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F85" w:rsidRPr="00C83507" w:rsidRDefault="007E7F85">
      <w:pPr>
        <w:rPr>
          <w:rFonts w:ascii="Arial" w:hAnsi="Arial" w:cs="Arial"/>
          <w:color w:val="000000"/>
          <w:sz w:val="28"/>
          <w:szCs w:val="28"/>
        </w:rPr>
      </w:pPr>
      <w:r w:rsidRPr="00C83507">
        <w:rPr>
          <w:rFonts w:ascii="Arial" w:hAnsi="Arial" w:cs="Arial"/>
          <w:color w:val="000000"/>
          <w:sz w:val="28"/>
          <w:szCs w:val="28"/>
        </w:rPr>
        <w:t>Translating VBScript to Windows PowerShell</w:t>
      </w:r>
    </w:p>
    <w:p w:rsidR="007E7F85" w:rsidRPr="00C83507" w:rsidRDefault="007E7F85">
      <w:pPr>
        <w:rPr>
          <w:rFonts w:ascii="Arial" w:hAnsi="Arial" w:cs="Arial"/>
          <w:color w:val="000000"/>
          <w:sz w:val="20"/>
          <w:szCs w:val="20"/>
        </w:rPr>
      </w:pPr>
    </w:p>
    <w:p w:rsidR="007E7F85" w:rsidRPr="00C83507" w:rsidRDefault="009B73B8">
      <w:pPr>
        <w:rPr>
          <w:rFonts w:ascii="Arial" w:hAnsi="Arial" w:cs="Arial"/>
          <w:color w:val="000000"/>
          <w:sz w:val="20"/>
          <w:szCs w:val="20"/>
        </w:rPr>
      </w:pPr>
      <w:r w:rsidRPr="00C83507">
        <w:rPr>
          <w:rFonts w:ascii="Arial" w:hAnsi="Arial" w:cs="Arial"/>
          <w:color w:val="000000"/>
          <w:sz w:val="20"/>
          <w:szCs w:val="20"/>
        </w:rPr>
        <w:t xml:space="preserve">One of </w:t>
      </w:r>
      <w:r w:rsidR="00033A47" w:rsidRPr="00C83507">
        <w:rPr>
          <w:rFonts w:ascii="Arial" w:hAnsi="Arial" w:cs="Arial"/>
          <w:color w:val="000000"/>
          <w:sz w:val="20"/>
          <w:szCs w:val="20"/>
        </w:rPr>
        <w:t>t</w:t>
      </w:r>
      <w:r w:rsidRPr="00C83507">
        <w:rPr>
          <w:rFonts w:ascii="Arial" w:hAnsi="Arial" w:cs="Arial"/>
          <w:color w:val="000000"/>
          <w:sz w:val="20"/>
          <w:szCs w:val="20"/>
        </w:rPr>
        <w:t>he cornerstones of education is the concept of scaffolding: the idea that it is easier to le</w:t>
      </w:r>
      <w:r w:rsidR="00175705" w:rsidRPr="00C83507">
        <w:rPr>
          <w:rFonts w:ascii="Arial" w:hAnsi="Arial" w:cs="Arial"/>
          <w:color w:val="000000"/>
          <w:sz w:val="20"/>
          <w:szCs w:val="20"/>
        </w:rPr>
        <w:t>arn something new if you relate</w:t>
      </w:r>
      <w:r w:rsidRPr="00C83507">
        <w:rPr>
          <w:rFonts w:ascii="Arial" w:hAnsi="Arial" w:cs="Arial"/>
          <w:color w:val="000000"/>
          <w:sz w:val="20"/>
          <w:szCs w:val="20"/>
        </w:rPr>
        <w:t xml:space="preserve"> your new knowledge to, and build upon, existing knowledge. For example, suppose you've spent your entire driving life behind the wheel of a car with an automatic transmission. Now, you'd like to learn how to drive a car that has a manual transmission. Should you forget everything you've ever learned about driving and start all over again from scratch?</w:t>
      </w:r>
    </w:p>
    <w:p w:rsidR="009B73B8" w:rsidRPr="00C83507" w:rsidRDefault="009B73B8">
      <w:pPr>
        <w:rPr>
          <w:rFonts w:ascii="Arial" w:hAnsi="Arial" w:cs="Arial"/>
          <w:color w:val="000000"/>
          <w:sz w:val="20"/>
          <w:szCs w:val="20"/>
        </w:rPr>
      </w:pPr>
    </w:p>
    <w:p w:rsidR="009B73B8" w:rsidRPr="00C83507" w:rsidRDefault="009B73B8">
      <w:pPr>
        <w:rPr>
          <w:rFonts w:ascii="Arial" w:hAnsi="Arial" w:cs="Arial"/>
          <w:color w:val="000000"/>
          <w:sz w:val="20"/>
          <w:szCs w:val="20"/>
        </w:rPr>
      </w:pPr>
      <w:r w:rsidRPr="00C83507">
        <w:rPr>
          <w:rFonts w:ascii="Arial" w:hAnsi="Arial" w:cs="Arial"/>
          <w:color w:val="000000"/>
          <w:sz w:val="20"/>
          <w:szCs w:val="20"/>
        </w:rPr>
        <w:t>Well, OK, maybe some</w:t>
      </w:r>
      <w:r w:rsidR="00175705" w:rsidRPr="00C83507">
        <w:rPr>
          <w:rFonts w:ascii="Arial" w:hAnsi="Arial" w:cs="Arial"/>
          <w:color w:val="000000"/>
          <w:sz w:val="20"/>
          <w:szCs w:val="20"/>
        </w:rPr>
        <w:t xml:space="preserve"> people</w:t>
      </w:r>
      <w:r w:rsidRPr="00C83507">
        <w:rPr>
          <w:rFonts w:ascii="Arial" w:hAnsi="Arial" w:cs="Arial"/>
          <w:color w:val="000000"/>
          <w:sz w:val="20"/>
          <w:szCs w:val="20"/>
        </w:rPr>
        <w:t xml:space="preserve"> </w:t>
      </w:r>
      <w:r w:rsidRPr="00C83507">
        <w:rPr>
          <w:rFonts w:ascii="Arial" w:hAnsi="Arial" w:cs="Arial"/>
          <w:i/>
          <w:color w:val="000000"/>
          <w:sz w:val="20"/>
          <w:szCs w:val="20"/>
        </w:rPr>
        <w:t>would</w:t>
      </w:r>
      <w:r w:rsidRPr="00C83507">
        <w:rPr>
          <w:rFonts w:ascii="Arial" w:hAnsi="Arial" w:cs="Arial"/>
          <w:color w:val="000000"/>
          <w:sz w:val="20"/>
          <w:szCs w:val="20"/>
        </w:rPr>
        <w:t xml:space="preserve"> be better off doing that. For most people, however, starting over from scratch makes no sense. Instead, by building </w:t>
      </w:r>
      <w:r w:rsidR="00175705" w:rsidRPr="00C83507">
        <w:rPr>
          <w:rFonts w:ascii="Arial" w:hAnsi="Arial" w:cs="Arial"/>
          <w:color w:val="000000"/>
          <w:sz w:val="20"/>
          <w:szCs w:val="20"/>
        </w:rPr>
        <w:t>on</w:t>
      </w:r>
      <w:r w:rsidRPr="00C83507">
        <w:rPr>
          <w:rFonts w:ascii="Arial" w:hAnsi="Arial" w:cs="Arial"/>
          <w:color w:val="000000"/>
          <w:sz w:val="20"/>
          <w:szCs w:val="20"/>
        </w:rPr>
        <w:t xml:space="preserve"> what you already know you'll find it much easier to learn to drive a stick shift. </w:t>
      </w:r>
      <w:r w:rsidR="00175705" w:rsidRPr="00C83507">
        <w:rPr>
          <w:rFonts w:ascii="Arial" w:hAnsi="Arial" w:cs="Arial"/>
          <w:color w:val="000000"/>
          <w:sz w:val="20"/>
          <w:szCs w:val="20"/>
        </w:rPr>
        <w:t>For one thing, that enables you to</w:t>
      </w:r>
      <w:r w:rsidRPr="00C83507">
        <w:rPr>
          <w:rFonts w:ascii="Arial" w:hAnsi="Arial" w:cs="Arial"/>
          <w:color w:val="000000"/>
          <w:sz w:val="20"/>
          <w:szCs w:val="20"/>
        </w:rPr>
        <w:t xml:space="preserve"> focus solely on learning how to shift. There’s no need to learn how to turn on the windshield wipers or signal for a left-hand turn; </w:t>
      </w:r>
      <w:r w:rsidR="00175705" w:rsidRPr="00C83507">
        <w:rPr>
          <w:rFonts w:ascii="Arial" w:hAnsi="Arial" w:cs="Arial"/>
          <w:color w:val="000000"/>
          <w:sz w:val="20"/>
          <w:szCs w:val="20"/>
        </w:rPr>
        <w:t xml:space="preserve">after all, </w:t>
      </w:r>
      <w:r w:rsidRPr="00C83507">
        <w:rPr>
          <w:rFonts w:ascii="Arial" w:hAnsi="Arial" w:cs="Arial"/>
          <w:color w:val="000000"/>
          <w:sz w:val="20"/>
          <w:szCs w:val="20"/>
        </w:rPr>
        <w:t xml:space="preserve">you already know how to do </w:t>
      </w:r>
      <w:r w:rsidR="00175705" w:rsidRPr="00C83507">
        <w:rPr>
          <w:rFonts w:ascii="Arial" w:hAnsi="Arial" w:cs="Arial"/>
          <w:color w:val="000000"/>
          <w:sz w:val="20"/>
          <w:szCs w:val="20"/>
        </w:rPr>
        <w:t>those things</w:t>
      </w:r>
      <w:r w:rsidRPr="00C83507">
        <w:rPr>
          <w:rFonts w:ascii="Arial" w:hAnsi="Arial" w:cs="Arial"/>
          <w:color w:val="000000"/>
          <w:sz w:val="20"/>
          <w:szCs w:val="20"/>
        </w:rPr>
        <w:t>.</w:t>
      </w:r>
    </w:p>
    <w:p w:rsidR="009B73B8" w:rsidRPr="00C83507" w:rsidRDefault="009B73B8">
      <w:pPr>
        <w:rPr>
          <w:rFonts w:ascii="Arial" w:hAnsi="Arial" w:cs="Arial"/>
          <w:color w:val="000000"/>
          <w:sz w:val="20"/>
          <w:szCs w:val="20"/>
        </w:rPr>
      </w:pPr>
    </w:p>
    <w:p w:rsidR="009B73B8" w:rsidRPr="00C83507" w:rsidRDefault="007470DE">
      <w:pPr>
        <w:rPr>
          <w:rFonts w:ascii="Arial" w:hAnsi="Arial" w:cs="Arial"/>
          <w:color w:val="000000"/>
          <w:sz w:val="20"/>
          <w:szCs w:val="20"/>
        </w:rPr>
      </w:pPr>
      <w:r w:rsidRPr="00C83507">
        <w:rPr>
          <w:rFonts w:ascii="Arial" w:hAnsi="Arial" w:cs="Arial"/>
          <w:color w:val="000000"/>
          <w:sz w:val="20"/>
          <w:szCs w:val="20"/>
        </w:rPr>
        <w:t xml:space="preserve">The same is true when it comes to learning Windows PowerShell. Yes, Windows PowerShell is different than VBScript, sometimes dramatically different. </w:t>
      </w:r>
      <w:r w:rsidR="002A41C7" w:rsidRPr="00C83507">
        <w:rPr>
          <w:rFonts w:ascii="Arial" w:hAnsi="Arial" w:cs="Arial"/>
          <w:color w:val="000000"/>
          <w:sz w:val="20"/>
          <w:szCs w:val="20"/>
        </w:rPr>
        <w:t xml:space="preserve">However, </w:t>
      </w:r>
      <w:r w:rsidR="00175705" w:rsidRPr="00C83507">
        <w:rPr>
          <w:rFonts w:ascii="Arial" w:hAnsi="Arial" w:cs="Arial"/>
          <w:color w:val="000000"/>
          <w:sz w:val="20"/>
          <w:szCs w:val="20"/>
        </w:rPr>
        <w:t xml:space="preserve">the </w:t>
      </w:r>
      <w:r w:rsidR="002A41C7" w:rsidRPr="00C83507">
        <w:rPr>
          <w:rFonts w:ascii="Arial" w:hAnsi="Arial" w:cs="Arial"/>
          <w:color w:val="000000"/>
          <w:sz w:val="20"/>
          <w:szCs w:val="20"/>
        </w:rPr>
        <w:t xml:space="preserve">underlying concepts between the two are </w:t>
      </w:r>
      <w:r w:rsidR="00175705" w:rsidRPr="00C83507">
        <w:rPr>
          <w:rFonts w:ascii="Arial" w:hAnsi="Arial" w:cs="Arial"/>
          <w:color w:val="000000"/>
          <w:sz w:val="20"/>
          <w:szCs w:val="20"/>
        </w:rPr>
        <w:t>often exactly the</w:t>
      </w:r>
      <w:r w:rsidR="002A41C7" w:rsidRPr="00C83507">
        <w:rPr>
          <w:rFonts w:ascii="Arial" w:hAnsi="Arial" w:cs="Arial"/>
          <w:color w:val="000000"/>
          <w:sz w:val="20"/>
          <w:szCs w:val="20"/>
        </w:rPr>
        <w:t xml:space="preserve"> same: an If statement allows you to take alternate routes depending on a specified condition; an uppercase </w:t>
      </w:r>
      <w:proofErr w:type="gramStart"/>
      <w:r w:rsidR="002A41C7" w:rsidRPr="00C83507">
        <w:rPr>
          <w:rFonts w:ascii="Arial" w:hAnsi="Arial" w:cs="Arial"/>
          <w:color w:val="000000"/>
          <w:sz w:val="20"/>
          <w:szCs w:val="20"/>
        </w:rPr>
        <w:t>a is</w:t>
      </w:r>
      <w:proofErr w:type="gramEnd"/>
      <w:r w:rsidR="002A41C7" w:rsidRPr="00C83507">
        <w:rPr>
          <w:rFonts w:ascii="Arial" w:hAnsi="Arial" w:cs="Arial"/>
          <w:color w:val="000000"/>
          <w:sz w:val="20"/>
          <w:szCs w:val="20"/>
        </w:rPr>
        <w:t xml:space="preserve"> still an </w:t>
      </w:r>
      <w:r w:rsidR="002A41C7" w:rsidRPr="00C83507">
        <w:rPr>
          <w:rFonts w:ascii="Arial" w:hAnsi="Arial" w:cs="Arial"/>
          <w:i/>
          <w:color w:val="000000"/>
          <w:sz w:val="20"/>
          <w:szCs w:val="20"/>
        </w:rPr>
        <w:t>A</w:t>
      </w:r>
      <w:r w:rsidR="002A41C7" w:rsidRPr="00C83507">
        <w:rPr>
          <w:rFonts w:ascii="Arial" w:hAnsi="Arial" w:cs="Arial"/>
          <w:color w:val="000000"/>
          <w:sz w:val="20"/>
          <w:szCs w:val="20"/>
        </w:rPr>
        <w:t xml:space="preserve">; a constant </w:t>
      </w:r>
      <w:r w:rsidR="00175705" w:rsidRPr="00C83507">
        <w:rPr>
          <w:rFonts w:ascii="Arial" w:hAnsi="Arial" w:cs="Arial"/>
          <w:color w:val="000000"/>
          <w:sz w:val="20"/>
          <w:szCs w:val="20"/>
        </w:rPr>
        <w:t>remains</w:t>
      </w:r>
      <w:r w:rsidR="002A41C7" w:rsidRPr="00C83507">
        <w:rPr>
          <w:rFonts w:ascii="Arial" w:hAnsi="Arial" w:cs="Arial"/>
          <w:color w:val="000000"/>
          <w:sz w:val="20"/>
          <w:szCs w:val="20"/>
        </w:rPr>
        <w:t xml:space="preserve"> a value </w:t>
      </w:r>
      <w:r w:rsidR="00175705" w:rsidRPr="00C83507">
        <w:rPr>
          <w:rFonts w:ascii="Arial" w:hAnsi="Arial" w:cs="Arial"/>
          <w:color w:val="000000"/>
          <w:sz w:val="20"/>
          <w:szCs w:val="20"/>
        </w:rPr>
        <w:t>that</w:t>
      </w:r>
      <w:r w:rsidR="002A41C7" w:rsidRPr="00C83507">
        <w:rPr>
          <w:rFonts w:ascii="Arial" w:hAnsi="Arial" w:cs="Arial"/>
          <w:color w:val="000000"/>
          <w:sz w:val="20"/>
          <w:szCs w:val="20"/>
        </w:rPr>
        <w:t xml:space="preserve"> cannot be changed during the running of a script. If you're familiar with VBScript </w:t>
      </w:r>
      <w:r w:rsidR="00175705" w:rsidRPr="00C83507">
        <w:rPr>
          <w:rFonts w:ascii="Arial" w:hAnsi="Arial" w:cs="Arial"/>
          <w:color w:val="000000"/>
          <w:sz w:val="20"/>
          <w:szCs w:val="20"/>
        </w:rPr>
        <w:t>you actually</w:t>
      </w:r>
      <w:r w:rsidR="002A41C7" w:rsidRPr="00C83507">
        <w:rPr>
          <w:rFonts w:ascii="Arial" w:hAnsi="Arial" w:cs="Arial"/>
          <w:color w:val="000000"/>
          <w:sz w:val="20"/>
          <w:szCs w:val="20"/>
        </w:rPr>
        <w:t xml:space="preserve"> have a head-start over people who know nothing about scripting or programming. After all, you already understand many of the basic concepts. You don't have to learn the function of a Do While loop; you just have to learn the </w:t>
      </w:r>
      <w:r w:rsidR="00175705" w:rsidRPr="00C83507">
        <w:rPr>
          <w:rFonts w:ascii="Arial" w:hAnsi="Arial" w:cs="Arial"/>
          <w:color w:val="000000"/>
          <w:sz w:val="20"/>
          <w:szCs w:val="20"/>
        </w:rPr>
        <w:t xml:space="preserve">Windows PowerShell </w:t>
      </w:r>
      <w:r w:rsidR="002A41C7" w:rsidRPr="00C83507">
        <w:rPr>
          <w:rFonts w:ascii="Arial" w:hAnsi="Arial" w:cs="Arial"/>
          <w:color w:val="000000"/>
          <w:sz w:val="20"/>
          <w:szCs w:val="20"/>
        </w:rPr>
        <w:t xml:space="preserve">syntax for a Do While loop. </w:t>
      </w:r>
    </w:p>
    <w:p w:rsidR="00AE3E7A" w:rsidRPr="00C83507" w:rsidRDefault="00AE3E7A">
      <w:pPr>
        <w:rPr>
          <w:rFonts w:ascii="Arial" w:hAnsi="Arial" w:cs="Arial"/>
          <w:color w:val="000000"/>
          <w:sz w:val="20"/>
          <w:szCs w:val="20"/>
        </w:rPr>
      </w:pPr>
    </w:p>
    <w:p w:rsidR="00AE3E7A" w:rsidRPr="00C83507" w:rsidRDefault="00AE3E7A">
      <w:pPr>
        <w:rPr>
          <w:rFonts w:ascii="Arial" w:hAnsi="Arial" w:cs="Arial"/>
          <w:color w:val="000000"/>
          <w:sz w:val="20"/>
          <w:szCs w:val="20"/>
        </w:rPr>
      </w:pPr>
      <w:proofErr w:type="gramStart"/>
      <w:r w:rsidRPr="00C83507">
        <w:rPr>
          <w:rFonts w:ascii="Arial" w:hAnsi="Arial" w:cs="Arial"/>
          <w:color w:val="000000"/>
          <w:sz w:val="20"/>
          <w:szCs w:val="20"/>
        </w:rPr>
        <w:t>Hence this guide to translating VBScript to Windows PowerShell.</w:t>
      </w:r>
      <w:proofErr w:type="gramEnd"/>
      <w:r w:rsidRPr="00C83507">
        <w:rPr>
          <w:rFonts w:ascii="Arial" w:hAnsi="Arial" w:cs="Arial"/>
          <w:color w:val="000000"/>
          <w:sz w:val="20"/>
          <w:szCs w:val="20"/>
        </w:rPr>
        <w:t xml:space="preserve"> </w:t>
      </w:r>
      <w:r w:rsidR="00175705" w:rsidRPr="00C83507">
        <w:rPr>
          <w:rFonts w:ascii="Arial" w:hAnsi="Arial" w:cs="Arial"/>
          <w:color w:val="000000"/>
          <w:sz w:val="20"/>
          <w:szCs w:val="20"/>
        </w:rPr>
        <w:t>We should point</w:t>
      </w:r>
      <w:r w:rsidR="00014B74">
        <w:rPr>
          <w:rFonts w:ascii="Arial" w:hAnsi="Arial" w:cs="Arial"/>
          <w:color w:val="000000"/>
          <w:sz w:val="20"/>
          <w:szCs w:val="20"/>
        </w:rPr>
        <w:t xml:space="preserve"> out</w:t>
      </w:r>
      <w:r w:rsidR="00175705" w:rsidRPr="00C83507">
        <w:rPr>
          <w:rFonts w:ascii="Arial" w:hAnsi="Arial" w:cs="Arial"/>
          <w:color w:val="000000"/>
          <w:sz w:val="20"/>
          <w:szCs w:val="20"/>
        </w:rPr>
        <w:t>, right from the start, that this</w:t>
      </w:r>
      <w:r w:rsidR="00EF542A" w:rsidRPr="00C83507">
        <w:rPr>
          <w:rFonts w:ascii="Arial" w:hAnsi="Arial" w:cs="Arial"/>
          <w:color w:val="000000"/>
          <w:sz w:val="20"/>
          <w:szCs w:val="20"/>
        </w:rPr>
        <w:t xml:space="preserve"> is not intended to be a “word-for-word” translation guide; for better or worse, things don’t quite work that way. Instead, it’s designed to </w:t>
      </w:r>
      <w:r w:rsidR="00175705" w:rsidRPr="00C83507">
        <w:rPr>
          <w:rFonts w:ascii="Arial" w:hAnsi="Arial" w:cs="Arial"/>
          <w:color w:val="000000"/>
          <w:sz w:val="20"/>
          <w:szCs w:val="20"/>
        </w:rPr>
        <w:t>act as</w:t>
      </w:r>
      <w:r w:rsidR="00EF542A" w:rsidRPr="00C83507">
        <w:rPr>
          <w:rFonts w:ascii="Arial" w:hAnsi="Arial" w:cs="Arial"/>
          <w:color w:val="000000"/>
          <w:sz w:val="20"/>
          <w:szCs w:val="20"/>
        </w:rPr>
        <w:t xml:space="preserve"> a reference guide as you begin writing your first Windows PowerShell scripts. </w:t>
      </w:r>
      <w:r w:rsidR="00175705" w:rsidRPr="00C83507">
        <w:rPr>
          <w:rFonts w:ascii="Arial" w:hAnsi="Arial" w:cs="Arial"/>
          <w:color w:val="000000"/>
          <w:sz w:val="20"/>
          <w:szCs w:val="20"/>
        </w:rPr>
        <w:t>After all, sooner or later you’re bound to</w:t>
      </w:r>
      <w:r w:rsidR="00EF542A" w:rsidRPr="00C83507">
        <w:rPr>
          <w:rFonts w:ascii="Arial" w:hAnsi="Arial" w:cs="Arial"/>
          <w:color w:val="000000"/>
          <w:sz w:val="20"/>
          <w:szCs w:val="20"/>
        </w:rPr>
        <w:t xml:space="preserve"> run into </w:t>
      </w:r>
      <w:r w:rsidR="00175705" w:rsidRPr="00C83507">
        <w:rPr>
          <w:rFonts w:ascii="Arial" w:hAnsi="Arial" w:cs="Arial"/>
          <w:color w:val="000000"/>
          <w:sz w:val="20"/>
          <w:szCs w:val="20"/>
        </w:rPr>
        <w:t xml:space="preserve">a </w:t>
      </w:r>
      <w:r w:rsidR="00EF542A" w:rsidRPr="00C83507">
        <w:rPr>
          <w:rFonts w:ascii="Arial" w:hAnsi="Arial" w:cs="Arial"/>
          <w:color w:val="000000"/>
          <w:sz w:val="20"/>
          <w:szCs w:val="20"/>
        </w:rPr>
        <w:t>situation where you find yourself thinking, "OK, I need to use a Select Case statement here. I know how to do that in VBScript, but how do I do that in Windows PowerShell?” That’s where this guide</w:t>
      </w:r>
      <w:r w:rsidR="00014B74">
        <w:rPr>
          <w:rFonts w:ascii="Arial" w:hAnsi="Arial" w:cs="Arial"/>
          <w:color w:val="000000"/>
          <w:sz w:val="20"/>
          <w:szCs w:val="20"/>
        </w:rPr>
        <w:t xml:space="preserve"> can come in handy; it </w:t>
      </w:r>
      <w:r w:rsidR="00EF542A" w:rsidRPr="00C83507">
        <w:rPr>
          <w:rFonts w:ascii="Arial" w:hAnsi="Arial" w:cs="Arial"/>
          <w:color w:val="000000"/>
          <w:sz w:val="20"/>
          <w:szCs w:val="20"/>
        </w:rPr>
        <w:t>takes all the VBScript functions, statements, and operators and shows you, as much as possible, a Windows PowerShell equivalent.</w:t>
      </w:r>
    </w:p>
    <w:p w:rsidR="00676491" w:rsidRPr="00C83507" w:rsidRDefault="00676491">
      <w:pPr>
        <w:rPr>
          <w:rFonts w:ascii="Arial" w:hAnsi="Arial" w:cs="Arial"/>
          <w:color w:val="000000"/>
          <w:sz w:val="20"/>
          <w:szCs w:val="20"/>
        </w:rPr>
      </w:pPr>
    </w:p>
    <w:p w:rsidR="00676491" w:rsidRPr="00C83507" w:rsidRDefault="00676491">
      <w:pPr>
        <w:rPr>
          <w:rFonts w:ascii="Arial" w:hAnsi="Arial" w:cs="Arial"/>
          <w:b/>
          <w:color w:val="000000"/>
          <w:sz w:val="20"/>
          <w:szCs w:val="20"/>
        </w:rPr>
      </w:pPr>
      <w:r w:rsidRPr="00C83507">
        <w:rPr>
          <w:rFonts w:ascii="Arial" w:hAnsi="Arial" w:cs="Arial"/>
          <w:color w:val="000000"/>
          <w:sz w:val="20"/>
          <w:szCs w:val="20"/>
        </w:rPr>
        <w:t xml:space="preserve">Incidentally, we tried to find an equivalent for most of the commands in the VBScript Language Reference; however, we would never claim that we found the </w:t>
      </w:r>
      <w:r w:rsidRPr="00C83507">
        <w:rPr>
          <w:rFonts w:ascii="Arial" w:hAnsi="Arial" w:cs="Arial"/>
          <w:i/>
          <w:color w:val="000000"/>
          <w:sz w:val="20"/>
          <w:szCs w:val="20"/>
        </w:rPr>
        <w:t>best</w:t>
      </w:r>
      <w:r w:rsidRPr="00C83507">
        <w:rPr>
          <w:rFonts w:ascii="Arial" w:hAnsi="Arial" w:cs="Arial"/>
          <w:color w:val="000000"/>
          <w:sz w:val="20"/>
          <w:szCs w:val="20"/>
        </w:rPr>
        <w:t xml:space="preserve"> equivalent for these commands. If you know of a better/faster/easier way to, say, format a number as currency in Windows PowerShell, please let us know. We’ll publish these alternate approaches as an addendum to this guide.</w:t>
      </w:r>
    </w:p>
    <w:p w:rsidR="007E7F85" w:rsidRPr="00C83507" w:rsidRDefault="007E7F85">
      <w:pPr>
        <w:rPr>
          <w:rFonts w:ascii="Arial" w:hAnsi="Arial" w:cs="Arial"/>
          <w:color w:val="000000"/>
          <w:sz w:val="20"/>
          <w:szCs w:val="20"/>
        </w:rPr>
      </w:pPr>
    </w:p>
    <w:p w:rsidR="007E7F85" w:rsidRPr="00C83507" w:rsidRDefault="007E7F85">
      <w:pPr>
        <w:rPr>
          <w:rFonts w:ascii="Arial" w:hAnsi="Arial" w:cs="Arial"/>
          <w:color w:val="000000"/>
          <w:sz w:val="20"/>
          <w:szCs w:val="20"/>
        </w:rPr>
      </w:pPr>
    </w:p>
    <w:tbl>
      <w:tblPr>
        <w:tblStyle w:val="TableGrid"/>
        <w:tblW w:w="0" w:type="auto"/>
        <w:tblLayout w:type="fixed"/>
        <w:tblLook w:val="01E0"/>
      </w:tblPr>
      <w:tblGrid>
        <w:gridCol w:w="2538"/>
        <w:gridCol w:w="6318"/>
      </w:tblGrid>
      <w:tr w:rsidR="00250F8D" w:rsidRPr="00C83507" w:rsidTr="00855885">
        <w:tc>
          <w:tcPr>
            <w:tcW w:w="2538" w:type="dxa"/>
            <w:shd w:val="clear" w:color="auto" w:fill="E6E6E6"/>
          </w:tcPr>
          <w:p w:rsidR="00250F8D" w:rsidRPr="00C83507" w:rsidRDefault="00250F8D" w:rsidP="00250F8D">
            <w:pPr>
              <w:rPr>
                <w:rFonts w:ascii="Arial" w:hAnsi="Arial" w:cs="Arial"/>
                <w:b/>
                <w:color w:val="000000"/>
                <w:sz w:val="20"/>
                <w:szCs w:val="20"/>
              </w:rPr>
            </w:pPr>
            <w:r w:rsidRPr="00C83507">
              <w:rPr>
                <w:rFonts w:ascii="Arial" w:hAnsi="Arial" w:cs="Arial"/>
                <w:b/>
                <w:color w:val="000000"/>
                <w:sz w:val="20"/>
                <w:szCs w:val="20"/>
              </w:rPr>
              <w:t>VBScript Function</w:t>
            </w:r>
          </w:p>
        </w:tc>
        <w:tc>
          <w:tcPr>
            <w:tcW w:w="6318" w:type="dxa"/>
            <w:shd w:val="clear" w:color="auto" w:fill="E6E6E6"/>
          </w:tcPr>
          <w:p w:rsidR="00250F8D" w:rsidRPr="00C83507" w:rsidRDefault="00250F8D" w:rsidP="00250F8D">
            <w:pPr>
              <w:rPr>
                <w:rFonts w:ascii="Arial" w:hAnsi="Arial" w:cs="Arial"/>
                <w:b/>
                <w:color w:val="000000"/>
                <w:sz w:val="20"/>
                <w:szCs w:val="20"/>
              </w:rPr>
            </w:pPr>
            <w:r w:rsidRPr="00C83507">
              <w:rPr>
                <w:rFonts w:ascii="Arial" w:hAnsi="Arial" w:cs="Arial"/>
                <w:b/>
                <w:color w:val="000000"/>
                <w:sz w:val="20"/>
                <w:szCs w:val="20"/>
              </w:rPr>
              <w:t>Windows PowerShell Equivalent</w:t>
            </w:r>
          </w:p>
        </w:tc>
      </w:tr>
      <w:tr w:rsidR="00250F8D" w:rsidRPr="00C83507" w:rsidTr="00855885">
        <w:tc>
          <w:tcPr>
            <w:tcW w:w="2538" w:type="dxa"/>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Abs</w:t>
            </w:r>
          </w:p>
        </w:tc>
        <w:tc>
          <w:tcPr>
            <w:tcW w:w="6318" w:type="dxa"/>
          </w:tcPr>
          <w:p w:rsidR="00AC3118" w:rsidRPr="00C83507" w:rsidRDefault="000C6DFA" w:rsidP="00AC3118">
            <w:pPr>
              <w:rPr>
                <w:rFonts w:ascii="Arial" w:hAnsi="Arial" w:cs="Arial"/>
                <w:color w:val="000000"/>
                <w:sz w:val="20"/>
                <w:szCs w:val="20"/>
              </w:rPr>
            </w:pPr>
            <w:r w:rsidRPr="00C83507">
              <w:rPr>
                <w:rFonts w:ascii="Arial" w:hAnsi="Arial" w:cs="Arial"/>
                <w:b/>
                <w:color w:val="000000"/>
                <w:sz w:val="20"/>
                <w:szCs w:val="20"/>
              </w:rPr>
              <w:t xml:space="preserve">Definition: </w:t>
            </w:r>
            <w:r w:rsidR="00AC3118" w:rsidRPr="00C83507">
              <w:rPr>
                <w:rFonts w:ascii="Arial" w:hAnsi="Arial" w:cs="Arial"/>
                <w:color w:val="000000"/>
                <w:sz w:val="20"/>
                <w:szCs w:val="20"/>
              </w:rPr>
              <w:t>Returns the absolute value of a number.</w:t>
            </w:r>
          </w:p>
          <w:p w:rsidR="00DF37A0" w:rsidRPr="00C83507" w:rsidRDefault="00DF37A0" w:rsidP="00AC3118">
            <w:pPr>
              <w:rPr>
                <w:rFonts w:ascii="Arial" w:hAnsi="Arial" w:cs="Arial"/>
                <w:color w:val="000000"/>
                <w:sz w:val="20"/>
                <w:szCs w:val="20"/>
              </w:rPr>
            </w:pPr>
          </w:p>
          <w:p w:rsidR="00DF37A0" w:rsidRPr="00C83507" w:rsidRDefault="001A70CA" w:rsidP="00AC3118">
            <w:pPr>
              <w:rPr>
                <w:rFonts w:ascii="Arial" w:hAnsi="Arial" w:cs="Arial"/>
                <w:color w:val="000000"/>
                <w:sz w:val="20"/>
                <w:szCs w:val="20"/>
              </w:rPr>
            </w:pPr>
            <w:r w:rsidRPr="00C83507">
              <w:rPr>
                <w:rFonts w:ascii="Arial" w:hAnsi="Arial" w:cs="Arial"/>
                <w:color w:val="000000"/>
                <w:sz w:val="20"/>
                <w:szCs w:val="20"/>
              </w:rPr>
              <w:t>For system administrators</w:t>
            </w:r>
            <w:r w:rsidR="00175705" w:rsidRPr="00C83507">
              <w:rPr>
                <w:rFonts w:ascii="Arial" w:hAnsi="Arial" w:cs="Arial"/>
                <w:color w:val="000000"/>
                <w:sz w:val="20"/>
                <w:szCs w:val="20"/>
              </w:rPr>
              <w:t>,</w:t>
            </w:r>
            <w:r w:rsidRPr="00C83507">
              <w:rPr>
                <w:rFonts w:ascii="Arial" w:hAnsi="Arial" w:cs="Arial"/>
                <w:color w:val="000000"/>
                <w:sz w:val="20"/>
                <w:szCs w:val="20"/>
              </w:rPr>
              <w:t xml:space="preserve"> </w:t>
            </w:r>
            <w:r w:rsidR="00AB25B2" w:rsidRPr="00C83507">
              <w:rPr>
                <w:rFonts w:ascii="Arial" w:hAnsi="Arial" w:cs="Arial"/>
                <w:color w:val="000000"/>
                <w:sz w:val="20"/>
                <w:szCs w:val="20"/>
              </w:rPr>
              <w:t>VBScript’s</w:t>
            </w:r>
            <w:r w:rsidRPr="00C83507">
              <w:rPr>
                <w:rFonts w:ascii="Arial" w:hAnsi="Arial" w:cs="Arial"/>
                <w:color w:val="000000"/>
                <w:sz w:val="20"/>
                <w:szCs w:val="20"/>
              </w:rPr>
              <w:t xml:space="preserve"> Abs function, which returns the absolute value of a number, is like having a spare house key hidden somewhere in the backyard: most likely you’ll never use it, but if you ever </w:t>
            </w:r>
            <w:r w:rsidRPr="00C83507">
              <w:rPr>
                <w:rFonts w:ascii="Arial" w:hAnsi="Arial" w:cs="Arial"/>
                <w:i/>
                <w:color w:val="000000"/>
                <w:sz w:val="20"/>
                <w:szCs w:val="20"/>
              </w:rPr>
              <w:t>do</w:t>
            </w:r>
            <w:r w:rsidRPr="00C83507">
              <w:rPr>
                <w:rFonts w:ascii="Arial" w:hAnsi="Arial" w:cs="Arial"/>
                <w:color w:val="000000"/>
                <w:sz w:val="20"/>
                <w:szCs w:val="20"/>
              </w:rPr>
              <w:t xml:space="preserve"> need a spare key (or an absolute value function), well …. Although Windows PowerShell doesn’t have a built-in method for returning the absolute value of a number you can achieve that result by using the .NET Framework’s System.Math class</w:t>
            </w:r>
            <w:r w:rsidR="00AB25B2" w:rsidRPr="00C83507">
              <w:rPr>
                <w:rFonts w:ascii="Arial" w:hAnsi="Arial" w:cs="Arial"/>
                <w:color w:val="000000"/>
                <w:sz w:val="20"/>
                <w:szCs w:val="20"/>
              </w:rPr>
              <w:t xml:space="preserve"> and the </w:t>
            </w:r>
            <w:r w:rsidR="00AB25B2" w:rsidRPr="00C83507">
              <w:rPr>
                <w:rFonts w:ascii="Arial" w:hAnsi="Arial" w:cs="Arial"/>
                <w:b/>
                <w:color w:val="000000"/>
                <w:sz w:val="20"/>
                <w:szCs w:val="20"/>
              </w:rPr>
              <w:t>Abs</w:t>
            </w:r>
            <w:r w:rsidR="00AB25B2" w:rsidRPr="00C83507">
              <w:rPr>
                <w:rFonts w:ascii="Arial" w:hAnsi="Arial" w:cs="Arial"/>
                <w:color w:val="000000"/>
                <w:sz w:val="20"/>
                <w:szCs w:val="20"/>
              </w:rPr>
              <w:t xml:space="preserve"> method</w:t>
            </w:r>
            <w:r w:rsidRPr="00C83507">
              <w:rPr>
                <w:rFonts w:ascii="Arial" w:hAnsi="Arial" w:cs="Arial"/>
                <w:color w:val="000000"/>
                <w:sz w:val="20"/>
                <w:szCs w:val="20"/>
              </w:rPr>
              <w:t>. This command assigns the absolute value of -15 to the variable $a:</w:t>
            </w:r>
          </w:p>
          <w:p w:rsidR="00AC3118" w:rsidRPr="00C83507" w:rsidRDefault="00AC3118" w:rsidP="00AC3118">
            <w:pPr>
              <w:rPr>
                <w:rFonts w:ascii="Arial" w:hAnsi="Arial" w:cs="Arial"/>
                <w:color w:val="000000"/>
                <w:sz w:val="20"/>
                <w:szCs w:val="20"/>
              </w:rPr>
            </w:pPr>
            <w:r w:rsidRPr="00C83507">
              <w:rPr>
                <w:rFonts w:ascii="Arial" w:hAnsi="Arial" w:cs="Arial"/>
                <w:color w:val="000000"/>
                <w:sz w:val="20"/>
                <w:szCs w:val="20"/>
              </w:rPr>
              <w:t xml:space="preserve"> </w:t>
            </w:r>
          </w:p>
          <w:p w:rsidR="00250F8D" w:rsidRPr="00C83507" w:rsidRDefault="001A70CA" w:rsidP="00AC3118">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386876" w:rsidRPr="00C83507">
              <w:rPr>
                <w:rFonts w:ascii="Courier New" w:hAnsi="Courier New" w:cs="Courier New"/>
                <w:color w:val="000000"/>
                <w:sz w:val="20"/>
                <w:szCs w:val="20"/>
              </w:rPr>
              <w:t>[math]::abs(-15)</w:t>
            </w:r>
          </w:p>
          <w:p w:rsidR="00386876" w:rsidRPr="00C83507" w:rsidRDefault="00386876" w:rsidP="00250F8D">
            <w:pPr>
              <w:rPr>
                <w:rFonts w:ascii="Arial" w:hAnsi="Arial" w:cs="Arial"/>
                <w:color w:val="000000"/>
                <w:sz w:val="20"/>
                <w:szCs w:val="20"/>
              </w:rPr>
            </w:pPr>
          </w:p>
          <w:p w:rsidR="001A70CA" w:rsidRPr="00C83507" w:rsidRDefault="001A70CA" w:rsidP="00250F8D">
            <w:pPr>
              <w:rPr>
                <w:rFonts w:ascii="Arial" w:hAnsi="Arial" w:cs="Arial"/>
                <w:color w:val="000000"/>
                <w:sz w:val="20"/>
                <w:szCs w:val="20"/>
              </w:rPr>
            </w:pPr>
            <w:r w:rsidRPr="00C83507">
              <w:rPr>
                <w:rFonts w:ascii="Arial" w:hAnsi="Arial" w:cs="Arial"/>
                <w:color w:val="000000"/>
                <w:sz w:val="20"/>
                <w:szCs w:val="20"/>
              </w:rPr>
              <w:lastRenderedPageBreak/>
              <w:t>When you run this command and then echo back the value of $a</w:t>
            </w:r>
            <w:r w:rsidR="005E7452" w:rsidRPr="00C83507">
              <w:rPr>
                <w:rFonts w:ascii="Arial" w:hAnsi="Arial" w:cs="Arial"/>
                <w:color w:val="000000"/>
                <w:sz w:val="20"/>
                <w:szCs w:val="20"/>
              </w:rPr>
              <w:t xml:space="preserve"> (</w:t>
            </w:r>
            <w:r w:rsidR="005D4151" w:rsidRPr="00C83507">
              <w:rPr>
                <w:rFonts w:ascii="Arial" w:hAnsi="Arial" w:cs="Arial"/>
                <w:color w:val="000000"/>
                <w:sz w:val="20"/>
                <w:szCs w:val="20"/>
              </w:rPr>
              <w:t>something</w:t>
            </w:r>
            <w:r w:rsidR="005E7452" w:rsidRPr="00C83507">
              <w:rPr>
                <w:rFonts w:ascii="Arial" w:hAnsi="Arial" w:cs="Arial"/>
                <w:color w:val="000000"/>
                <w:sz w:val="20"/>
                <w:szCs w:val="20"/>
              </w:rPr>
              <w:t xml:space="preserve"> you can do </w:t>
            </w:r>
            <w:r w:rsidR="005D4151" w:rsidRPr="00C83507">
              <w:rPr>
                <w:rFonts w:ascii="Arial" w:hAnsi="Arial" w:cs="Arial"/>
                <w:color w:val="000000"/>
                <w:sz w:val="20"/>
                <w:szCs w:val="20"/>
              </w:rPr>
              <w:t xml:space="preserve">simply </w:t>
            </w:r>
            <w:r w:rsidR="005E7452" w:rsidRPr="00C83507">
              <w:rPr>
                <w:rFonts w:ascii="Arial" w:hAnsi="Arial" w:cs="Arial"/>
                <w:color w:val="000000"/>
                <w:sz w:val="20"/>
                <w:szCs w:val="20"/>
              </w:rPr>
              <w:t>by typing $a)</w:t>
            </w:r>
            <w:r w:rsidRPr="00C83507">
              <w:rPr>
                <w:rFonts w:ascii="Arial" w:hAnsi="Arial" w:cs="Arial"/>
                <w:color w:val="000000"/>
                <w:sz w:val="20"/>
                <w:szCs w:val="20"/>
              </w:rPr>
              <w:t xml:space="preserve"> you should get the following:</w:t>
            </w:r>
          </w:p>
          <w:p w:rsidR="001A70CA" w:rsidRPr="00C83507" w:rsidRDefault="001A70CA" w:rsidP="00250F8D">
            <w:pPr>
              <w:rPr>
                <w:rFonts w:ascii="Arial" w:hAnsi="Arial" w:cs="Arial"/>
                <w:color w:val="000000"/>
                <w:sz w:val="20"/>
                <w:szCs w:val="20"/>
              </w:rPr>
            </w:pPr>
          </w:p>
          <w:p w:rsidR="001A70CA" w:rsidRPr="00C83507" w:rsidRDefault="001A70CA" w:rsidP="00250F8D">
            <w:pPr>
              <w:rPr>
                <w:rFonts w:ascii="Courier New" w:hAnsi="Courier New" w:cs="Courier New"/>
                <w:color w:val="000000"/>
                <w:sz w:val="20"/>
                <w:szCs w:val="20"/>
              </w:rPr>
            </w:pPr>
            <w:r w:rsidRPr="00C83507">
              <w:rPr>
                <w:rFonts w:ascii="Courier New" w:hAnsi="Courier New" w:cs="Courier New"/>
                <w:color w:val="000000"/>
                <w:sz w:val="20"/>
                <w:szCs w:val="20"/>
              </w:rPr>
              <w:t>15</w:t>
            </w:r>
          </w:p>
          <w:p w:rsidR="001A70CA" w:rsidRPr="00C83507" w:rsidRDefault="001A70CA" w:rsidP="00250F8D">
            <w:pPr>
              <w:rPr>
                <w:rFonts w:ascii="Arial" w:hAnsi="Arial" w:cs="Arial"/>
                <w:color w:val="000000"/>
                <w:sz w:val="20"/>
                <w:szCs w:val="20"/>
              </w:rPr>
            </w:pPr>
          </w:p>
        </w:tc>
      </w:tr>
      <w:tr w:rsidR="00250F8D" w:rsidRPr="00C83507" w:rsidTr="00855885">
        <w:tc>
          <w:tcPr>
            <w:tcW w:w="2538" w:type="dxa"/>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lastRenderedPageBreak/>
              <w:t>Array</w:t>
            </w:r>
          </w:p>
        </w:tc>
        <w:tc>
          <w:tcPr>
            <w:tcW w:w="6318" w:type="dxa"/>
          </w:tcPr>
          <w:p w:rsidR="00AC3118" w:rsidRPr="00C83507" w:rsidRDefault="000C6DFA"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AC3118" w:rsidRPr="00C83507">
              <w:rPr>
                <w:rFonts w:ascii="Arial" w:hAnsi="Arial" w:cs="Arial"/>
                <w:color w:val="000000"/>
                <w:sz w:val="20"/>
                <w:szCs w:val="20"/>
              </w:rPr>
              <w:t xml:space="preserve">Returns a </w:t>
            </w:r>
            <w:r w:rsidR="00AC3118" w:rsidRPr="00C83507">
              <w:rPr>
                <w:rFonts w:ascii="Arial" w:hAnsi="Arial" w:cs="Arial"/>
                <w:b/>
                <w:bCs/>
                <w:color w:val="000000"/>
                <w:sz w:val="20"/>
                <w:szCs w:val="20"/>
              </w:rPr>
              <w:t>Variant</w:t>
            </w:r>
            <w:r w:rsidR="00AC3118" w:rsidRPr="00C83507">
              <w:rPr>
                <w:rFonts w:ascii="Arial" w:hAnsi="Arial" w:cs="Arial"/>
                <w:color w:val="000000"/>
                <w:sz w:val="20"/>
                <w:szCs w:val="20"/>
              </w:rPr>
              <w:t xml:space="preserve"> containing an array.</w:t>
            </w:r>
          </w:p>
          <w:p w:rsidR="00AC3118" w:rsidRPr="00C83507" w:rsidRDefault="00AC3118" w:rsidP="00250F8D">
            <w:pPr>
              <w:rPr>
                <w:rFonts w:ascii="Arial" w:hAnsi="Arial" w:cs="Arial"/>
                <w:color w:val="000000"/>
                <w:sz w:val="20"/>
                <w:szCs w:val="20"/>
              </w:rPr>
            </w:pPr>
          </w:p>
          <w:p w:rsidR="003D0AC5" w:rsidRPr="00C83507" w:rsidRDefault="003D0AC5" w:rsidP="00250F8D">
            <w:pPr>
              <w:rPr>
                <w:rFonts w:ascii="Arial" w:hAnsi="Arial" w:cs="Arial"/>
                <w:color w:val="000000"/>
                <w:sz w:val="20"/>
                <w:szCs w:val="20"/>
              </w:rPr>
            </w:pPr>
            <w:r w:rsidRPr="00C83507">
              <w:rPr>
                <w:rFonts w:ascii="Arial" w:hAnsi="Arial" w:cs="Arial"/>
                <w:color w:val="000000"/>
                <w:sz w:val="20"/>
                <w:szCs w:val="20"/>
              </w:rPr>
              <w:t xml:space="preserve">In VBScript it's pretty </w:t>
            </w:r>
            <w:r w:rsidR="005E7452" w:rsidRPr="00C83507">
              <w:rPr>
                <w:rFonts w:ascii="Arial" w:hAnsi="Arial" w:cs="Arial"/>
                <w:color w:val="000000"/>
                <w:sz w:val="20"/>
                <w:szCs w:val="20"/>
              </w:rPr>
              <w:t xml:space="preserve">easy </w:t>
            </w:r>
            <w:r w:rsidRPr="00C83507">
              <w:rPr>
                <w:rFonts w:ascii="Arial" w:hAnsi="Arial" w:cs="Arial"/>
                <w:color w:val="000000"/>
                <w:sz w:val="20"/>
                <w:szCs w:val="20"/>
              </w:rPr>
              <w:t xml:space="preserve">to create an array: all you have to do is dimension a variable as an array, or use the </w:t>
            </w:r>
            <w:r w:rsidRPr="00C83507">
              <w:rPr>
                <w:rFonts w:ascii="Arial" w:hAnsi="Arial" w:cs="Arial"/>
                <w:b/>
                <w:color w:val="000000"/>
                <w:sz w:val="20"/>
                <w:szCs w:val="20"/>
              </w:rPr>
              <w:t>Array</w:t>
            </w:r>
            <w:r w:rsidRPr="00C83507">
              <w:rPr>
                <w:rFonts w:ascii="Arial" w:hAnsi="Arial" w:cs="Arial"/>
                <w:color w:val="000000"/>
                <w:sz w:val="20"/>
                <w:szCs w:val="20"/>
              </w:rPr>
              <w:t xml:space="preserve"> function to add multiple values to a variable. Believe it or not, in Windows PowerShell it’s even </w:t>
            </w:r>
            <w:r w:rsidRPr="00C83507">
              <w:rPr>
                <w:rFonts w:ascii="Arial" w:hAnsi="Arial" w:cs="Arial"/>
                <w:i/>
                <w:color w:val="000000"/>
                <w:sz w:val="20"/>
                <w:szCs w:val="20"/>
              </w:rPr>
              <w:t>easier</w:t>
            </w:r>
            <w:r w:rsidRPr="00C83507">
              <w:rPr>
                <w:rFonts w:ascii="Arial" w:hAnsi="Arial" w:cs="Arial"/>
                <w:color w:val="000000"/>
                <w:sz w:val="20"/>
                <w:szCs w:val="20"/>
              </w:rPr>
              <w:t xml:space="preserve"> to create an array; all you have to do is assign multiple values to a variable, no special functions or methods</w:t>
            </w:r>
            <w:r w:rsidR="008B2A1A">
              <w:rPr>
                <w:rFonts w:ascii="Arial" w:hAnsi="Arial" w:cs="Arial"/>
                <w:color w:val="000000"/>
                <w:sz w:val="20"/>
                <w:szCs w:val="20"/>
              </w:rPr>
              <w:t xml:space="preserve"> are</w:t>
            </w:r>
            <w:r w:rsidRPr="00C83507">
              <w:rPr>
                <w:rFonts w:ascii="Arial" w:hAnsi="Arial" w:cs="Arial"/>
                <w:color w:val="000000"/>
                <w:sz w:val="20"/>
                <w:szCs w:val="20"/>
              </w:rPr>
              <w:t xml:space="preserve"> required. For example, this command assigns all the colors of the rainbow to a variable named $a:</w:t>
            </w:r>
          </w:p>
          <w:p w:rsidR="003D0AC5" w:rsidRPr="00C83507" w:rsidRDefault="003D0AC5" w:rsidP="00250F8D">
            <w:pPr>
              <w:rPr>
                <w:rFonts w:ascii="Arial" w:hAnsi="Arial" w:cs="Arial"/>
                <w:color w:val="000000"/>
                <w:sz w:val="20"/>
                <w:szCs w:val="20"/>
              </w:rPr>
            </w:pPr>
          </w:p>
          <w:p w:rsidR="00250F8D" w:rsidRPr="00C83507" w:rsidRDefault="00AD3CEE" w:rsidP="00250F8D">
            <w:pPr>
              <w:rPr>
                <w:rFonts w:ascii="Courier New" w:hAnsi="Courier New" w:cs="Courier New"/>
                <w:color w:val="000000"/>
                <w:sz w:val="20"/>
                <w:szCs w:val="20"/>
              </w:rPr>
            </w:pPr>
            <w:r w:rsidRPr="00C83507">
              <w:rPr>
                <w:rFonts w:ascii="Courier New" w:hAnsi="Courier New" w:cs="Courier New"/>
                <w:color w:val="000000"/>
                <w:sz w:val="20"/>
                <w:szCs w:val="20"/>
              </w:rPr>
              <w:t>$a = "red","orange","yellow","green","blue","indigo","violet"</w:t>
            </w:r>
          </w:p>
          <w:p w:rsidR="00AD3CEE" w:rsidRPr="00C83507" w:rsidRDefault="00AD3CEE" w:rsidP="00250F8D">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FD7D55" w:rsidRPr="00C83507" w:rsidRDefault="00FD7D55" w:rsidP="00FD7D55">
            <w:pPr>
              <w:rPr>
                <w:rFonts w:ascii="Arial" w:hAnsi="Arial" w:cs="Arial"/>
                <w:color w:val="000000"/>
                <w:sz w:val="20"/>
                <w:szCs w:val="20"/>
              </w:rPr>
            </w:pPr>
          </w:p>
          <w:p w:rsidR="003D0AC5" w:rsidRPr="00C83507" w:rsidRDefault="003D0AC5" w:rsidP="003D0AC5">
            <w:pPr>
              <w:rPr>
                <w:rFonts w:ascii="Courier New" w:hAnsi="Courier New" w:cs="Courier New"/>
                <w:color w:val="000000"/>
                <w:sz w:val="20"/>
                <w:szCs w:val="20"/>
              </w:rPr>
            </w:pPr>
            <w:r w:rsidRPr="00C83507">
              <w:rPr>
                <w:rFonts w:ascii="Courier New" w:hAnsi="Courier New" w:cs="Courier New"/>
                <w:color w:val="000000"/>
                <w:sz w:val="20"/>
                <w:szCs w:val="20"/>
              </w:rPr>
              <w:t>red</w:t>
            </w:r>
          </w:p>
          <w:p w:rsidR="003D0AC5" w:rsidRPr="00C83507" w:rsidRDefault="003D0AC5" w:rsidP="003D0AC5">
            <w:pPr>
              <w:rPr>
                <w:rFonts w:ascii="Courier New" w:hAnsi="Courier New" w:cs="Courier New"/>
                <w:color w:val="000000"/>
                <w:sz w:val="20"/>
                <w:szCs w:val="20"/>
              </w:rPr>
            </w:pPr>
            <w:r w:rsidRPr="00C83507">
              <w:rPr>
                <w:rFonts w:ascii="Courier New" w:hAnsi="Courier New" w:cs="Courier New"/>
                <w:color w:val="000000"/>
                <w:sz w:val="20"/>
                <w:szCs w:val="20"/>
              </w:rPr>
              <w:t>orange</w:t>
            </w:r>
          </w:p>
          <w:p w:rsidR="003D0AC5" w:rsidRPr="00C83507" w:rsidRDefault="003D0AC5" w:rsidP="003D0AC5">
            <w:pPr>
              <w:rPr>
                <w:rFonts w:ascii="Courier New" w:hAnsi="Courier New" w:cs="Courier New"/>
                <w:color w:val="000000"/>
                <w:sz w:val="20"/>
                <w:szCs w:val="20"/>
              </w:rPr>
            </w:pPr>
            <w:r w:rsidRPr="00C83507">
              <w:rPr>
                <w:rFonts w:ascii="Courier New" w:hAnsi="Courier New" w:cs="Courier New"/>
                <w:color w:val="000000"/>
                <w:sz w:val="20"/>
                <w:szCs w:val="20"/>
              </w:rPr>
              <w:t>yellow</w:t>
            </w:r>
          </w:p>
          <w:p w:rsidR="003D0AC5" w:rsidRPr="00C83507" w:rsidRDefault="003D0AC5" w:rsidP="003D0AC5">
            <w:pPr>
              <w:rPr>
                <w:rFonts w:ascii="Courier New" w:hAnsi="Courier New" w:cs="Courier New"/>
                <w:color w:val="000000"/>
                <w:sz w:val="20"/>
                <w:szCs w:val="20"/>
              </w:rPr>
            </w:pPr>
            <w:r w:rsidRPr="00C83507">
              <w:rPr>
                <w:rFonts w:ascii="Courier New" w:hAnsi="Courier New" w:cs="Courier New"/>
                <w:color w:val="000000"/>
                <w:sz w:val="20"/>
                <w:szCs w:val="20"/>
              </w:rPr>
              <w:t>green</w:t>
            </w:r>
          </w:p>
          <w:p w:rsidR="003D0AC5" w:rsidRPr="00C83507" w:rsidRDefault="003D0AC5" w:rsidP="003D0AC5">
            <w:pPr>
              <w:rPr>
                <w:rFonts w:ascii="Courier New" w:hAnsi="Courier New" w:cs="Courier New"/>
                <w:color w:val="000000"/>
                <w:sz w:val="20"/>
                <w:szCs w:val="20"/>
              </w:rPr>
            </w:pPr>
            <w:r w:rsidRPr="00C83507">
              <w:rPr>
                <w:rFonts w:ascii="Courier New" w:hAnsi="Courier New" w:cs="Courier New"/>
                <w:color w:val="000000"/>
                <w:sz w:val="20"/>
                <w:szCs w:val="20"/>
              </w:rPr>
              <w:t>blue</w:t>
            </w:r>
          </w:p>
          <w:p w:rsidR="003D0AC5" w:rsidRPr="00C83507" w:rsidRDefault="003D0AC5" w:rsidP="003D0AC5">
            <w:pPr>
              <w:rPr>
                <w:rFonts w:ascii="Courier New" w:hAnsi="Courier New" w:cs="Courier New"/>
                <w:color w:val="000000"/>
                <w:sz w:val="20"/>
                <w:szCs w:val="20"/>
              </w:rPr>
            </w:pPr>
            <w:r w:rsidRPr="00C83507">
              <w:rPr>
                <w:rFonts w:ascii="Courier New" w:hAnsi="Courier New" w:cs="Courier New"/>
                <w:color w:val="000000"/>
                <w:sz w:val="20"/>
                <w:szCs w:val="20"/>
              </w:rPr>
              <w:t>indigo</w:t>
            </w:r>
          </w:p>
          <w:p w:rsidR="003D0AC5" w:rsidRPr="00C83507" w:rsidRDefault="003D0AC5" w:rsidP="003D0AC5">
            <w:pPr>
              <w:rPr>
                <w:rFonts w:ascii="Arial" w:hAnsi="Arial" w:cs="Arial"/>
                <w:color w:val="000000"/>
                <w:sz w:val="20"/>
                <w:szCs w:val="20"/>
              </w:rPr>
            </w:pPr>
            <w:r w:rsidRPr="00C83507">
              <w:rPr>
                <w:rFonts w:ascii="Courier New" w:hAnsi="Courier New" w:cs="Courier New"/>
                <w:color w:val="000000"/>
                <w:sz w:val="20"/>
                <w:szCs w:val="20"/>
              </w:rPr>
              <w:t>violet</w:t>
            </w:r>
          </w:p>
          <w:p w:rsidR="00FD7D55" w:rsidRPr="00C83507" w:rsidRDefault="00FD7D55" w:rsidP="00250F8D">
            <w:pPr>
              <w:rPr>
                <w:rFonts w:ascii="Arial" w:hAnsi="Arial" w:cs="Arial"/>
                <w:color w:val="000000"/>
                <w:sz w:val="20"/>
                <w:szCs w:val="20"/>
              </w:rPr>
            </w:pPr>
          </w:p>
        </w:tc>
      </w:tr>
      <w:tr w:rsidR="00250F8D" w:rsidRPr="00C83507" w:rsidTr="00855885">
        <w:tc>
          <w:tcPr>
            <w:tcW w:w="2538" w:type="dxa"/>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Asc</w:t>
            </w:r>
          </w:p>
        </w:tc>
        <w:tc>
          <w:tcPr>
            <w:tcW w:w="6318" w:type="dxa"/>
          </w:tcPr>
          <w:p w:rsidR="00AC3118" w:rsidRPr="00C83507" w:rsidRDefault="000C6DFA"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AC3118" w:rsidRPr="00C83507">
              <w:rPr>
                <w:rFonts w:ascii="Arial" w:hAnsi="Arial" w:cs="Arial"/>
                <w:color w:val="000000"/>
                <w:sz w:val="20"/>
                <w:szCs w:val="20"/>
              </w:rPr>
              <w:t xml:space="preserve">Returns the ANSI character code corresponding to the first letter in a string. </w:t>
            </w:r>
          </w:p>
          <w:p w:rsidR="00AC3118" w:rsidRPr="00C83507" w:rsidRDefault="00AC3118" w:rsidP="00250F8D">
            <w:pPr>
              <w:rPr>
                <w:rFonts w:ascii="Arial" w:hAnsi="Arial" w:cs="Arial"/>
                <w:color w:val="000000"/>
                <w:sz w:val="20"/>
                <w:szCs w:val="20"/>
              </w:rPr>
            </w:pPr>
          </w:p>
          <w:p w:rsidR="003D0AC5" w:rsidRPr="00C83507" w:rsidRDefault="003D0AC5" w:rsidP="00250F8D">
            <w:pPr>
              <w:rPr>
                <w:rFonts w:ascii="Arial" w:hAnsi="Arial" w:cs="Arial"/>
                <w:color w:val="000000"/>
                <w:sz w:val="20"/>
                <w:szCs w:val="20"/>
              </w:rPr>
            </w:pPr>
            <w:r w:rsidRPr="00C83507">
              <w:rPr>
                <w:rFonts w:ascii="Arial" w:hAnsi="Arial" w:cs="Arial"/>
                <w:color w:val="000000"/>
                <w:sz w:val="20"/>
                <w:szCs w:val="20"/>
              </w:rPr>
              <w:t xml:space="preserve">It’s surprising how often scripters need to convert a character value (such as the letter </w:t>
            </w:r>
            <w:r w:rsidRPr="00C83507">
              <w:rPr>
                <w:rFonts w:ascii="Arial" w:hAnsi="Arial" w:cs="Arial"/>
                <w:i/>
                <w:color w:val="000000"/>
                <w:sz w:val="20"/>
                <w:szCs w:val="20"/>
              </w:rPr>
              <w:t>A</w:t>
            </w:r>
            <w:r w:rsidRPr="00C83507">
              <w:rPr>
                <w:rFonts w:ascii="Arial" w:hAnsi="Arial" w:cs="Arial"/>
                <w:color w:val="000000"/>
                <w:sz w:val="20"/>
                <w:szCs w:val="20"/>
              </w:rPr>
              <w:t xml:space="preserve">) to its ASCII equivalent (65). </w:t>
            </w:r>
            <w:r w:rsidR="007F2063" w:rsidRPr="00C83507">
              <w:rPr>
                <w:rFonts w:ascii="Arial" w:hAnsi="Arial" w:cs="Arial"/>
                <w:color w:val="000000"/>
                <w:sz w:val="20"/>
                <w:szCs w:val="20"/>
              </w:rPr>
              <w:t xml:space="preserve">In Windows PowerShell </w:t>
            </w:r>
            <w:r w:rsidR="00175705" w:rsidRPr="00C83507">
              <w:rPr>
                <w:rFonts w:ascii="Arial" w:hAnsi="Arial" w:cs="Arial"/>
                <w:color w:val="000000"/>
                <w:sz w:val="20"/>
                <w:szCs w:val="20"/>
              </w:rPr>
              <w:t>you can determine the ASCII value of a character by</w:t>
            </w:r>
            <w:r w:rsidR="007F2063" w:rsidRPr="00C83507">
              <w:rPr>
                <w:rFonts w:ascii="Arial" w:hAnsi="Arial" w:cs="Arial"/>
                <w:color w:val="000000"/>
                <w:sz w:val="20"/>
                <w:szCs w:val="20"/>
              </w:rPr>
              <w:t xml:space="preserve"> using this crazy-looking line of code</w:t>
            </w:r>
            <w:r w:rsidR="00175705" w:rsidRPr="00C83507">
              <w:rPr>
                <w:rFonts w:ascii="Arial" w:hAnsi="Arial" w:cs="Arial"/>
                <w:color w:val="000000"/>
                <w:sz w:val="20"/>
                <w:szCs w:val="20"/>
              </w:rPr>
              <w:t xml:space="preserve"> (</w:t>
            </w:r>
            <w:r w:rsidR="007F2063" w:rsidRPr="00C83507">
              <w:rPr>
                <w:rFonts w:ascii="Arial" w:hAnsi="Arial" w:cs="Arial"/>
                <w:color w:val="000000"/>
                <w:sz w:val="20"/>
                <w:szCs w:val="20"/>
              </w:rPr>
              <w:t xml:space="preserve">which takes the character value of the letter </w:t>
            </w:r>
            <w:r w:rsidR="007F2063" w:rsidRPr="00C83507">
              <w:rPr>
                <w:rFonts w:ascii="Arial" w:hAnsi="Arial" w:cs="Arial"/>
                <w:i/>
                <w:color w:val="000000"/>
                <w:sz w:val="20"/>
                <w:szCs w:val="20"/>
              </w:rPr>
              <w:t>A</w:t>
            </w:r>
            <w:r w:rsidR="007F2063" w:rsidRPr="00C83507">
              <w:rPr>
                <w:rFonts w:ascii="Arial" w:hAnsi="Arial" w:cs="Arial"/>
                <w:color w:val="000000"/>
                <w:sz w:val="20"/>
                <w:szCs w:val="20"/>
              </w:rPr>
              <w:t xml:space="preserve"> and then converts th</w:t>
            </w:r>
            <w:r w:rsidR="00175705" w:rsidRPr="00C83507">
              <w:rPr>
                <w:rFonts w:ascii="Arial" w:hAnsi="Arial" w:cs="Arial"/>
                <w:color w:val="000000"/>
                <w:sz w:val="20"/>
                <w:szCs w:val="20"/>
              </w:rPr>
              <w:t>e result</w:t>
            </w:r>
            <w:r w:rsidR="007F2063" w:rsidRPr="00C83507">
              <w:rPr>
                <w:rFonts w:ascii="Arial" w:hAnsi="Arial" w:cs="Arial"/>
                <w:color w:val="000000"/>
                <w:sz w:val="20"/>
                <w:szCs w:val="20"/>
              </w:rPr>
              <w:t xml:space="preserve"> to a</w:t>
            </w:r>
            <w:r w:rsidR="005D4151" w:rsidRPr="00C83507">
              <w:rPr>
                <w:rFonts w:ascii="Arial" w:hAnsi="Arial" w:cs="Arial"/>
                <w:color w:val="000000"/>
                <w:sz w:val="20"/>
                <w:szCs w:val="20"/>
              </w:rPr>
              <w:t xml:space="preserve"> byte</w:t>
            </w:r>
            <w:r w:rsidR="007F2063" w:rsidRPr="00C83507">
              <w:rPr>
                <w:rFonts w:ascii="Arial" w:hAnsi="Arial" w:cs="Arial"/>
                <w:color w:val="000000"/>
                <w:sz w:val="20"/>
                <w:szCs w:val="20"/>
              </w:rPr>
              <w:t xml:space="preserve"> value</w:t>
            </w:r>
            <w:r w:rsidR="00175705" w:rsidRPr="00C83507">
              <w:rPr>
                <w:rFonts w:ascii="Arial" w:hAnsi="Arial" w:cs="Arial"/>
                <w:color w:val="000000"/>
                <w:sz w:val="20"/>
                <w:szCs w:val="20"/>
              </w:rPr>
              <w:t>)</w:t>
            </w:r>
            <w:r w:rsidR="007F2063" w:rsidRPr="00C83507">
              <w:rPr>
                <w:rFonts w:ascii="Arial" w:hAnsi="Arial" w:cs="Arial"/>
                <w:color w:val="000000"/>
                <w:sz w:val="20"/>
                <w:szCs w:val="20"/>
              </w:rPr>
              <w:t>:</w:t>
            </w:r>
          </w:p>
          <w:p w:rsidR="003D0AC5" w:rsidRPr="00C83507" w:rsidRDefault="003D0AC5" w:rsidP="00250F8D">
            <w:pPr>
              <w:rPr>
                <w:rFonts w:ascii="Arial" w:hAnsi="Arial" w:cs="Arial"/>
                <w:color w:val="000000"/>
                <w:sz w:val="20"/>
                <w:szCs w:val="20"/>
              </w:rPr>
            </w:pPr>
          </w:p>
          <w:p w:rsidR="00250F8D" w:rsidRPr="00C83507" w:rsidRDefault="00AB25B2"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81323B" w:rsidRPr="00C83507">
              <w:rPr>
                <w:rFonts w:ascii="Courier New" w:hAnsi="Courier New" w:cs="Courier New"/>
                <w:color w:val="000000"/>
                <w:sz w:val="20"/>
                <w:szCs w:val="20"/>
              </w:rPr>
              <w:t>[</w:t>
            </w:r>
            <w:r w:rsidR="005D4151" w:rsidRPr="00C83507">
              <w:rPr>
                <w:rFonts w:ascii="Courier New" w:hAnsi="Courier New" w:cs="Courier New"/>
                <w:color w:val="000000"/>
                <w:sz w:val="20"/>
                <w:szCs w:val="20"/>
              </w:rPr>
              <w:t>byte</w:t>
            </w:r>
            <w:r w:rsidR="0081323B" w:rsidRPr="00C83507">
              <w:rPr>
                <w:rFonts w:ascii="Courier New" w:hAnsi="Courier New" w:cs="Courier New"/>
                <w:color w:val="000000"/>
                <w:sz w:val="20"/>
                <w:szCs w:val="20"/>
              </w:rPr>
              <w:t>][char] "A"</w:t>
            </w:r>
          </w:p>
          <w:p w:rsidR="0081323B" w:rsidRPr="00C83507" w:rsidRDefault="0081323B" w:rsidP="00250F8D">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FD7D55" w:rsidRPr="00C83507" w:rsidRDefault="00FD7D55" w:rsidP="00FD7D55">
            <w:pPr>
              <w:rPr>
                <w:rFonts w:ascii="Arial" w:hAnsi="Arial" w:cs="Arial"/>
                <w:color w:val="000000"/>
                <w:sz w:val="20"/>
                <w:szCs w:val="20"/>
              </w:rPr>
            </w:pPr>
          </w:p>
          <w:p w:rsidR="007F2063" w:rsidRPr="00C83507" w:rsidRDefault="007F2063" w:rsidP="00FD7D55">
            <w:pPr>
              <w:rPr>
                <w:rFonts w:ascii="Courier New" w:hAnsi="Courier New" w:cs="Courier New"/>
                <w:color w:val="000000"/>
                <w:sz w:val="20"/>
                <w:szCs w:val="20"/>
              </w:rPr>
            </w:pPr>
            <w:r w:rsidRPr="00C83507">
              <w:rPr>
                <w:rFonts w:ascii="Courier New" w:hAnsi="Courier New" w:cs="Courier New"/>
                <w:color w:val="000000"/>
                <w:sz w:val="20"/>
                <w:szCs w:val="20"/>
              </w:rPr>
              <w:t>65</w:t>
            </w:r>
          </w:p>
          <w:p w:rsidR="00FD7D55" w:rsidRPr="00C83507" w:rsidRDefault="00FD7D55" w:rsidP="00250F8D">
            <w:pPr>
              <w:rPr>
                <w:rFonts w:ascii="Arial" w:hAnsi="Arial" w:cs="Arial"/>
                <w:color w:val="000000"/>
                <w:sz w:val="20"/>
                <w:szCs w:val="20"/>
              </w:rPr>
            </w:pPr>
          </w:p>
        </w:tc>
      </w:tr>
      <w:tr w:rsidR="00250F8D" w:rsidRPr="00C83507" w:rsidTr="00855885">
        <w:tc>
          <w:tcPr>
            <w:tcW w:w="2538" w:type="dxa"/>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Atn</w:t>
            </w:r>
          </w:p>
        </w:tc>
        <w:tc>
          <w:tcPr>
            <w:tcW w:w="6318" w:type="dxa"/>
          </w:tcPr>
          <w:p w:rsidR="00AC3118" w:rsidRPr="00C83507" w:rsidRDefault="000C6DFA" w:rsidP="00AC3118">
            <w:pPr>
              <w:rPr>
                <w:rFonts w:ascii="Arial" w:hAnsi="Arial" w:cs="Arial"/>
                <w:color w:val="000000"/>
                <w:sz w:val="20"/>
                <w:szCs w:val="20"/>
              </w:rPr>
            </w:pPr>
            <w:r w:rsidRPr="00C83507">
              <w:rPr>
                <w:rFonts w:ascii="Arial" w:hAnsi="Arial" w:cs="Arial"/>
                <w:b/>
                <w:color w:val="000000"/>
                <w:sz w:val="20"/>
                <w:szCs w:val="20"/>
              </w:rPr>
              <w:t xml:space="preserve">Definition: </w:t>
            </w:r>
            <w:r w:rsidR="00AC3118" w:rsidRPr="00C83507">
              <w:rPr>
                <w:rFonts w:ascii="Arial" w:hAnsi="Arial" w:cs="Arial"/>
                <w:color w:val="000000"/>
                <w:sz w:val="20"/>
                <w:szCs w:val="20"/>
              </w:rPr>
              <w:t>Returns the arctangent of a number.</w:t>
            </w:r>
          </w:p>
          <w:p w:rsidR="00AB25B2" w:rsidRPr="00C83507" w:rsidRDefault="00AB25B2" w:rsidP="00AC3118">
            <w:pPr>
              <w:rPr>
                <w:rFonts w:ascii="Arial" w:hAnsi="Arial" w:cs="Arial"/>
                <w:color w:val="000000"/>
                <w:sz w:val="20"/>
                <w:szCs w:val="20"/>
              </w:rPr>
            </w:pPr>
          </w:p>
          <w:p w:rsidR="00AB25B2" w:rsidRPr="00C83507" w:rsidRDefault="00AB25B2" w:rsidP="00AC3118">
            <w:pPr>
              <w:rPr>
                <w:rFonts w:ascii="Arial" w:hAnsi="Arial" w:cs="Arial"/>
                <w:color w:val="000000"/>
                <w:sz w:val="20"/>
                <w:szCs w:val="20"/>
              </w:rPr>
            </w:pPr>
            <w:r w:rsidRPr="00C83507">
              <w:rPr>
                <w:rFonts w:ascii="Arial" w:hAnsi="Arial" w:cs="Arial"/>
                <w:color w:val="000000"/>
                <w:sz w:val="20"/>
                <w:szCs w:val="20"/>
              </w:rPr>
              <w:t xml:space="preserve">Granted, this one doesn't come up too terribly often in system administration scripts. Nevertheless, if you ever </w:t>
            </w:r>
            <w:r w:rsidRPr="00C83507">
              <w:rPr>
                <w:rFonts w:ascii="Arial" w:hAnsi="Arial" w:cs="Arial"/>
                <w:i/>
                <w:color w:val="000000"/>
                <w:sz w:val="20"/>
                <w:szCs w:val="20"/>
              </w:rPr>
              <w:t>do</w:t>
            </w:r>
            <w:r w:rsidRPr="00C83507">
              <w:rPr>
                <w:rFonts w:ascii="Arial" w:hAnsi="Arial" w:cs="Arial"/>
                <w:color w:val="000000"/>
                <w:sz w:val="20"/>
                <w:szCs w:val="20"/>
              </w:rPr>
              <w:t xml:space="preserve"> need to calculate the arctangent of an angle you can do so using the System.Math class and the </w:t>
            </w:r>
            <w:r w:rsidRPr="00C83507">
              <w:rPr>
                <w:rFonts w:ascii="Arial" w:hAnsi="Arial" w:cs="Arial"/>
                <w:b/>
                <w:color w:val="000000"/>
                <w:sz w:val="20"/>
                <w:szCs w:val="20"/>
              </w:rPr>
              <w:t>Atan</w:t>
            </w:r>
            <w:r w:rsidRPr="00C83507">
              <w:rPr>
                <w:rFonts w:ascii="Arial" w:hAnsi="Arial" w:cs="Arial"/>
                <w:color w:val="000000"/>
                <w:sz w:val="20"/>
                <w:szCs w:val="20"/>
              </w:rPr>
              <w:t xml:space="preserve"> method. This command assigns the arctangent of a 90 degree angle to the variable $a:</w:t>
            </w:r>
          </w:p>
          <w:p w:rsidR="00AC3118" w:rsidRPr="00C83507" w:rsidRDefault="00AC3118" w:rsidP="00AC3118">
            <w:pPr>
              <w:rPr>
                <w:rFonts w:ascii="Arial" w:hAnsi="Arial" w:cs="Arial"/>
                <w:color w:val="000000"/>
                <w:sz w:val="20"/>
                <w:szCs w:val="20"/>
              </w:rPr>
            </w:pPr>
            <w:r w:rsidRPr="00C83507">
              <w:rPr>
                <w:rFonts w:ascii="Arial" w:hAnsi="Arial" w:cs="Arial"/>
                <w:color w:val="000000"/>
                <w:sz w:val="20"/>
                <w:szCs w:val="20"/>
              </w:rPr>
              <w:t xml:space="preserve"> </w:t>
            </w:r>
          </w:p>
          <w:p w:rsidR="00250F8D" w:rsidRPr="00C83507" w:rsidRDefault="00AB25B2" w:rsidP="00AC3118">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386876" w:rsidRPr="00C83507">
              <w:rPr>
                <w:rFonts w:ascii="Courier New" w:hAnsi="Courier New" w:cs="Courier New"/>
                <w:color w:val="000000"/>
                <w:sz w:val="20"/>
                <w:szCs w:val="20"/>
              </w:rPr>
              <w:t>[math]::atan(</w:t>
            </w:r>
            <w:r w:rsidRPr="00C83507">
              <w:rPr>
                <w:rFonts w:ascii="Courier New" w:hAnsi="Courier New" w:cs="Courier New"/>
                <w:color w:val="000000"/>
                <w:sz w:val="20"/>
                <w:szCs w:val="20"/>
              </w:rPr>
              <w:t>90</w:t>
            </w:r>
            <w:r w:rsidR="00386876" w:rsidRPr="00C83507">
              <w:rPr>
                <w:rFonts w:ascii="Courier New" w:hAnsi="Courier New" w:cs="Courier New"/>
                <w:color w:val="000000"/>
                <w:sz w:val="20"/>
                <w:szCs w:val="20"/>
              </w:rPr>
              <w:t>)</w:t>
            </w:r>
          </w:p>
          <w:p w:rsidR="00386876" w:rsidRPr="00C83507" w:rsidRDefault="00386876" w:rsidP="00250F8D">
            <w:pPr>
              <w:rPr>
                <w:rFonts w:ascii="Arial" w:hAnsi="Arial" w:cs="Arial"/>
                <w:color w:val="000000"/>
                <w:sz w:val="20"/>
                <w:szCs w:val="20"/>
              </w:rPr>
            </w:pPr>
          </w:p>
          <w:p w:rsidR="00AB25B2" w:rsidRPr="00C83507" w:rsidRDefault="00AB25B2" w:rsidP="00250F8D">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AB25B2" w:rsidRPr="00C83507" w:rsidRDefault="00AB25B2" w:rsidP="00250F8D">
            <w:pPr>
              <w:rPr>
                <w:rFonts w:ascii="Arial" w:hAnsi="Arial" w:cs="Arial"/>
                <w:color w:val="000000"/>
                <w:sz w:val="20"/>
                <w:szCs w:val="20"/>
              </w:rPr>
            </w:pPr>
          </w:p>
          <w:p w:rsidR="00AB25B2" w:rsidRPr="00C83507" w:rsidRDefault="00AB25B2" w:rsidP="00250F8D">
            <w:pPr>
              <w:rPr>
                <w:rFonts w:ascii="Courier New" w:hAnsi="Courier New" w:cs="Courier New"/>
                <w:color w:val="000000"/>
                <w:sz w:val="20"/>
                <w:szCs w:val="20"/>
              </w:rPr>
            </w:pPr>
            <w:r w:rsidRPr="00C83507">
              <w:rPr>
                <w:rFonts w:ascii="Courier New" w:hAnsi="Courier New" w:cs="Courier New"/>
                <w:color w:val="000000"/>
                <w:sz w:val="20"/>
                <w:szCs w:val="20"/>
              </w:rPr>
              <w:t>1.55968567289729</w:t>
            </w:r>
          </w:p>
          <w:p w:rsidR="00AB25B2" w:rsidRPr="00C83507" w:rsidRDefault="00AB25B2" w:rsidP="00250F8D">
            <w:pPr>
              <w:rPr>
                <w:rFonts w:ascii="Arial" w:hAnsi="Arial" w:cs="Arial"/>
                <w:color w:val="000000"/>
                <w:sz w:val="20"/>
                <w:szCs w:val="20"/>
              </w:rPr>
            </w:pPr>
          </w:p>
        </w:tc>
      </w:tr>
      <w:tr w:rsidR="00250F8D" w:rsidRPr="00C83507" w:rsidTr="00B45CBF">
        <w:tc>
          <w:tcPr>
            <w:tcW w:w="2538" w:type="dxa"/>
            <w:tcBorders>
              <w:bottom w:val="single" w:sz="4" w:space="0" w:color="auto"/>
            </w:tcBorders>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lastRenderedPageBreak/>
              <w:t>CBool</w:t>
            </w:r>
          </w:p>
        </w:tc>
        <w:tc>
          <w:tcPr>
            <w:tcW w:w="6318" w:type="dxa"/>
            <w:tcBorders>
              <w:bottom w:val="single" w:sz="4" w:space="0" w:color="auto"/>
            </w:tcBorders>
          </w:tcPr>
          <w:p w:rsidR="00AC3118" w:rsidRPr="00C83507" w:rsidRDefault="000C6DFA" w:rsidP="00AC3118">
            <w:pPr>
              <w:rPr>
                <w:rFonts w:ascii="Arial" w:hAnsi="Arial" w:cs="Arial"/>
                <w:color w:val="000000"/>
                <w:sz w:val="20"/>
                <w:szCs w:val="20"/>
              </w:rPr>
            </w:pPr>
            <w:r w:rsidRPr="00C83507">
              <w:rPr>
                <w:rFonts w:ascii="Arial" w:hAnsi="Arial" w:cs="Arial"/>
                <w:b/>
                <w:color w:val="000000"/>
                <w:sz w:val="20"/>
                <w:szCs w:val="20"/>
              </w:rPr>
              <w:t xml:space="preserve">Definition: </w:t>
            </w:r>
            <w:r w:rsidR="00AC3118" w:rsidRPr="00C83507">
              <w:rPr>
                <w:rFonts w:ascii="Arial" w:hAnsi="Arial" w:cs="Arial"/>
                <w:color w:val="000000"/>
                <w:sz w:val="20"/>
                <w:szCs w:val="20"/>
              </w:rPr>
              <w:t xml:space="preserve">Returns an expression that has been converted to a </w:t>
            </w:r>
            <w:r w:rsidR="00AC3118" w:rsidRPr="00C83507">
              <w:rPr>
                <w:rFonts w:ascii="Arial" w:hAnsi="Arial" w:cs="Arial"/>
                <w:b/>
                <w:bCs/>
                <w:color w:val="000000"/>
                <w:sz w:val="20"/>
                <w:szCs w:val="20"/>
              </w:rPr>
              <w:t>Variant</w:t>
            </w:r>
            <w:r w:rsidR="00AC3118" w:rsidRPr="00C83507">
              <w:rPr>
                <w:rFonts w:ascii="Arial" w:hAnsi="Arial" w:cs="Arial"/>
                <w:color w:val="000000"/>
                <w:sz w:val="20"/>
                <w:szCs w:val="20"/>
              </w:rPr>
              <w:t xml:space="preserve"> of subtype </w:t>
            </w:r>
            <w:r w:rsidR="00AC3118" w:rsidRPr="00C83507">
              <w:rPr>
                <w:rFonts w:ascii="Arial" w:hAnsi="Arial" w:cs="Arial"/>
                <w:b/>
                <w:bCs/>
                <w:color w:val="000000"/>
                <w:sz w:val="20"/>
                <w:szCs w:val="20"/>
              </w:rPr>
              <w:t>Boolean</w:t>
            </w:r>
            <w:r w:rsidR="00AC3118" w:rsidRPr="00C83507">
              <w:rPr>
                <w:rFonts w:ascii="Arial" w:hAnsi="Arial" w:cs="Arial"/>
                <w:color w:val="000000"/>
                <w:sz w:val="20"/>
                <w:szCs w:val="20"/>
              </w:rPr>
              <w:t>.</w:t>
            </w:r>
          </w:p>
          <w:p w:rsidR="007F2063" w:rsidRPr="00C83507" w:rsidRDefault="007F2063" w:rsidP="00AC3118">
            <w:pPr>
              <w:rPr>
                <w:rFonts w:ascii="Arial" w:hAnsi="Arial" w:cs="Arial"/>
                <w:color w:val="000000"/>
                <w:sz w:val="20"/>
                <w:szCs w:val="20"/>
              </w:rPr>
            </w:pPr>
          </w:p>
          <w:p w:rsidR="00CD2A7A" w:rsidRPr="00C83507" w:rsidRDefault="00775A2F" w:rsidP="00AC3118">
            <w:pPr>
              <w:rPr>
                <w:rFonts w:ascii="Arial" w:hAnsi="Arial" w:cs="Arial"/>
                <w:color w:val="000000"/>
                <w:sz w:val="20"/>
                <w:szCs w:val="20"/>
              </w:rPr>
            </w:pPr>
            <w:r w:rsidRPr="00C83507">
              <w:rPr>
                <w:rFonts w:ascii="Arial" w:hAnsi="Arial" w:cs="Arial"/>
                <w:color w:val="000000"/>
                <w:sz w:val="20"/>
                <w:szCs w:val="20"/>
              </w:rPr>
              <w:t xml:space="preserve">Sure, you can convert a string or numeric value to a Boolean value (True or False): all you have to do is convert the </w:t>
            </w:r>
            <w:r w:rsidR="00817AF4" w:rsidRPr="00C83507">
              <w:rPr>
                <w:rFonts w:ascii="Arial" w:hAnsi="Arial" w:cs="Arial"/>
                <w:color w:val="000000"/>
                <w:sz w:val="20"/>
                <w:szCs w:val="20"/>
              </w:rPr>
              <w:t>data type</w:t>
            </w:r>
            <w:r w:rsidRPr="00C83507">
              <w:rPr>
                <w:rFonts w:ascii="Arial" w:hAnsi="Arial" w:cs="Arial"/>
                <w:color w:val="000000"/>
                <w:sz w:val="20"/>
                <w:szCs w:val="20"/>
              </w:rPr>
              <w:t xml:space="preserve"> of the variable to a Boolean type. </w:t>
            </w:r>
            <w:r w:rsidR="005D4151" w:rsidRPr="00C83507">
              <w:rPr>
                <w:rFonts w:ascii="Arial" w:hAnsi="Arial" w:cs="Arial"/>
                <w:color w:val="000000"/>
                <w:sz w:val="20"/>
                <w:szCs w:val="20"/>
              </w:rPr>
              <w:t xml:space="preserve">As far as we know, </w:t>
            </w:r>
            <w:r w:rsidRPr="00C83507">
              <w:rPr>
                <w:rFonts w:ascii="Arial" w:hAnsi="Arial" w:cs="Arial"/>
                <w:color w:val="000000"/>
                <w:sz w:val="20"/>
                <w:szCs w:val="20"/>
              </w:rPr>
              <w:t xml:space="preserve">0 will </w:t>
            </w:r>
            <w:r w:rsidR="005D4151" w:rsidRPr="00C83507">
              <w:rPr>
                <w:rFonts w:ascii="Arial" w:hAnsi="Arial" w:cs="Arial"/>
                <w:color w:val="000000"/>
                <w:sz w:val="20"/>
                <w:szCs w:val="20"/>
              </w:rPr>
              <w:t xml:space="preserve">always </w:t>
            </w:r>
            <w:r w:rsidRPr="00C83507">
              <w:rPr>
                <w:rFonts w:ascii="Arial" w:hAnsi="Arial" w:cs="Arial"/>
                <w:color w:val="000000"/>
                <w:sz w:val="20"/>
                <w:szCs w:val="20"/>
              </w:rPr>
              <w:t xml:space="preserve">be converted to False and anything that isn't zero (even something as nonsensical as the string value </w:t>
            </w:r>
            <w:r w:rsidRPr="00C83507">
              <w:rPr>
                <w:rFonts w:ascii="Arial" w:hAnsi="Arial" w:cs="Arial"/>
                <w:i/>
                <w:color w:val="000000"/>
                <w:sz w:val="20"/>
                <w:szCs w:val="20"/>
              </w:rPr>
              <w:t>cat</w:t>
            </w:r>
            <w:r w:rsidRPr="00C83507">
              <w:rPr>
                <w:rFonts w:ascii="Arial" w:hAnsi="Arial" w:cs="Arial"/>
                <w:color w:val="000000"/>
                <w:sz w:val="20"/>
                <w:szCs w:val="20"/>
              </w:rPr>
              <w:t>) will be converted to True. In the following example we assign the value 0 to the variable $a, then convert $a to a Boolean value:</w:t>
            </w:r>
          </w:p>
          <w:p w:rsidR="00AC3118" w:rsidRPr="00C83507" w:rsidRDefault="00AC3118" w:rsidP="00250F8D">
            <w:pPr>
              <w:rPr>
                <w:rFonts w:ascii="Arial" w:hAnsi="Arial" w:cs="Arial"/>
                <w:color w:val="000000"/>
                <w:sz w:val="20"/>
                <w:szCs w:val="20"/>
              </w:rPr>
            </w:pPr>
          </w:p>
          <w:p w:rsidR="00AF1EAE" w:rsidRPr="00C83507" w:rsidRDefault="00AF1EAE" w:rsidP="00250F8D">
            <w:pPr>
              <w:rPr>
                <w:rFonts w:ascii="Courier New" w:hAnsi="Courier New" w:cs="Courier New"/>
                <w:color w:val="000000"/>
                <w:sz w:val="20"/>
                <w:szCs w:val="20"/>
              </w:rPr>
            </w:pPr>
            <w:r w:rsidRPr="00C83507">
              <w:rPr>
                <w:rFonts w:ascii="Courier New" w:hAnsi="Courier New" w:cs="Courier New"/>
                <w:color w:val="000000"/>
                <w:sz w:val="20"/>
                <w:szCs w:val="20"/>
              </w:rPr>
              <w:t>$a = 0</w:t>
            </w:r>
          </w:p>
          <w:p w:rsidR="00250F8D" w:rsidRPr="00C83507" w:rsidRDefault="001E638F"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[bool] </w:t>
            </w:r>
            <w:r w:rsidR="00AF1EAE" w:rsidRPr="00C83507">
              <w:rPr>
                <w:rFonts w:ascii="Courier New" w:hAnsi="Courier New" w:cs="Courier New"/>
                <w:color w:val="000000"/>
                <w:sz w:val="20"/>
                <w:szCs w:val="20"/>
              </w:rPr>
              <w:t>$a</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FD7D55" w:rsidRPr="00C83507" w:rsidRDefault="00FD7D55" w:rsidP="00FD7D55">
            <w:pPr>
              <w:rPr>
                <w:rFonts w:ascii="Arial" w:hAnsi="Arial" w:cs="Arial"/>
                <w:color w:val="000000"/>
                <w:sz w:val="20"/>
                <w:szCs w:val="20"/>
              </w:rPr>
            </w:pPr>
          </w:p>
          <w:p w:rsidR="00775A2F" w:rsidRPr="00C83507" w:rsidRDefault="00775A2F" w:rsidP="00FD7D55">
            <w:pPr>
              <w:rPr>
                <w:rFonts w:ascii="Courier New" w:hAnsi="Courier New" w:cs="Courier New"/>
                <w:color w:val="000000"/>
                <w:sz w:val="20"/>
                <w:szCs w:val="20"/>
              </w:rPr>
            </w:pPr>
            <w:r w:rsidRPr="00C83507">
              <w:rPr>
                <w:rFonts w:ascii="Courier New" w:hAnsi="Courier New" w:cs="Courier New"/>
                <w:color w:val="000000"/>
                <w:sz w:val="20"/>
                <w:szCs w:val="20"/>
              </w:rPr>
              <w:t>False</w:t>
            </w:r>
          </w:p>
          <w:p w:rsidR="001E638F" w:rsidRPr="00C83507" w:rsidRDefault="001E638F" w:rsidP="00250F8D">
            <w:pPr>
              <w:rPr>
                <w:rFonts w:ascii="Arial" w:hAnsi="Arial" w:cs="Arial"/>
                <w:color w:val="000000"/>
                <w:sz w:val="20"/>
                <w:szCs w:val="20"/>
              </w:rPr>
            </w:pPr>
          </w:p>
        </w:tc>
      </w:tr>
      <w:tr w:rsidR="00250F8D" w:rsidRPr="00C83507" w:rsidTr="00BA50B8">
        <w:tc>
          <w:tcPr>
            <w:tcW w:w="2538" w:type="dxa"/>
            <w:tcBorders>
              <w:bottom w:val="single" w:sz="4" w:space="0" w:color="auto"/>
            </w:tcBorders>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CByte</w:t>
            </w:r>
          </w:p>
        </w:tc>
        <w:tc>
          <w:tcPr>
            <w:tcW w:w="6318" w:type="dxa"/>
            <w:tcBorders>
              <w:bottom w:val="single" w:sz="4" w:space="0" w:color="auto"/>
            </w:tcBorders>
            <w:shd w:val="clear" w:color="auto" w:fill="auto"/>
          </w:tcPr>
          <w:p w:rsidR="00AC3118" w:rsidRPr="00C83507" w:rsidRDefault="000C6DFA" w:rsidP="00AC3118">
            <w:pPr>
              <w:rPr>
                <w:rFonts w:ascii="Arial" w:hAnsi="Arial" w:cs="Arial"/>
                <w:color w:val="000000"/>
                <w:sz w:val="20"/>
                <w:szCs w:val="20"/>
              </w:rPr>
            </w:pPr>
            <w:r w:rsidRPr="00C83507">
              <w:rPr>
                <w:rFonts w:ascii="Arial" w:hAnsi="Arial" w:cs="Arial"/>
                <w:b/>
                <w:color w:val="000000"/>
                <w:sz w:val="20"/>
                <w:szCs w:val="20"/>
              </w:rPr>
              <w:t xml:space="preserve">Definition: </w:t>
            </w:r>
            <w:r w:rsidR="00AC3118" w:rsidRPr="00C83507">
              <w:rPr>
                <w:rFonts w:ascii="Arial" w:hAnsi="Arial" w:cs="Arial"/>
                <w:color w:val="000000"/>
                <w:sz w:val="20"/>
                <w:szCs w:val="20"/>
              </w:rPr>
              <w:t xml:space="preserve">Returns an expression that has been converted to a </w:t>
            </w:r>
            <w:r w:rsidR="00AC3118" w:rsidRPr="00C83507">
              <w:rPr>
                <w:rFonts w:ascii="Arial" w:hAnsi="Arial" w:cs="Arial"/>
                <w:b/>
                <w:bCs/>
                <w:color w:val="000000"/>
                <w:sz w:val="20"/>
                <w:szCs w:val="20"/>
              </w:rPr>
              <w:t>Variant</w:t>
            </w:r>
            <w:r w:rsidR="00AC3118" w:rsidRPr="00C83507">
              <w:rPr>
                <w:rFonts w:ascii="Arial" w:hAnsi="Arial" w:cs="Arial"/>
                <w:color w:val="000000"/>
                <w:sz w:val="20"/>
                <w:szCs w:val="20"/>
              </w:rPr>
              <w:t xml:space="preserve"> of subtype </w:t>
            </w:r>
            <w:r w:rsidR="00AC3118" w:rsidRPr="00C83507">
              <w:rPr>
                <w:rFonts w:ascii="Arial" w:hAnsi="Arial" w:cs="Arial"/>
                <w:b/>
                <w:bCs/>
                <w:color w:val="000000"/>
                <w:sz w:val="20"/>
                <w:szCs w:val="20"/>
              </w:rPr>
              <w:t>Byte</w:t>
            </w:r>
            <w:r w:rsidR="00AC3118" w:rsidRPr="00C83507">
              <w:rPr>
                <w:rFonts w:ascii="Arial" w:hAnsi="Arial" w:cs="Arial"/>
                <w:color w:val="000000"/>
                <w:sz w:val="20"/>
                <w:szCs w:val="20"/>
              </w:rPr>
              <w:t>.</w:t>
            </w:r>
          </w:p>
          <w:p w:rsidR="007F2063" w:rsidRPr="00C83507" w:rsidRDefault="007F2063" w:rsidP="00AC3118">
            <w:pPr>
              <w:rPr>
                <w:rFonts w:ascii="Arial" w:hAnsi="Arial" w:cs="Arial"/>
                <w:color w:val="000000"/>
                <w:sz w:val="20"/>
                <w:szCs w:val="20"/>
              </w:rPr>
            </w:pPr>
          </w:p>
          <w:p w:rsidR="00AC3118" w:rsidRPr="00C83507" w:rsidRDefault="00B45CBF" w:rsidP="00250F8D">
            <w:pPr>
              <w:rPr>
                <w:rFonts w:ascii="Arial" w:hAnsi="Arial" w:cs="Arial"/>
                <w:color w:val="000000"/>
                <w:sz w:val="20"/>
                <w:szCs w:val="20"/>
              </w:rPr>
            </w:pPr>
            <w:r w:rsidRPr="00C83507">
              <w:rPr>
                <w:rFonts w:ascii="Arial" w:hAnsi="Arial" w:cs="Arial"/>
                <w:color w:val="000000"/>
                <w:sz w:val="20"/>
                <w:szCs w:val="20"/>
              </w:rPr>
              <w:t xml:space="preserve">What do you mean, “Windows PowerShell is great and all, but there’s probably no way to convert a variable to the byte </w:t>
            </w:r>
            <w:r w:rsidR="00817AF4" w:rsidRPr="00C83507">
              <w:rPr>
                <w:rFonts w:ascii="Arial" w:hAnsi="Arial" w:cs="Arial"/>
                <w:color w:val="000000"/>
                <w:sz w:val="20"/>
                <w:szCs w:val="20"/>
              </w:rPr>
              <w:t>data type</w:t>
            </w:r>
            <w:r w:rsidRPr="00C83507">
              <w:rPr>
                <w:rFonts w:ascii="Arial" w:hAnsi="Arial" w:cs="Arial"/>
                <w:color w:val="000000"/>
                <w:sz w:val="20"/>
                <w:szCs w:val="20"/>
              </w:rPr>
              <w:t xml:space="preserve">?" As it turns out, that's about as easy a conversion as you could hope to make. For example, the first of these two commands assigns a string value to the variable $a; the second command then converts $a to the byte </w:t>
            </w:r>
            <w:r w:rsidR="00817AF4" w:rsidRPr="00C83507">
              <w:rPr>
                <w:rFonts w:ascii="Arial" w:hAnsi="Arial" w:cs="Arial"/>
                <w:color w:val="000000"/>
                <w:sz w:val="20"/>
                <w:szCs w:val="20"/>
              </w:rPr>
              <w:t>data type</w:t>
            </w:r>
            <w:r w:rsidR="00CE5E6B" w:rsidRPr="00C83507">
              <w:rPr>
                <w:rFonts w:ascii="Arial" w:hAnsi="Arial" w:cs="Arial"/>
                <w:color w:val="000000"/>
                <w:sz w:val="20"/>
                <w:szCs w:val="20"/>
              </w:rPr>
              <w:t xml:space="preserve"> (which, incidentally, consists of integers from 0 to 255)</w:t>
            </w:r>
            <w:r w:rsidRPr="00C83507">
              <w:rPr>
                <w:rFonts w:ascii="Arial" w:hAnsi="Arial" w:cs="Arial"/>
                <w:color w:val="000000"/>
                <w:sz w:val="20"/>
                <w:szCs w:val="20"/>
              </w:rPr>
              <w:t>:</w:t>
            </w:r>
          </w:p>
          <w:p w:rsidR="00D613A9" w:rsidRPr="00C83507" w:rsidRDefault="00D613A9" w:rsidP="00250F8D">
            <w:pPr>
              <w:rPr>
                <w:rFonts w:ascii="Arial" w:hAnsi="Arial" w:cs="Arial"/>
                <w:color w:val="000000"/>
                <w:sz w:val="20"/>
                <w:szCs w:val="20"/>
              </w:rPr>
            </w:pPr>
          </w:p>
          <w:p w:rsidR="00B45CBF" w:rsidRPr="00C83507" w:rsidRDefault="00F10174"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855885" w:rsidRPr="00C83507">
              <w:rPr>
                <w:rFonts w:ascii="Courier New" w:hAnsi="Courier New" w:cs="Courier New"/>
                <w:color w:val="000000"/>
                <w:sz w:val="20"/>
                <w:szCs w:val="20"/>
              </w:rPr>
              <w:t>"</w:t>
            </w:r>
            <w:r w:rsidRPr="00C83507">
              <w:rPr>
                <w:rFonts w:ascii="Courier New" w:hAnsi="Courier New" w:cs="Courier New"/>
                <w:color w:val="000000"/>
                <w:sz w:val="20"/>
                <w:szCs w:val="20"/>
              </w:rPr>
              <w:t>11.45</w:t>
            </w:r>
            <w:r w:rsidR="00855885" w:rsidRPr="00C83507">
              <w:rPr>
                <w:rFonts w:ascii="Courier New" w:hAnsi="Courier New" w:cs="Courier New"/>
                <w:color w:val="000000"/>
                <w:sz w:val="20"/>
                <w:szCs w:val="20"/>
              </w:rPr>
              <w:t>"</w:t>
            </w:r>
          </w:p>
          <w:p w:rsidR="00250F8D" w:rsidRPr="00C83507" w:rsidRDefault="00F10174" w:rsidP="00250F8D">
            <w:pPr>
              <w:rPr>
                <w:rFonts w:ascii="Courier New" w:hAnsi="Courier New" w:cs="Courier New"/>
                <w:color w:val="000000"/>
                <w:sz w:val="20"/>
                <w:szCs w:val="20"/>
              </w:rPr>
            </w:pPr>
            <w:r w:rsidRPr="00C83507">
              <w:rPr>
                <w:rFonts w:ascii="Courier New" w:hAnsi="Courier New" w:cs="Courier New"/>
                <w:color w:val="000000"/>
                <w:sz w:val="20"/>
                <w:szCs w:val="20"/>
              </w:rPr>
              <w:t>$a = [byte] $a</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 xml:space="preserve">When you run </w:t>
            </w:r>
            <w:r w:rsidR="00B45CBF" w:rsidRPr="00C83507">
              <w:rPr>
                <w:rFonts w:ascii="Arial" w:hAnsi="Arial" w:cs="Arial"/>
                <w:color w:val="000000"/>
                <w:sz w:val="20"/>
                <w:szCs w:val="20"/>
              </w:rPr>
              <w:t>these two</w:t>
            </w:r>
            <w:r w:rsidRPr="00C83507">
              <w:rPr>
                <w:rFonts w:ascii="Arial" w:hAnsi="Arial" w:cs="Arial"/>
                <w:color w:val="000000"/>
                <w:sz w:val="20"/>
                <w:szCs w:val="20"/>
              </w:rPr>
              <w:t xml:space="preserve"> command</w:t>
            </w:r>
            <w:r w:rsidR="00B45CBF" w:rsidRPr="00C83507">
              <w:rPr>
                <w:rFonts w:ascii="Arial" w:hAnsi="Arial" w:cs="Arial"/>
                <w:color w:val="000000"/>
                <w:sz w:val="20"/>
                <w:szCs w:val="20"/>
              </w:rPr>
              <w:t>s</w:t>
            </w:r>
            <w:r w:rsidRPr="00C83507">
              <w:rPr>
                <w:rFonts w:ascii="Arial" w:hAnsi="Arial" w:cs="Arial"/>
                <w:color w:val="000000"/>
                <w:sz w:val="20"/>
                <w:szCs w:val="20"/>
              </w:rPr>
              <w:t xml:space="preserve"> and then </w:t>
            </w:r>
            <w:r w:rsidR="00B45CBF" w:rsidRPr="00C83507">
              <w:rPr>
                <w:rFonts w:ascii="Arial" w:hAnsi="Arial" w:cs="Arial"/>
                <w:color w:val="000000"/>
                <w:sz w:val="20"/>
                <w:szCs w:val="20"/>
              </w:rPr>
              <w:t xml:space="preserve">use the GetType() method to determine the </w:t>
            </w:r>
            <w:r w:rsidR="00817AF4" w:rsidRPr="00C83507">
              <w:rPr>
                <w:rFonts w:ascii="Arial" w:hAnsi="Arial" w:cs="Arial"/>
                <w:color w:val="000000"/>
                <w:sz w:val="20"/>
                <w:szCs w:val="20"/>
              </w:rPr>
              <w:t>data type</w:t>
            </w:r>
            <w:r w:rsidRPr="00C83507">
              <w:rPr>
                <w:rFonts w:ascii="Arial" w:hAnsi="Arial" w:cs="Arial"/>
                <w:color w:val="000000"/>
                <w:sz w:val="20"/>
                <w:szCs w:val="20"/>
              </w:rPr>
              <w:t xml:space="preserve"> of $a you should get the following:</w:t>
            </w:r>
          </w:p>
          <w:p w:rsidR="00FD7D55" w:rsidRPr="00C83507" w:rsidRDefault="00FD7D55" w:rsidP="00FD7D55">
            <w:pPr>
              <w:rPr>
                <w:rFonts w:ascii="Arial" w:hAnsi="Arial" w:cs="Arial"/>
                <w:color w:val="000000"/>
                <w:sz w:val="20"/>
                <w:szCs w:val="20"/>
              </w:rPr>
            </w:pPr>
          </w:p>
          <w:p w:rsidR="00B45CBF" w:rsidRPr="00C83507" w:rsidRDefault="00B45CBF" w:rsidP="00B45CBF">
            <w:pPr>
              <w:rPr>
                <w:rFonts w:ascii="Courier New" w:hAnsi="Courier New" w:cs="Courier New"/>
                <w:color w:val="000000"/>
                <w:sz w:val="20"/>
                <w:szCs w:val="20"/>
              </w:rPr>
            </w:pPr>
            <w:r w:rsidRPr="00C83507">
              <w:rPr>
                <w:rFonts w:ascii="Courier New" w:hAnsi="Courier New" w:cs="Courier New"/>
                <w:color w:val="000000"/>
                <w:sz w:val="20"/>
                <w:szCs w:val="20"/>
              </w:rPr>
              <w:t>IsPublic IsSerial Name</w:t>
            </w:r>
          </w:p>
          <w:p w:rsidR="00B45CBF" w:rsidRPr="00C83507" w:rsidRDefault="00B45CBF" w:rsidP="00B45CBF">
            <w:pPr>
              <w:rPr>
                <w:rFonts w:ascii="Courier New" w:hAnsi="Courier New" w:cs="Courier New"/>
                <w:color w:val="000000"/>
                <w:sz w:val="20"/>
                <w:szCs w:val="20"/>
              </w:rPr>
            </w:pPr>
            <w:r w:rsidRPr="00C83507">
              <w:rPr>
                <w:rFonts w:ascii="Courier New" w:hAnsi="Courier New" w:cs="Courier New"/>
                <w:color w:val="000000"/>
                <w:sz w:val="20"/>
                <w:szCs w:val="20"/>
              </w:rPr>
              <w:t>-------- -------- ----</w:t>
            </w:r>
          </w:p>
          <w:p w:rsidR="00B45CBF" w:rsidRPr="00C83507" w:rsidRDefault="00B45CBF" w:rsidP="00B45CBF">
            <w:pPr>
              <w:rPr>
                <w:rFonts w:ascii="Arial" w:hAnsi="Arial" w:cs="Arial"/>
                <w:color w:val="000000"/>
                <w:sz w:val="20"/>
                <w:szCs w:val="20"/>
              </w:rPr>
            </w:pPr>
            <w:r w:rsidRPr="00C83507">
              <w:rPr>
                <w:rFonts w:ascii="Courier New" w:hAnsi="Courier New" w:cs="Courier New"/>
                <w:color w:val="000000"/>
                <w:sz w:val="20"/>
                <w:szCs w:val="20"/>
              </w:rPr>
              <w:t>True     True     Byte</w:t>
            </w:r>
          </w:p>
          <w:p w:rsidR="00F10174" w:rsidRPr="00C83507" w:rsidRDefault="00F10174" w:rsidP="00250F8D">
            <w:pPr>
              <w:rPr>
                <w:rFonts w:ascii="Arial" w:hAnsi="Arial" w:cs="Arial"/>
                <w:color w:val="000000"/>
                <w:sz w:val="20"/>
                <w:szCs w:val="20"/>
              </w:rPr>
            </w:pPr>
          </w:p>
          <w:p w:rsidR="00B45CBF" w:rsidRPr="00C83507" w:rsidRDefault="00B45CBF" w:rsidP="00250F8D">
            <w:pPr>
              <w:rPr>
                <w:rFonts w:ascii="Arial" w:hAnsi="Arial" w:cs="Arial"/>
                <w:color w:val="000000"/>
                <w:sz w:val="20"/>
                <w:szCs w:val="20"/>
              </w:rPr>
            </w:pPr>
            <w:r w:rsidRPr="00C83507">
              <w:rPr>
                <w:rFonts w:ascii="Arial" w:hAnsi="Arial" w:cs="Arial"/>
                <w:color w:val="000000"/>
                <w:sz w:val="20"/>
                <w:szCs w:val="20"/>
              </w:rPr>
              <w:t>Incidentally, the value of $a will now be 11.</w:t>
            </w:r>
          </w:p>
          <w:p w:rsidR="00B45CBF" w:rsidRPr="00C83507" w:rsidRDefault="00B45CBF" w:rsidP="00250F8D">
            <w:pPr>
              <w:rPr>
                <w:rFonts w:ascii="Arial" w:hAnsi="Arial" w:cs="Arial"/>
                <w:color w:val="000000"/>
                <w:sz w:val="20"/>
                <w:szCs w:val="20"/>
              </w:rPr>
            </w:pPr>
          </w:p>
        </w:tc>
      </w:tr>
      <w:tr w:rsidR="00250F8D" w:rsidRPr="00C83507" w:rsidTr="00BA50B8">
        <w:tc>
          <w:tcPr>
            <w:tcW w:w="2538" w:type="dxa"/>
            <w:shd w:val="clear" w:color="auto" w:fill="auto"/>
          </w:tcPr>
          <w:p w:rsidR="00250F8D" w:rsidRPr="00C83507" w:rsidRDefault="00250F8D" w:rsidP="00250F8D">
            <w:pPr>
              <w:rPr>
                <w:rFonts w:ascii="Arial" w:hAnsi="Arial" w:cs="Arial"/>
                <w:color w:val="000000"/>
                <w:sz w:val="20"/>
                <w:szCs w:val="20"/>
                <w:lang w:val="fr-FR"/>
              </w:rPr>
            </w:pPr>
            <w:r w:rsidRPr="00C83507">
              <w:rPr>
                <w:rFonts w:ascii="Arial" w:hAnsi="Arial" w:cs="Arial"/>
                <w:color w:val="000000"/>
                <w:sz w:val="20"/>
                <w:szCs w:val="20"/>
                <w:lang w:val="fr-FR"/>
              </w:rPr>
              <w:t>CCur</w:t>
            </w:r>
          </w:p>
        </w:tc>
        <w:tc>
          <w:tcPr>
            <w:tcW w:w="6318" w:type="dxa"/>
            <w:shd w:val="clear" w:color="auto" w:fill="auto"/>
          </w:tcPr>
          <w:p w:rsidR="00AC3118" w:rsidRPr="00C83507" w:rsidRDefault="000C6DFA"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AC3118" w:rsidRPr="00C83507">
              <w:rPr>
                <w:rFonts w:ascii="Arial" w:hAnsi="Arial" w:cs="Arial"/>
                <w:color w:val="000000"/>
                <w:sz w:val="20"/>
                <w:szCs w:val="20"/>
              </w:rPr>
              <w:t xml:space="preserve">Returns an expression that has been converted to a </w:t>
            </w:r>
            <w:r w:rsidR="00AC3118" w:rsidRPr="00C83507">
              <w:rPr>
                <w:rFonts w:ascii="Arial" w:hAnsi="Arial" w:cs="Arial"/>
                <w:b/>
                <w:bCs/>
                <w:color w:val="000000"/>
                <w:sz w:val="20"/>
                <w:szCs w:val="20"/>
              </w:rPr>
              <w:t>Variant</w:t>
            </w:r>
            <w:r w:rsidR="00AC3118" w:rsidRPr="00C83507">
              <w:rPr>
                <w:rFonts w:ascii="Arial" w:hAnsi="Arial" w:cs="Arial"/>
                <w:color w:val="000000"/>
                <w:sz w:val="20"/>
                <w:szCs w:val="20"/>
              </w:rPr>
              <w:t xml:space="preserve"> of subtype </w:t>
            </w:r>
            <w:r w:rsidR="00AC3118" w:rsidRPr="00C83507">
              <w:rPr>
                <w:rFonts w:ascii="Arial" w:hAnsi="Arial" w:cs="Arial"/>
                <w:b/>
                <w:bCs/>
                <w:color w:val="000000"/>
                <w:sz w:val="20"/>
                <w:szCs w:val="20"/>
              </w:rPr>
              <w:t>Currency</w:t>
            </w:r>
            <w:r w:rsidR="00AC3118" w:rsidRPr="00C83507">
              <w:rPr>
                <w:rFonts w:ascii="Arial" w:hAnsi="Arial" w:cs="Arial"/>
                <w:color w:val="000000"/>
                <w:sz w:val="20"/>
                <w:szCs w:val="20"/>
              </w:rPr>
              <w:t>.</w:t>
            </w:r>
          </w:p>
          <w:p w:rsidR="007F2063" w:rsidRPr="00C83507" w:rsidRDefault="007F2063" w:rsidP="00250F8D">
            <w:pPr>
              <w:rPr>
                <w:rFonts w:ascii="Arial" w:hAnsi="Arial" w:cs="Arial"/>
                <w:color w:val="000000"/>
                <w:sz w:val="20"/>
                <w:szCs w:val="20"/>
              </w:rPr>
            </w:pPr>
          </w:p>
          <w:p w:rsidR="00AC3118" w:rsidRPr="00C83507" w:rsidRDefault="00BA50B8" w:rsidP="00250F8D">
            <w:pPr>
              <w:rPr>
                <w:rFonts w:ascii="Arial" w:hAnsi="Arial" w:cs="Arial"/>
                <w:i/>
                <w:color w:val="000000"/>
                <w:sz w:val="20"/>
                <w:szCs w:val="20"/>
              </w:rPr>
            </w:pPr>
            <w:r w:rsidRPr="00C83507">
              <w:rPr>
                <w:rFonts w:ascii="Arial" w:hAnsi="Arial" w:cs="Arial"/>
                <w:color w:val="000000"/>
                <w:sz w:val="20"/>
                <w:szCs w:val="20"/>
              </w:rPr>
              <w:t>Windows PowerShell uses the same data types as the .NET Framework; because the .NET Framework do</w:t>
            </w:r>
            <w:r w:rsidR="00537A7C" w:rsidRPr="00C83507">
              <w:rPr>
                <w:rFonts w:ascii="Arial" w:hAnsi="Arial" w:cs="Arial"/>
                <w:color w:val="000000"/>
                <w:sz w:val="20"/>
                <w:szCs w:val="20"/>
              </w:rPr>
              <w:t>es</w:t>
            </w:r>
            <w:r w:rsidRPr="00C83507">
              <w:rPr>
                <w:rFonts w:ascii="Arial" w:hAnsi="Arial" w:cs="Arial"/>
                <w:color w:val="000000"/>
                <w:sz w:val="20"/>
                <w:szCs w:val="20"/>
              </w:rPr>
              <w:t xml:space="preserve"> not support the Currency data type that means Windows PowerShell doesn’t support this data type, either. However, while you cannot convert a variable to the Currency data type you can</w:t>
            </w:r>
            <w:r w:rsidR="00175705" w:rsidRPr="00C83507">
              <w:rPr>
                <w:rFonts w:ascii="Arial" w:hAnsi="Arial" w:cs="Arial"/>
                <w:color w:val="000000"/>
                <w:sz w:val="20"/>
                <w:szCs w:val="20"/>
              </w:rPr>
              <w:t xml:space="preserve"> at least</w:t>
            </w:r>
            <w:r w:rsidRPr="00C83507">
              <w:rPr>
                <w:rFonts w:ascii="Arial" w:hAnsi="Arial" w:cs="Arial"/>
                <w:color w:val="000000"/>
                <w:sz w:val="20"/>
                <w:szCs w:val="20"/>
              </w:rPr>
              <w:t xml:space="preserve"> format the value so that it </w:t>
            </w:r>
            <w:r w:rsidR="005D4151" w:rsidRPr="00C83507">
              <w:rPr>
                <w:rFonts w:ascii="Arial" w:hAnsi="Arial" w:cs="Arial"/>
                <w:color w:val="000000"/>
                <w:sz w:val="20"/>
                <w:szCs w:val="20"/>
              </w:rPr>
              <w:t>looks</w:t>
            </w:r>
            <w:r w:rsidRPr="00C83507">
              <w:rPr>
                <w:rFonts w:ascii="Arial" w:hAnsi="Arial" w:cs="Arial"/>
                <w:color w:val="000000"/>
                <w:sz w:val="20"/>
                <w:szCs w:val="20"/>
              </w:rPr>
              <w:t xml:space="preserve"> like </w:t>
            </w:r>
            <w:r w:rsidR="005D4151" w:rsidRPr="00C83507">
              <w:rPr>
                <w:rFonts w:ascii="Arial" w:hAnsi="Arial" w:cs="Arial"/>
                <w:color w:val="000000"/>
                <w:sz w:val="20"/>
                <w:szCs w:val="20"/>
              </w:rPr>
              <w:t>a currency value when displayed onscreen</w:t>
            </w:r>
            <w:r w:rsidRPr="00C83507">
              <w:rPr>
                <w:rFonts w:ascii="Arial" w:hAnsi="Arial" w:cs="Arial"/>
                <w:color w:val="000000"/>
                <w:sz w:val="20"/>
                <w:szCs w:val="20"/>
              </w:rPr>
              <w:t>. The following command assigns the value 13 to the variable $a and formats the value so it displays as currency:</w:t>
            </w:r>
          </w:p>
          <w:p w:rsidR="00D613A9" w:rsidRPr="00C83507" w:rsidRDefault="00D613A9" w:rsidP="00250F8D">
            <w:pPr>
              <w:rPr>
                <w:rFonts w:ascii="Arial" w:hAnsi="Arial" w:cs="Arial"/>
                <w:color w:val="000000"/>
                <w:sz w:val="20"/>
                <w:szCs w:val="20"/>
              </w:rPr>
            </w:pPr>
          </w:p>
          <w:p w:rsidR="00250F8D" w:rsidRPr="00C83507" w:rsidRDefault="00BA50B8" w:rsidP="00250F8D">
            <w:pPr>
              <w:rPr>
                <w:rFonts w:ascii="Courier New" w:hAnsi="Courier New" w:cs="Courier New"/>
                <w:color w:val="000000"/>
                <w:sz w:val="20"/>
                <w:szCs w:val="20"/>
              </w:rPr>
            </w:pPr>
            <w:r w:rsidRPr="00C83507">
              <w:rPr>
                <w:rFonts w:ascii="Courier New" w:hAnsi="Courier New" w:cs="Courier New"/>
                <w:color w:val="000000"/>
                <w:sz w:val="20"/>
                <w:szCs w:val="20"/>
              </w:rPr>
              <w:t>$a = "{0:C}" -f 13</w:t>
            </w:r>
          </w:p>
          <w:p w:rsidR="006469FA" w:rsidRDefault="006469FA" w:rsidP="00FD7D55">
            <w:pPr>
              <w:rPr>
                <w:rFonts w:ascii="Arial" w:hAnsi="Arial" w:cs="Arial"/>
                <w:color w:val="000000"/>
                <w:sz w:val="20"/>
                <w:szCs w:val="20"/>
              </w:rPr>
            </w:pPr>
          </w:p>
          <w:p w:rsidR="006469FA" w:rsidRDefault="006469FA" w:rsidP="00FD7D55">
            <w:pPr>
              <w:rPr>
                <w:rFonts w:ascii="Arial" w:hAnsi="Arial" w:cs="Arial"/>
                <w:color w:val="000000"/>
                <w:sz w:val="20"/>
                <w:szCs w:val="20"/>
              </w:rPr>
            </w:pPr>
            <w:r>
              <w:rPr>
                <w:rFonts w:ascii="Arial" w:hAnsi="Arial" w:cs="Arial"/>
                <w:color w:val="000000"/>
                <w:sz w:val="20"/>
                <w:szCs w:val="20"/>
              </w:rPr>
              <w:t xml:space="preserve">This command uses </w:t>
            </w:r>
            <w:r w:rsidRPr="00C83507">
              <w:rPr>
                <w:rFonts w:ascii="Arial" w:hAnsi="Arial" w:cs="Arial"/>
                <w:color w:val="000000"/>
                <w:sz w:val="20"/>
                <w:szCs w:val="20"/>
              </w:rPr>
              <w:t xml:space="preserve">the .NET Framework currency formatting string </w:t>
            </w:r>
            <w:r w:rsidRPr="00C83507">
              <w:rPr>
                <w:rFonts w:ascii="Arial" w:hAnsi="Arial" w:cs="Arial"/>
                <w:b/>
                <w:color w:val="000000"/>
                <w:sz w:val="20"/>
                <w:szCs w:val="20"/>
              </w:rPr>
              <w:t>“{0</w:t>
            </w:r>
            <w:proofErr w:type="gramStart"/>
            <w:r w:rsidRPr="00C83507">
              <w:rPr>
                <w:rFonts w:ascii="Arial" w:hAnsi="Arial" w:cs="Arial"/>
                <w:b/>
                <w:color w:val="000000"/>
                <w:sz w:val="20"/>
                <w:szCs w:val="20"/>
              </w:rPr>
              <w:t>:C</w:t>
            </w:r>
            <w:proofErr w:type="gramEnd"/>
            <w:r w:rsidRPr="00C83507">
              <w:rPr>
                <w:rFonts w:ascii="Arial" w:hAnsi="Arial" w:cs="Arial"/>
                <w:b/>
                <w:color w:val="000000"/>
                <w:sz w:val="20"/>
                <w:szCs w:val="20"/>
              </w:rPr>
              <w:t>}”</w:t>
            </w:r>
            <w:r w:rsidRPr="00C83507">
              <w:rPr>
                <w:rFonts w:ascii="Arial" w:hAnsi="Arial" w:cs="Arial"/>
                <w:color w:val="000000"/>
                <w:sz w:val="20"/>
                <w:szCs w:val="20"/>
              </w:rPr>
              <w:t xml:space="preserve"> to format the value as currency (note that the value to be formatted is included as part of the </w:t>
            </w:r>
            <w:r w:rsidRPr="00C83507">
              <w:rPr>
                <w:rFonts w:ascii="Arial" w:hAnsi="Arial" w:cs="Arial"/>
                <w:b/>
                <w:color w:val="000000"/>
                <w:sz w:val="20"/>
                <w:szCs w:val="20"/>
              </w:rPr>
              <w:t>–f</w:t>
            </w:r>
            <w:r w:rsidRPr="00C83507">
              <w:rPr>
                <w:rFonts w:ascii="Arial" w:hAnsi="Arial" w:cs="Arial"/>
                <w:color w:val="000000"/>
                <w:sz w:val="20"/>
                <w:szCs w:val="20"/>
              </w:rPr>
              <w:t xml:space="preserve"> parameter)</w:t>
            </w:r>
            <w:r w:rsidR="00552A32">
              <w:rPr>
                <w:rFonts w:ascii="Arial" w:hAnsi="Arial" w:cs="Arial"/>
                <w:color w:val="000000"/>
                <w:sz w:val="20"/>
                <w:szCs w:val="20"/>
              </w:rPr>
              <w:t>.</w:t>
            </w:r>
          </w:p>
          <w:p w:rsidR="006469FA" w:rsidRPr="00C83507" w:rsidRDefault="006469FA"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 xml:space="preserve">When you run </w:t>
            </w:r>
            <w:r w:rsidR="00552A32">
              <w:rPr>
                <w:rFonts w:ascii="Arial" w:hAnsi="Arial" w:cs="Arial"/>
                <w:color w:val="000000"/>
                <w:sz w:val="20"/>
                <w:szCs w:val="20"/>
              </w:rPr>
              <w:t>the</w:t>
            </w:r>
            <w:r w:rsidRPr="00C83507">
              <w:rPr>
                <w:rFonts w:ascii="Arial" w:hAnsi="Arial" w:cs="Arial"/>
                <w:color w:val="000000"/>
                <w:sz w:val="20"/>
                <w:szCs w:val="20"/>
              </w:rPr>
              <w:t xml:space="preserve"> command and then echo back the value of $a you should get the following:</w:t>
            </w:r>
          </w:p>
          <w:p w:rsidR="00FD7D55" w:rsidRPr="00C83507" w:rsidRDefault="00FD7D55" w:rsidP="00FD7D55">
            <w:pPr>
              <w:rPr>
                <w:rFonts w:ascii="Arial" w:hAnsi="Arial" w:cs="Arial"/>
                <w:color w:val="000000"/>
                <w:sz w:val="20"/>
                <w:szCs w:val="20"/>
              </w:rPr>
            </w:pPr>
          </w:p>
          <w:p w:rsidR="00BA50B8" w:rsidRPr="00C83507" w:rsidRDefault="00BA50B8" w:rsidP="00FD7D55">
            <w:pPr>
              <w:rPr>
                <w:rFonts w:ascii="Courier New" w:hAnsi="Courier New" w:cs="Courier New"/>
                <w:color w:val="000000"/>
                <w:sz w:val="20"/>
                <w:szCs w:val="20"/>
              </w:rPr>
            </w:pPr>
            <w:r w:rsidRPr="00C83507">
              <w:rPr>
                <w:rFonts w:ascii="Courier New" w:hAnsi="Courier New" w:cs="Courier New"/>
                <w:color w:val="000000"/>
                <w:sz w:val="20"/>
                <w:szCs w:val="20"/>
              </w:rPr>
              <w:t>$13.00</w:t>
            </w:r>
          </w:p>
          <w:p w:rsidR="0082191D" w:rsidRPr="00C83507" w:rsidRDefault="0082191D" w:rsidP="00250F8D">
            <w:pPr>
              <w:rPr>
                <w:rFonts w:ascii="Arial" w:hAnsi="Arial" w:cs="Arial"/>
                <w:color w:val="000000"/>
                <w:sz w:val="20"/>
                <w:szCs w:val="20"/>
              </w:rPr>
            </w:pPr>
          </w:p>
        </w:tc>
      </w:tr>
      <w:tr w:rsidR="00250F8D" w:rsidRPr="00C83507" w:rsidTr="00C643DE">
        <w:tc>
          <w:tcPr>
            <w:tcW w:w="2538" w:type="dxa"/>
            <w:tcBorders>
              <w:bottom w:val="single" w:sz="4" w:space="0" w:color="auto"/>
            </w:tcBorders>
          </w:tcPr>
          <w:p w:rsidR="00250F8D" w:rsidRPr="00C83507" w:rsidRDefault="00250F8D" w:rsidP="00250F8D">
            <w:pPr>
              <w:rPr>
                <w:rFonts w:ascii="Arial" w:hAnsi="Arial" w:cs="Arial"/>
                <w:color w:val="000000"/>
                <w:sz w:val="20"/>
                <w:szCs w:val="20"/>
                <w:lang w:val="fr-FR"/>
              </w:rPr>
            </w:pPr>
            <w:r w:rsidRPr="00C83507">
              <w:rPr>
                <w:rFonts w:ascii="Arial" w:hAnsi="Arial" w:cs="Arial"/>
                <w:color w:val="000000"/>
                <w:sz w:val="20"/>
                <w:szCs w:val="20"/>
                <w:lang w:val="fr-FR"/>
              </w:rPr>
              <w:t>CDate</w:t>
            </w:r>
          </w:p>
        </w:tc>
        <w:tc>
          <w:tcPr>
            <w:tcW w:w="6318" w:type="dxa"/>
            <w:tcBorders>
              <w:bottom w:val="single" w:sz="4" w:space="0" w:color="auto"/>
            </w:tcBorders>
          </w:tcPr>
          <w:p w:rsidR="00AC3118" w:rsidRPr="00C83507" w:rsidRDefault="000C6DFA" w:rsidP="00AC3118">
            <w:pPr>
              <w:rPr>
                <w:rFonts w:ascii="Arial" w:hAnsi="Arial" w:cs="Arial"/>
                <w:color w:val="000000"/>
                <w:sz w:val="20"/>
                <w:szCs w:val="20"/>
              </w:rPr>
            </w:pPr>
            <w:r w:rsidRPr="00C83507">
              <w:rPr>
                <w:rFonts w:ascii="Arial" w:hAnsi="Arial" w:cs="Arial"/>
                <w:b/>
                <w:color w:val="000000"/>
                <w:sz w:val="20"/>
                <w:szCs w:val="20"/>
              </w:rPr>
              <w:t xml:space="preserve">Definition: </w:t>
            </w:r>
            <w:r w:rsidR="00AC3118" w:rsidRPr="00C83507">
              <w:rPr>
                <w:rFonts w:ascii="Arial" w:hAnsi="Arial" w:cs="Arial"/>
                <w:color w:val="000000"/>
                <w:sz w:val="20"/>
                <w:szCs w:val="20"/>
              </w:rPr>
              <w:t xml:space="preserve">Returns an expression that has been converted to a </w:t>
            </w:r>
            <w:r w:rsidR="00AC3118" w:rsidRPr="00C83507">
              <w:rPr>
                <w:rFonts w:ascii="Arial" w:hAnsi="Arial" w:cs="Arial"/>
                <w:b/>
                <w:bCs/>
                <w:color w:val="000000"/>
                <w:sz w:val="20"/>
                <w:szCs w:val="20"/>
              </w:rPr>
              <w:t>Variant</w:t>
            </w:r>
            <w:r w:rsidR="00AC3118" w:rsidRPr="00C83507">
              <w:rPr>
                <w:rFonts w:ascii="Arial" w:hAnsi="Arial" w:cs="Arial"/>
                <w:color w:val="000000"/>
                <w:sz w:val="20"/>
                <w:szCs w:val="20"/>
              </w:rPr>
              <w:t xml:space="preserve"> of subtype </w:t>
            </w:r>
            <w:r w:rsidR="00AC3118" w:rsidRPr="00C83507">
              <w:rPr>
                <w:rFonts w:ascii="Arial" w:hAnsi="Arial" w:cs="Arial"/>
                <w:b/>
                <w:bCs/>
                <w:color w:val="000000"/>
                <w:sz w:val="20"/>
                <w:szCs w:val="20"/>
              </w:rPr>
              <w:t>Date</w:t>
            </w:r>
            <w:r w:rsidR="00AC3118" w:rsidRPr="00C83507">
              <w:rPr>
                <w:rFonts w:ascii="Arial" w:hAnsi="Arial" w:cs="Arial"/>
                <w:color w:val="000000"/>
                <w:sz w:val="20"/>
                <w:szCs w:val="20"/>
              </w:rPr>
              <w:t>.</w:t>
            </w:r>
          </w:p>
          <w:p w:rsidR="007F2063" w:rsidRPr="00C83507" w:rsidRDefault="007F2063" w:rsidP="00AC3118">
            <w:pPr>
              <w:rPr>
                <w:rFonts w:ascii="Arial" w:hAnsi="Arial" w:cs="Arial"/>
                <w:color w:val="000000"/>
                <w:sz w:val="20"/>
                <w:szCs w:val="20"/>
              </w:rPr>
            </w:pPr>
          </w:p>
          <w:p w:rsidR="00873C94" w:rsidRPr="00C83507" w:rsidRDefault="00873C94" w:rsidP="00AC3118">
            <w:pPr>
              <w:rPr>
                <w:rFonts w:ascii="Arial" w:hAnsi="Arial" w:cs="Arial"/>
                <w:color w:val="000000"/>
                <w:sz w:val="20"/>
                <w:szCs w:val="20"/>
              </w:rPr>
            </w:pPr>
            <w:r w:rsidRPr="00C83507">
              <w:rPr>
                <w:rFonts w:ascii="Arial" w:hAnsi="Arial" w:cs="Arial"/>
                <w:color w:val="000000"/>
                <w:sz w:val="20"/>
                <w:szCs w:val="20"/>
              </w:rPr>
              <w:t>Need to make sure that a value is treated as a date? Then do this. First, assign the value to a variable; here we’re assigning the string 11/1/2006 to the variable $a:</w:t>
            </w:r>
          </w:p>
          <w:p w:rsidR="00AC3118" w:rsidRPr="00C83507" w:rsidRDefault="00AC3118" w:rsidP="00250F8D">
            <w:pPr>
              <w:rPr>
                <w:rFonts w:ascii="Arial" w:hAnsi="Arial" w:cs="Arial"/>
                <w:color w:val="000000"/>
                <w:sz w:val="20"/>
                <w:szCs w:val="20"/>
              </w:rPr>
            </w:pPr>
          </w:p>
          <w:p w:rsidR="00250F8D" w:rsidRPr="00C83507" w:rsidRDefault="00F10174"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855885" w:rsidRPr="00C83507">
              <w:rPr>
                <w:rFonts w:ascii="Courier New" w:hAnsi="Courier New" w:cs="Courier New"/>
                <w:color w:val="000000"/>
                <w:sz w:val="20"/>
                <w:szCs w:val="20"/>
              </w:rPr>
              <w:t>"</w:t>
            </w:r>
            <w:r w:rsidRPr="00C83507">
              <w:rPr>
                <w:rFonts w:ascii="Courier New" w:hAnsi="Courier New" w:cs="Courier New"/>
                <w:color w:val="000000"/>
                <w:sz w:val="20"/>
                <w:szCs w:val="20"/>
              </w:rPr>
              <w:t>11/1/2006</w:t>
            </w:r>
            <w:r w:rsidR="00855885" w:rsidRPr="00C83507">
              <w:rPr>
                <w:rFonts w:ascii="Courier New" w:hAnsi="Courier New" w:cs="Courier New"/>
                <w:color w:val="000000"/>
                <w:sz w:val="20"/>
                <w:szCs w:val="20"/>
              </w:rPr>
              <w:t>"</w:t>
            </w:r>
            <w:r w:rsidRPr="00C83507">
              <w:rPr>
                <w:rFonts w:ascii="Courier New" w:hAnsi="Courier New" w:cs="Courier New"/>
                <w:color w:val="000000"/>
                <w:sz w:val="20"/>
                <w:szCs w:val="20"/>
              </w:rPr>
              <w:t xml:space="preserve"> </w:t>
            </w:r>
          </w:p>
          <w:p w:rsidR="00FD7D55" w:rsidRPr="00C83507" w:rsidRDefault="00FD7D55" w:rsidP="00FD7D55">
            <w:pPr>
              <w:rPr>
                <w:rFonts w:ascii="Arial" w:hAnsi="Arial" w:cs="Arial"/>
                <w:color w:val="000000"/>
                <w:sz w:val="20"/>
                <w:szCs w:val="20"/>
              </w:rPr>
            </w:pPr>
          </w:p>
          <w:p w:rsidR="00FD7D55" w:rsidRPr="00C83507" w:rsidRDefault="00873C94" w:rsidP="00FD7D55">
            <w:pPr>
              <w:rPr>
                <w:rFonts w:ascii="Arial" w:hAnsi="Arial" w:cs="Arial"/>
                <w:color w:val="000000"/>
                <w:sz w:val="20"/>
                <w:szCs w:val="20"/>
              </w:rPr>
            </w:pPr>
            <w:r w:rsidRPr="00C83507">
              <w:rPr>
                <w:rFonts w:ascii="Arial" w:hAnsi="Arial" w:cs="Arial"/>
                <w:color w:val="000000"/>
                <w:sz w:val="20"/>
                <w:szCs w:val="20"/>
              </w:rPr>
              <w:t>I</w:t>
            </w:r>
            <w:r w:rsidR="00175705" w:rsidRPr="00C83507">
              <w:rPr>
                <w:rFonts w:ascii="Arial" w:hAnsi="Arial" w:cs="Arial"/>
                <w:color w:val="000000"/>
                <w:sz w:val="20"/>
                <w:szCs w:val="20"/>
              </w:rPr>
              <w:t>n fact, i</w:t>
            </w:r>
            <w:r w:rsidRPr="00C83507">
              <w:rPr>
                <w:rFonts w:ascii="Arial" w:hAnsi="Arial" w:cs="Arial"/>
                <w:color w:val="000000"/>
                <w:sz w:val="20"/>
                <w:szCs w:val="20"/>
              </w:rPr>
              <w:t xml:space="preserve">f we </w:t>
            </w:r>
            <w:r w:rsidR="00175705" w:rsidRPr="00C83507">
              <w:rPr>
                <w:rFonts w:ascii="Arial" w:hAnsi="Arial" w:cs="Arial"/>
                <w:color w:val="000000"/>
                <w:sz w:val="20"/>
                <w:szCs w:val="20"/>
              </w:rPr>
              <w:t>now</w:t>
            </w:r>
            <w:r w:rsidRPr="00C83507">
              <w:rPr>
                <w:rFonts w:ascii="Arial" w:hAnsi="Arial" w:cs="Arial"/>
                <w:color w:val="000000"/>
                <w:sz w:val="20"/>
                <w:szCs w:val="20"/>
              </w:rPr>
              <w:t xml:space="preserve"> call the </w:t>
            </w:r>
            <w:r w:rsidRPr="00C83507">
              <w:rPr>
                <w:rFonts w:ascii="Arial" w:hAnsi="Arial" w:cs="Arial"/>
                <w:b/>
                <w:color w:val="000000"/>
                <w:sz w:val="20"/>
                <w:szCs w:val="20"/>
              </w:rPr>
              <w:t>GetType()</w:t>
            </w:r>
            <w:r w:rsidRPr="00C83507">
              <w:rPr>
                <w:rFonts w:ascii="Arial" w:hAnsi="Arial" w:cs="Arial"/>
                <w:color w:val="000000"/>
                <w:sz w:val="20"/>
                <w:szCs w:val="20"/>
              </w:rPr>
              <w:t xml:space="preserve"> method we’ll see that $a is a string variable:</w:t>
            </w:r>
          </w:p>
          <w:p w:rsidR="00873C94" w:rsidRPr="00C83507" w:rsidRDefault="00873C94" w:rsidP="00FD7D55">
            <w:pPr>
              <w:rPr>
                <w:rFonts w:ascii="Arial" w:hAnsi="Arial" w:cs="Arial"/>
                <w:color w:val="000000"/>
                <w:sz w:val="20"/>
                <w:szCs w:val="20"/>
              </w:rPr>
            </w:pPr>
          </w:p>
          <w:p w:rsidR="00873C94" w:rsidRPr="00C83507" w:rsidRDefault="00873C94" w:rsidP="00873C94">
            <w:pPr>
              <w:rPr>
                <w:rFonts w:ascii="Courier New" w:hAnsi="Courier New" w:cs="Courier New"/>
                <w:color w:val="000000"/>
                <w:sz w:val="20"/>
                <w:szCs w:val="20"/>
              </w:rPr>
            </w:pPr>
            <w:r w:rsidRPr="00C83507">
              <w:rPr>
                <w:rFonts w:ascii="Courier New" w:hAnsi="Courier New" w:cs="Courier New"/>
                <w:color w:val="000000"/>
                <w:sz w:val="20"/>
                <w:szCs w:val="20"/>
              </w:rPr>
              <w:t>IsPublic IsSerial Name</w:t>
            </w:r>
          </w:p>
          <w:p w:rsidR="00873C94" w:rsidRPr="00C83507" w:rsidRDefault="00873C94" w:rsidP="00873C94">
            <w:pPr>
              <w:rPr>
                <w:rFonts w:ascii="Courier New" w:hAnsi="Courier New" w:cs="Courier New"/>
                <w:color w:val="000000"/>
                <w:sz w:val="20"/>
                <w:szCs w:val="20"/>
              </w:rPr>
            </w:pPr>
            <w:r w:rsidRPr="00C83507">
              <w:rPr>
                <w:rFonts w:ascii="Courier New" w:hAnsi="Courier New" w:cs="Courier New"/>
                <w:color w:val="000000"/>
                <w:sz w:val="20"/>
                <w:szCs w:val="20"/>
              </w:rPr>
              <w:t>-------- -------- ----</w:t>
            </w:r>
          </w:p>
          <w:p w:rsidR="00873C94" w:rsidRPr="00C83507" w:rsidRDefault="00873C94" w:rsidP="00873C94">
            <w:pPr>
              <w:rPr>
                <w:rFonts w:ascii="Arial" w:hAnsi="Arial" w:cs="Arial"/>
                <w:color w:val="000000"/>
                <w:sz w:val="20"/>
                <w:szCs w:val="20"/>
              </w:rPr>
            </w:pPr>
            <w:r w:rsidRPr="00C83507">
              <w:rPr>
                <w:rFonts w:ascii="Courier New" w:hAnsi="Courier New" w:cs="Courier New"/>
                <w:color w:val="000000"/>
                <w:sz w:val="20"/>
                <w:szCs w:val="20"/>
              </w:rPr>
              <w:t>True     True     String</w:t>
            </w:r>
          </w:p>
          <w:p w:rsidR="00873C94" w:rsidRPr="00C83507" w:rsidRDefault="00873C94" w:rsidP="00FD7D55">
            <w:pPr>
              <w:rPr>
                <w:rFonts w:ascii="Arial" w:hAnsi="Arial" w:cs="Arial"/>
                <w:color w:val="000000"/>
                <w:sz w:val="20"/>
                <w:szCs w:val="20"/>
              </w:rPr>
            </w:pPr>
          </w:p>
          <w:p w:rsidR="00873C94" w:rsidRPr="00C83507" w:rsidRDefault="00873C94" w:rsidP="00FD7D55">
            <w:pPr>
              <w:rPr>
                <w:rFonts w:ascii="Arial" w:hAnsi="Arial" w:cs="Arial"/>
                <w:color w:val="000000"/>
                <w:sz w:val="20"/>
                <w:szCs w:val="20"/>
              </w:rPr>
            </w:pPr>
            <w:r w:rsidRPr="00C83507">
              <w:rPr>
                <w:rFonts w:ascii="Arial" w:hAnsi="Arial" w:cs="Arial"/>
                <w:color w:val="000000"/>
                <w:sz w:val="20"/>
                <w:szCs w:val="20"/>
              </w:rPr>
              <w:t>To convert $a to a date-time value</w:t>
            </w:r>
            <w:r w:rsidR="00175705" w:rsidRPr="00C83507">
              <w:rPr>
                <w:rFonts w:ascii="Arial" w:hAnsi="Arial" w:cs="Arial"/>
                <w:color w:val="000000"/>
                <w:sz w:val="20"/>
                <w:szCs w:val="20"/>
              </w:rPr>
              <w:t xml:space="preserve"> we can</w:t>
            </w:r>
            <w:r w:rsidRPr="00C83507">
              <w:rPr>
                <w:rFonts w:ascii="Arial" w:hAnsi="Arial" w:cs="Arial"/>
                <w:color w:val="000000"/>
                <w:sz w:val="20"/>
                <w:szCs w:val="20"/>
              </w:rPr>
              <w:t xml:space="preserve"> use this command:</w:t>
            </w:r>
          </w:p>
          <w:p w:rsidR="00873C94" w:rsidRPr="00C83507" w:rsidRDefault="00873C94" w:rsidP="00FD7D55">
            <w:pPr>
              <w:rPr>
                <w:rFonts w:ascii="Arial" w:hAnsi="Arial" w:cs="Arial"/>
                <w:color w:val="000000"/>
                <w:sz w:val="20"/>
                <w:szCs w:val="20"/>
              </w:rPr>
            </w:pPr>
          </w:p>
          <w:p w:rsidR="00873C94" w:rsidRPr="00C83507" w:rsidRDefault="00873C94" w:rsidP="00FD7D55">
            <w:pPr>
              <w:rPr>
                <w:rFonts w:ascii="Arial" w:hAnsi="Arial" w:cs="Arial"/>
                <w:color w:val="000000"/>
                <w:sz w:val="20"/>
                <w:szCs w:val="20"/>
              </w:rPr>
            </w:pPr>
            <w:r w:rsidRPr="00C83507">
              <w:rPr>
                <w:rFonts w:ascii="Courier New" w:hAnsi="Courier New" w:cs="Courier New"/>
                <w:color w:val="000000"/>
                <w:sz w:val="20"/>
                <w:szCs w:val="20"/>
              </w:rPr>
              <w:t>$a = [datetime] $a</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 xml:space="preserve">When you run this command and </w:t>
            </w:r>
            <w:r w:rsidR="00873C94" w:rsidRPr="00C83507">
              <w:rPr>
                <w:rFonts w:ascii="Arial" w:hAnsi="Arial" w:cs="Arial"/>
                <w:color w:val="000000"/>
                <w:sz w:val="20"/>
                <w:szCs w:val="20"/>
              </w:rPr>
              <w:t>check the data type for</w:t>
            </w:r>
            <w:r w:rsidRPr="00C83507">
              <w:rPr>
                <w:rFonts w:ascii="Arial" w:hAnsi="Arial" w:cs="Arial"/>
                <w:color w:val="000000"/>
                <w:sz w:val="20"/>
                <w:szCs w:val="20"/>
              </w:rPr>
              <w:t xml:space="preserve"> $a you should get the following:</w:t>
            </w:r>
          </w:p>
          <w:p w:rsidR="00FD7D55" w:rsidRPr="00C83507" w:rsidRDefault="00FD7D55" w:rsidP="00FD7D55">
            <w:pPr>
              <w:rPr>
                <w:rFonts w:ascii="Arial" w:hAnsi="Arial" w:cs="Arial"/>
                <w:color w:val="000000"/>
                <w:sz w:val="20"/>
                <w:szCs w:val="20"/>
              </w:rPr>
            </w:pPr>
          </w:p>
          <w:p w:rsidR="00873C94" w:rsidRPr="00C83507" w:rsidRDefault="00873C94" w:rsidP="00873C94">
            <w:pPr>
              <w:rPr>
                <w:rFonts w:ascii="Courier New" w:hAnsi="Courier New" w:cs="Courier New"/>
                <w:color w:val="000000"/>
                <w:sz w:val="20"/>
                <w:szCs w:val="20"/>
              </w:rPr>
            </w:pPr>
            <w:r w:rsidRPr="00C83507">
              <w:rPr>
                <w:rFonts w:ascii="Courier New" w:hAnsi="Courier New" w:cs="Courier New"/>
                <w:color w:val="000000"/>
                <w:sz w:val="20"/>
                <w:szCs w:val="20"/>
              </w:rPr>
              <w:t>IsPublic IsSerial Name</w:t>
            </w:r>
          </w:p>
          <w:p w:rsidR="00873C94" w:rsidRPr="00C83507" w:rsidRDefault="00873C94" w:rsidP="00873C94">
            <w:pPr>
              <w:rPr>
                <w:rFonts w:ascii="Courier New" w:hAnsi="Courier New" w:cs="Courier New"/>
                <w:color w:val="000000"/>
                <w:sz w:val="20"/>
                <w:szCs w:val="20"/>
              </w:rPr>
            </w:pPr>
            <w:r w:rsidRPr="00C83507">
              <w:rPr>
                <w:rFonts w:ascii="Courier New" w:hAnsi="Courier New" w:cs="Courier New"/>
                <w:color w:val="000000"/>
                <w:sz w:val="20"/>
                <w:szCs w:val="20"/>
              </w:rPr>
              <w:t>-------- -------- ----</w:t>
            </w:r>
          </w:p>
          <w:p w:rsidR="00873C94" w:rsidRPr="00C83507" w:rsidRDefault="00873C94" w:rsidP="00873C94">
            <w:pPr>
              <w:rPr>
                <w:rFonts w:ascii="Arial" w:hAnsi="Arial" w:cs="Arial"/>
                <w:color w:val="000000"/>
                <w:sz w:val="20"/>
                <w:szCs w:val="20"/>
              </w:rPr>
            </w:pPr>
            <w:r w:rsidRPr="00C83507">
              <w:rPr>
                <w:rFonts w:ascii="Courier New" w:hAnsi="Courier New" w:cs="Courier New"/>
                <w:color w:val="000000"/>
                <w:sz w:val="20"/>
                <w:szCs w:val="20"/>
              </w:rPr>
              <w:t>True     True     DateTime</w:t>
            </w:r>
          </w:p>
          <w:p w:rsidR="00F10174" w:rsidRPr="00C83507" w:rsidRDefault="00F10174" w:rsidP="00250F8D">
            <w:pPr>
              <w:rPr>
                <w:rFonts w:ascii="Arial" w:hAnsi="Arial" w:cs="Arial"/>
                <w:color w:val="000000"/>
                <w:sz w:val="20"/>
                <w:szCs w:val="20"/>
              </w:rPr>
            </w:pPr>
          </w:p>
        </w:tc>
      </w:tr>
      <w:tr w:rsidR="00250F8D" w:rsidRPr="00C83507" w:rsidTr="00C643DE">
        <w:tc>
          <w:tcPr>
            <w:tcW w:w="2538" w:type="dxa"/>
            <w:shd w:val="clear" w:color="auto" w:fill="auto"/>
          </w:tcPr>
          <w:p w:rsidR="00250F8D" w:rsidRPr="00C83507" w:rsidRDefault="00250F8D" w:rsidP="00250F8D">
            <w:pPr>
              <w:rPr>
                <w:rFonts w:ascii="Arial" w:hAnsi="Arial" w:cs="Arial"/>
                <w:color w:val="000000"/>
                <w:sz w:val="20"/>
                <w:szCs w:val="20"/>
                <w:lang w:val="fr-FR"/>
              </w:rPr>
            </w:pPr>
            <w:r w:rsidRPr="00C83507">
              <w:rPr>
                <w:rFonts w:ascii="Arial" w:hAnsi="Arial" w:cs="Arial"/>
                <w:color w:val="000000"/>
                <w:sz w:val="20"/>
                <w:szCs w:val="20"/>
                <w:lang w:val="fr-FR"/>
              </w:rPr>
              <w:t>CDbl</w:t>
            </w:r>
          </w:p>
        </w:tc>
        <w:tc>
          <w:tcPr>
            <w:tcW w:w="6318" w:type="dxa"/>
            <w:shd w:val="clear" w:color="auto" w:fill="auto"/>
          </w:tcPr>
          <w:p w:rsidR="00AC3118" w:rsidRPr="00C83507" w:rsidRDefault="000C6DFA" w:rsidP="00AC3118">
            <w:pPr>
              <w:rPr>
                <w:rFonts w:ascii="Arial" w:hAnsi="Arial" w:cs="Arial"/>
                <w:color w:val="000000"/>
                <w:sz w:val="20"/>
                <w:szCs w:val="20"/>
              </w:rPr>
            </w:pPr>
            <w:r w:rsidRPr="00C83507">
              <w:rPr>
                <w:rFonts w:ascii="Arial" w:hAnsi="Arial" w:cs="Arial"/>
                <w:b/>
                <w:color w:val="000000"/>
                <w:sz w:val="20"/>
                <w:szCs w:val="20"/>
              </w:rPr>
              <w:t xml:space="preserve">Definition: </w:t>
            </w:r>
            <w:r w:rsidR="00AC3118" w:rsidRPr="00C83507">
              <w:rPr>
                <w:rFonts w:ascii="Arial" w:hAnsi="Arial" w:cs="Arial"/>
                <w:color w:val="000000"/>
                <w:sz w:val="20"/>
                <w:szCs w:val="20"/>
              </w:rPr>
              <w:t xml:space="preserve">Returns an expression that has been converted to a </w:t>
            </w:r>
            <w:r w:rsidR="00AC3118" w:rsidRPr="00C83507">
              <w:rPr>
                <w:rFonts w:ascii="Arial" w:hAnsi="Arial" w:cs="Arial"/>
                <w:b/>
                <w:bCs/>
                <w:color w:val="000000"/>
                <w:sz w:val="20"/>
                <w:szCs w:val="20"/>
              </w:rPr>
              <w:t>Variant</w:t>
            </w:r>
            <w:r w:rsidR="00AC3118" w:rsidRPr="00C83507">
              <w:rPr>
                <w:rFonts w:ascii="Arial" w:hAnsi="Arial" w:cs="Arial"/>
                <w:color w:val="000000"/>
                <w:sz w:val="20"/>
                <w:szCs w:val="20"/>
              </w:rPr>
              <w:t xml:space="preserve"> of subtype </w:t>
            </w:r>
            <w:r w:rsidR="00AC3118" w:rsidRPr="00C83507">
              <w:rPr>
                <w:rFonts w:ascii="Arial" w:hAnsi="Arial" w:cs="Arial"/>
                <w:b/>
                <w:bCs/>
                <w:color w:val="000000"/>
                <w:sz w:val="20"/>
                <w:szCs w:val="20"/>
              </w:rPr>
              <w:t>Double</w:t>
            </w:r>
            <w:r w:rsidR="00AC3118" w:rsidRPr="00C83507">
              <w:rPr>
                <w:rFonts w:ascii="Arial" w:hAnsi="Arial" w:cs="Arial"/>
                <w:color w:val="000000"/>
                <w:sz w:val="20"/>
                <w:szCs w:val="20"/>
              </w:rPr>
              <w:t>.</w:t>
            </w:r>
          </w:p>
          <w:p w:rsidR="007F2063" w:rsidRPr="00C83507" w:rsidRDefault="007F2063" w:rsidP="00AC3118">
            <w:pPr>
              <w:rPr>
                <w:rFonts w:ascii="Arial" w:hAnsi="Arial" w:cs="Arial"/>
                <w:color w:val="000000"/>
                <w:sz w:val="20"/>
                <w:szCs w:val="20"/>
              </w:rPr>
            </w:pPr>
          </w:p>
          <w:p w:rsidR="006C1FE2" w:rsidRPr="00C83507" w:rsidRDefault="006C1FE2" w:rsidP="00AC3118">
            <w:pPr>
              <w:rPr>
                <w:rFonts w:ascii="Arial" w:hAnsi="Arial" w:cs="Arial"/>
                <w:color w:val="000000"/>
                <w:sz w:val="20"/>
                <w:szCs w:val="20"/>
              </w:rPr>
            </w:pPr>
            <w:r w:rsidRPr="00C83507">
              <w:rPr>
                <w:rFonts w:ascii="Arial" w:hAnsi="Arial" w:cs="Arial"/>
                <w:color w:val="000000"/>
                <w:sz w:val="20"/>
                <w:szCs w:val="20"/>
              </w:rPr>
              <w:t xml:space="preserve">The double </w:t>
            </w:r>
            <w:r w:rsidR="00817AF4" w:rsidRPr="00C83507">
              <w:rPr>
                <w:rFonts w:ascii="Arial" w:hAnsi="Arial" w:cs="Arial"/>
                <w:color w:val="000000"/>
                <w:sz w:val="20"/>
                <w:szCs w:val="20"/>
              </w:rPr>
              <w:t>data type</w:t>
            </w:r>
            <w:r w:rsidRPr="00C83507">
              <w:rPr>
                <w:rFonts w:ascii="Arial" w:hAnsi="Arial" w:cs="Arial"/>
                <w:color w:val="000000"/>
                <w:sz w:val="20"/>
                <w:szCs w:val="20"/>
              </w:rPr>
              <w:t xml:space="preserve"> “contains a double-precision, floating-point number in the range -1.79769313486232E308 to -4.94065645841247E-324 for negative values; 4.94065645841247E-324 to 1.79769313486232E308 for positive values.”</w:t>
            </w:r>
          </w:p>
          <w:p w:rsidR="006C1FE2" w:rsidRPr="00C83507" w:rsidRDefault="006C1FE2" w:rsidP="00AC3118">
            <w:pPr>
              <w:rPr>
                <w:rFonts w:ascii="Arial" w:hAnsi="Arial" w:cs="Arial"/>
                <w:color w:val="000000"/>
                <w:sz w:val="20"/>
                <w:szCs w:val="20"/>
              </w:rPr>
            </w:pPr>
          </w:p>
          <w:p w:rsidR="006C1FE2" w:rsidRPr="00C83507" w:rsidRDefault="006C1FE2" w:rsidP="00AC3118">
            <w:pPr>
              <w:rPr>
                <w:rFonts w:ascii="Arial" w:hAnsi="Arial" w:cs="Arial"/>
                <w:color w:val="000000"/>
                <w:sz w:val="20"/>
                <w:szCs w:val="20"/>
              </w:rPr>
            </w:pPr>
            <w:r w:rsidRPr="00C83507">
              <w:rPr>
                <w:rFonts w:ascii="Arial" w:hAnsi="Arial" w:cs="Arial"/>
                <w:color w:val="000000"/>
                <w:sz w:val="20"/>
                <w:szCs w:val="20"/>
              </w:rPr>
              <w:t>Whew.</w:t>
            </w:r>
          </w:p>
          <w:p w:rsidR="006C1FE2" w:rsidRPr="00C83507" w:rsidRDefault="006C1FE2" w:rsidP="00AC3118">
            <w:pPr>
              <w:rPr>
                <w:rFonts w:ascii="Arial" w:hAnsi="Arial" w:cs="Arial"/>
                <w:color w:val="000000"/>
                <w:sz w:val="20"/>
                <w:szCs w:val="20"/>
              </w:rPr>
            </w:pPr>
          </w:p>
          <w:p w:rsidR="006C1FE2" w:rsidRPr="00C83507" w:rsidRDefault="006C1FE2" w:rsidP="00AC3118">
            <w:pPr>
              <w:rPr>
                <w:rFonts w:ascii="Arial" w:hAnsi="Arial" w:cs="Arial"/>
                <w:color w:val="000000"/>
                <w:sz w:val="20"/>
                <w:szCs w:val="20"/>
              </w:rPr>
            </w:pPr>
            <w:r w:rsidRPr="00C83507">
              <w:rPr>
                <w:rFonts w:ascii="Arial" w:hAnsi="Arial" w:cs="Arial"/>
                <w:color w:val="000000"/>
                <w:sz w:val="20"/>
                <w:szCs w:val="20"/>
              </w:rPr>
              <w:t xml:space="preserve">If it turns out you need a double-precision, floating-point number like that you can use Windows PowerShell to convert a variable to the double </w:t>
            </w:r>
            <w:r w:rsidR="00817AF4" w:rsidRPr="00C83507">
              <w:rPr>
                <w:rFonts w:ascii="Arial" w:hAnsi="Arial" w:cs="Arial"/>
                <w:color w:val="000000"/>
                <w:sz w:val="20"/>
                <w:szCs w:val="20"/>
              </w:rPr>
              <w:t>data type</w:t>
            </w:r>
            <w:r w:rsidRPr="00C83507">
              <w:rPr>
                <w:rFonts w:ascii="Arial" w:hAnsi="Arial" w:cs="Arial"/>
                <w:color w:val="000000"/>
                <w:sz w:val="20"/>
                <w:szCs w:val="20"/>
              </w:rPr>
              <w:t xml:space="preserve">. The following two commands assign a string value to the variable $a, then convert $a to the double </w:t>
            </w:r>
            <w:r w:rsidR="00817AF4" w:rsidRPr="00C83507">
              <w:rPr>
                <w:rFonts w:ascii="Arial" w:hAnsi="Arial" w:cs="Arial"/>
                <w:color w:val="000000"/>
                <w:sz w:val="20"/>
                <w:szCs w:val="20"/>
              </w:rPr>
              <w:t>data type</w:t>
            </w:r>
            <w:r w:rsidRPr="00C83507">
              <w:rPr>
                <w:rFonts w:ascii="Arial" w:hAnsi="Arial" w:cs="Arial"/>
                <w:color w:val="000000"/>
                <w:sz w:val="20"/>
                <w:szCs w:val="20"/>
              </w:rPr>
              <w:t>:</w:t>
            </w:r>
          </w:p>
          <w:p w:rsidR="00AC3118" w:rsidRPr="00C83507" w:rsidRDefault="00AC3118" w:rsidP="00250F8D">
            <w:pPr>
              <w:rPr>
                <w:rFonts w:ascii="Arial" w:hAnsi="Arial" w:cs="Arial"/>
                <w:color w:val="000000"/>
                <w:sz w:val="20"/>
                <w:szCs w:val="20"/>
              </w:rPr>
            </w:pPr>
          </w:p>
          <w:p w:rsidR="006C1FE2" w:rsidRPr="00C83507" w:rsidRDefault="00C15D0E"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855885" w:rsidRPr="00C83507">
              <w:rPr>
                <w:rFonts w:ascii="Courier New" w:hAnsi="Courier New" w:cs="Courier New"/>
                <w:color w:val="000000"/>
                <w:sz w:val="20"/>
                <w:szCs w:val="20"/>
              </w:rPr>
              <w:t>"</w:t>
            </w:r>
            <w:r w:rsidRPr="00C83507">
              <w:rPr>
                <w:rFonts w:ascii="Courier New" w:hAnsi="Courier New" w:cs="Courier New"/>
                <w:color w:val="000000"/>
                <w:sz w:val="20"/>
                <w:szCs w:val="20"/>
              </w:rPr>
              <w:t>11.45</w:t>
            </w:r>
            <w:r w:rsidR="00855885" w:rsidRPr="00C83507">
              <w:rPr>
                <w:rFonts w:ascii="Courier New" w:hAnsi="Courier New" w:cs="Courier New"/>
                <w:color w:val="000000"/>
                <w:sz w:val="20"/>
                <w:szCs w:val="20"/>
              </w:rPr>
              <w:t>"</w:t>
            </w:r>
          </w:p>
          <w:p w:rsidR="00250F8D" w:rsidRPr="00C83507" w:rsidRDefault="00C15D0E" w:rsidP="00250F8D">
            <w:pPr>
              <w:rPr>
                <w:rFonts w:ascii="Courier New" w:hAnsi="Courier New" w:cs="Courier New"/>
                <w:color w:val="000000"/>
                <w:sz w:val="20"/>
                <w:szCs w:val="20"/>
              </w:rPr>
            </w:pPr>
            <w:r w:rsidRPr="00C83507">
              <w:rPr>
                <w:rFonts w:ascii="Courier New" w:hAnsi="Courier New" w:cs="Courier New"/>
                <w:color w:val="000000"/>
                <w:sz w:val="20"/>
                <w:szCs w:val="20"/>
              </w:rPr>
              <w:t>$a = [double] $a</w:t>
            </w:r>
          </w:p>
          <w:p w:rsidR="00C15D0E" w:rsidRPr="00C83507" w:rsidRDefault="00C15D0E" w:rsidP="00250F8D">
            <w:pPr>
              <w:rPr>
                <w:rFonts w:ascii="Arial" w:hAnsi="Arial" w:cs="Arial"/>
                <w:color w:val="000000"/>
                <w:sz w:val="20"/>
                <w:szCs w:val="20"/>
                <w:lang w:val="fr-FR"/>
              </w:rPr>
            </w:pPr>
          </w:p>
          <w:p w:rsidR="006C1FE2" w:rsidRPr="00C83507" w:rsidRDefault="006C1FE2" w:rsidP="00250F8D">
            <w:pPr>
              <w:rPr>
                <w:rFonts w:ascii="Arial" w:hAnsi="Arial" w:cs="Arial"/>
                <w:color w:val="000000"/>
                <w:sz w:val="20"/>
                <w:szCs w:val="20"/>
              </w:rPr>
            </w:pPr>
            <w:r w:rsidRPr="00C83507">
              <w:rPr>
                <w:rFonts w:ascii="Arial" w:hAnsi="Arial" w:cs="Arial"/>
                <w:color w:val="000000"/>
                <w:sz w:val="20"/>
                <w:szCs w:val="20"/>
              </w:rPr>
              <w:t>If you run these two commands and then use the GetType() method against $a you should get back the following information:</w:t>
            </w:r>
          </w:p>
          <w:p w:rsidR="006C1FE2" w:rsidRPr="00C83507" w:rsidRDefault="006C1FE2" w:rsidP="00250F8D">
            <w:pPr>
              <w:rPr>
                <w:rFonts w:ascii="Arial" w:hAnsi="Arial" w:cs="Arial"/>
                <w:color w:val="000000"/>
                <w:sz w:val="20"/>
                <w:szCs w:val="20"/>
              </w:rPr>
            </w:pPr>
          </w:p>
          <w:p w:rsidR="006C1FE2" w:rsidRPr="00C83507" w:rsidRDefault="006C1FE2" w:rsidP="006C1FE2">
            <w:pPr>
              <w:rPr>
                <w:rFonts w:ascii="Courier New" w:hAnsi="Courier New" w:cs="Courier New"/>
                <w:color w:val="000000"/>
                <w:sz w:val="20"/>
                <w:szCs w:val="20"/>
                <w:lang w:val="fr-FR"/>
              </w:rPr>
            </w:pPr>
            <w:r w:rsidRPr="00C83507">
              <w:rPr>
                <w:rFonts w:ascii="Courier New" w:hAnsi="Courier New" w:cs="Courier New"/>
                <w:color w:val="000000"/>
                <w:sz w:val="20"/>
                <w:szCs w:val="20"/>
                <w:lang w:val="fr-FR"/>
              </w:rPr>
              <w:t>IsPublic IsSerial Name</w:t>
            </w:r>
          </w:p>
          <w:p w:rsidR="006C1FE2" w:rsidRPr="00C83507" w:rsidRDefault="006C1FE2" w:rsidP="006C1FE2">
            <w:pPr>
              <w:rPr>
                <w:rFonts w:ascii="Courier New" w:hAnsi="Courier New" w:cs="Courier New"/>
                <w:color w:val="000000"/>
                <w:sz w:val="20"/>
                <w:szCs w:val="20"/>
                <w:lang w:val="fr-FR"/>
              </w:rPr>
            </w:pPr>
            <w:r w:rsidRPr="00C83507">
              <w:rPr>
                <w:rFonts w:ascii="Courier New" w:hAnsi="Courier New" w:cs="Courier New"/>
                <w:color w:val="000000"/>
                <w:sz w:val="20"/>
                <w:szCs w:val="20"/>
                <w:lang w:val="fr-FR"/>
              </w:rPr>
              <w:t>-------- -------- ----</w:t>
            </w:r>
          </w:p>
          <w:p w:rsidR="006C1FE2" w:rsidRPr="00C83507" w:rsidRDefault="006C1FE2" w:rsidP="006C1FE2">
            <w:pPr>
              <w:rPr>
                <w:rFonts w:ascii="Arial" w:hAnsi="Arial" w:cs="Arial"/>
                <w:color w:val="000000"/>
                <w:sz w:val="20"/>
                <w:szCs w:val="20"/>
                <w:lang w:val="fr-FR"/>
              </w:rPr>
            </w:pPr>
            <w:r w:rsidRPr="00C83507">
              <w:rPr>
                <w:rFonts w:ascii="Courier New" w:hAnsi="Courier New" w:cs="Courier New"/>
                <w:color w:val="000000"/>
                <w:sz w:val="20"/>
                <w:szCs w:val="20"/>
                <w:lang w:val="fr-FR"/>
              </w:rPr>
              <w:t>True     True     Double</w:t>
            </w:r>
          </w:p>
          <w:p w:rsidR="006C1FE2" w:rsidRPr="00C83507" w:rsidRDefault="006C1FE2" w:rsidP="006C1FE2">
            <w:pPr>
              <w:rPr>
                <w:rFonts w:ascii="Arial" w:hAnsi="Arial" w:cs="Arial"/>
                <w:color w:val="000000"/>
                <w:sz w:val="20"/>
                <w:szCs w:val="20"/>
                <w:lang w:val="fr-FR"/>
              </w:rPr>
            </w:pPr>
          </w:p>
        </w:tc>
      </w:tr>
      <w:tr w:rsidR="00250F8D" w:rsidRPr="00C83507" w:rsidTr="0021731B">
        <w:tc>
          <w:tcPr>
            <w:tcW w:w="2538" w:type="dxa"/>
            <w:tcBorders>
              <w:bottom w:val="single" w:sz="4" w:space="0" w:color="auto"/>
            </w:tcBorders>
          </w:tcPr>
          <w:p w:rsidR="00250F8D" w:rsidRPr="00C83507" w:rsidRDefault="00250F8D" w:rsidP="00250F8D">
            <w:pPr>
              <w:rPr>
                <w:rFonts w:ascii="Arial" w:hAnsi="Arial" w:cs="Arial"/>
                <w:color w:val="000000"/>
                <w:sz w:val="20"/>
                <w:szCs w:val="20"/>
                <w:lang w:val="fr-FR"/>
              </w:rPr>
            </w:pPr>
            <w:r w:rsidRPr="00C83507">
              <w:rPr>
                <w:rFonts w:ascii="Arial" w:hAnsi="Arial" w:cs="Arial"/>
                <w:color w:val="000000"/>
                <w:sz w:val="20"/>
                <w:szCs w:val="20"/>
                <w:lang w:val="fr-FR"/>
              </w:rPr>
              <w:t>Chr</w:t>
            </w:r>
          </w:p>
        </w:tc>
        <w:tc>
          <w:tcPr>
            <w:tcW w:w="6318" w:type="dxa"/>
            <w:tcBorders>
              <w:bottom w:val="single" w:sz="4" w:space="0" w:color="auto"/>
            </w:tcBorders>
          </w:tcPr>
          <w:p w:rsidR="00AC3118" w:rsidRPr="00C83507" w:rsidRDefault="000C6DFA" w:rsidP="00AC3118">
            <w:pPr>
              <w:rPr>
                <w:rFonts w:ascii="Arial" w:hAnsi="Arial" w:cs="Arial"/>
                <w:color w:val="000000"/>
                <w:sz w:val="20"/>
                <w:szCs w:val="20"/>
              </w:rPr>
            </w:pPr>
            <w:r w:rsidRPr="00C83507">
              <w:rPr>
                <w:rFonts w:ascii="Arial" w:hAnsi="Arial" w:cs="Arial"/>
                <w:b/>
                <w:color w:val="000000"/>
                <w:sz w:val="20"/>
                <w:szCs w:val="20"/>
              </w:rPr>
              <w:t xml:space="preserve">Definition: </w:t>
            </w:r>
            <w:r w:rsidR="00AC3118" w:rsidRPr="00C83507">
              <w:rPr>
                <w:rFonts w:ascii="Arial" w:hAnsi="Arial" w:cs="Arial"/>
                <w:color w:val="000000"/>
                <w:sz w:val="20"/>
                <w:szCs w:val="20"/>
              </w:rPr>
              <w:t>Returns the character associated with the specified ANSI character code.</w:t>
            </w:r>
          </w:p>
          <w:p w:rsidR="007F2063" w:rsidRPr="00C83507" w:rsidRDefault="007F2063" w:rsidP="00AC3118">
            <w:pPr>
              <w:rPr>
                <w:rFonts w:ascii="Arial" w:hAnsi="Arial" w:cs="Arial"/>
                <w:color w:val="000000"/>
                <w:sz w:val="20"/>
                <w:szCs w:val="20"/>
              </w:rPr>
            </w:pPr>
          </w:p>
          <w:p w:rsidR="00175705" w:rsidRPr="00C83507" w:rsidRDefault="007F2063" w:rsidP="00AC3118">
            <w:pPr>
              <w:rPr>
                <w:rFonts w:ascii="Arial" w:hAnsi="Arial" w:cs="Arial"/>
                <w:color w:val="000000"/>
                <w:sz w:val="20"/>
                <w:szCs w:val="20"/>
              </w:rPr>
            </w:pPr>
            <w:r w:rsidRPr="00C83507">
              <w:rPr>
                <w:rFonts w:ascii="Arial" w:hAnsi="Arial" w:cs="Arial"/>
                <w:color w:val="000000"/>
                <w:sz w:val="20"/>
                <w:szCs w:val="20"/>
              </w:rPr>
              <w:t>Here’s a question for you</w:t>
            </w:r>
            <w:r w:rsidR="00110A3F">
              <w:rPr>
                <w:rFonts w:ascii="Arial" w:hAnsi="Arial" w:cs="Arial"/>
                <w:color w:val="000000"/>
                <w:sz w:val="20"/>
                <w:szCs w:val="20"/>
              </w:rPr>
              <w:t>:</w:t>
            </w:r>
            <w:r w:rsidRPr="00C83507">
              <w:rPr>
                <w:rFonts w:ascii="Arial" w:hAnsi="Arial" w:cs="Arial"/>
                <w:color w:val="000000"/>
                <w:sz w:val="20"/>
                <w:szCs w:val="20"/>
              </w:rPr>
              <w:t xml:space="preserve"> Suppose you have an ASCII value and you need to convert that value to a real character</w:t>
            </w:r>
            <w:r w:rsidR="00110A3F">
              <w:rPr>
                <w:rFonts w:ascii="Arial" w:hAnsi="Arial" w:cs="Arial"/>
                <w:color w:val="000000"/>
                <w:sz w:val="20"/>
                <w:szCs w:val="20"/>
              </w:rPr>
              <w:t>; h</w:t>
            </w:r>
            <w:r w:rsidRPr="00C83507">
              <w:rPr>
                <w:rFonts w:ascii="Arial" w:hAnsi="Arial" w:cs="Arial"/>
                <w:color w:val="000000"/>
                <w:sz w:val="20"/>
                <w:szCs w:val="20"/>
              </w:rPr>
              <w:t xml:space="preserve">ow are you supposed to do </w:t>
            </w:r>
            <w:r w:rsidRPr="00C83507">
              <w:rPr>
                <w:rFonts w:ascii="Arial" w:hAnsi="Arial" w:cs="Arial"/>
                <w:i/>
                <w:color w:val="000000"/>
                <w:sz w:val="20"/>
                <w:szCs w:val="20"/>
              </w:rPr>
              <w:t>that</w:t>
            </w:r>
            <w:r w:rsidRPr="00C83507">
              <w:rPr>
                <w:rFonts w:ascii="Arial" w:hAnsi="Arial" w:cs="Arial"/>
                <w:color w:val="000000"/>
                <w:sz w:val="20"/>
                <w:szCs w:val="20"/>
              </w:rPr>
              <w:t xml:space="preserve">? </w:t>
            </w:r>
          </w:p>
          <w:p w:rsidR="00175705" w:rsidRPr="00C83507" w:rsidRDefault="00175705" w:rsidP="00AC3118">
            <w:pPr>
              <w:rPr>
                <w:rFonts w:ascii="Arial" w:hAnsi="Arial" w:cs="Arial"/>
                <w:color w:val="000000"/>
                <w:sz w:val="20"/>
                <w:szCs w:val="20"/>
              </w:rPr>
            </w:pPr>
          </w:p>
          <w:p w:rsidR="007F2063" w:rsidRPr="00C83507" w:rsidRDefault="007F2063" w:rsidP="00AC3118">
            <w:pPr>
              <w:rPr>
                <w:rFonts w:ascii="Arial" w:hAnsi="Arial" w:cs="Arial"/>
                <w:color w:val="000000"/>
                <w:sz w:val="20"/>
                <w:szCs w:val="20"/>
              </w:rPr>
            </w:pPr>
            <w:r w:rsidRPr="00C83507">
              <w:rPr>
                <w:rFonts w:ascii="Arial" w:hAnsi="Arial" w:cs="Arial"/>
                <w:color w:val="000000"/>
                <w:sz w:val="20"/>
                <w:szCs w:val="20"/>
              </w:rPr>
              <w:t>Well, one way is to simply take th</w:t>
            </w:r>
            <w:r w:rsidR="00175705" w:rsidRPr="00C83507">
              <w:rPr>
                <w:rFonts w:ascii="Arial" w:hAnsi="Arial" w:cs="Arial"/>
                <w:color w:val="000000"/>
                <w:sz w:val="20"/>
                <w:szCs w:val="20"/>
              </w:rPr>
              <w:t>e</w:t>
            </w:r>
            <w:r w:rsidRPr="00C83507">
              <w:rPr>
                <w:rFonts w:ascii="Arial" w:hAnsi="Arial" w:cs="Arial"/>
                <w:color w:val="000000"/>
                <w:sz w:val="20"/>
                <w:szCs w:val="20"/>
              </w:rPr>
              <w:t xml:space="preserve"> integer value (ASCII values are always integer values) and convert </w:t>
            </w:r>
            <w:r w:rsidR="00175705" w:rsidRPr="00C83507">
              <w:rPr>
                <w:rFonts w:ascii="Arial" w:hAnsi="Arial" w:cs="Arial"/>
                <w:color w:val="000000"/>
                <w:sz w:val="20"/>
                <w:szCs w:val="20"/>
              </w:rPr>
              <w:t>its</w:t>
            </w:r>
            <w:r w:rsidRPr="00C83507">
              <w:rPr>
                <w:rFonts w:ascii="Arial" w:hAnsi="Arial" w:cs="Arial"/>
                <w:color w:val="000000"/>
                <w:sz w:val="20"/>
                <w:szCs w:val="20"/>
              </w:rPr>
              <w:t xml:space="preserve"> data type to character. This command converts ASCII 34 to a character value and then stores that value in the variable $a:</w:t>
            </w:r>
          </w:p>
          <w:p w:rsidR="00AC3118" w:rsidRPr="00C83507" w:rsidRDefault="00AC3118" w:rsidP="00C15D0E">
            <w:pPr>
              <w:rPr>
                <w:rFonts w:ascii="Arial" w:hAnsi="Arial" w:cs="Arial"/>
                <w:color w:val="000000"/>
                <w:sz w:val="20"/>
                <w:szCs w:val="20"/>
              </w:rPr>
            </w:pPr>
          </w:p>
          <w:p w:rsidR="00C15D0E" w:rsidRPr="00C83507" w:rsidRDefault="009B4471" w:rsidP="00C15D0E">
            <w:pPr>
              <w:rPr>
                <w:rFonts w:ascii="Courier New" w:hAnsi="Courier New" w:cs="Courier New"/>
                <w:color w:val="000000"/>
                <w:sz w:val="20"/>
                <w:szCs w:val="20"/>
              </w:rPr>
            </w:pPr>
            <w:r w:rsidRPr="00C83507">
              <w:rPr>
                <w:rFonts w:ascii="Courier New" w:hAnsi="Courier New" w:cs="Courier New"/>
                <w:color w:val="000000"/>
                <w:sz w:val="20"/>
                <w:szCs w:val="20"/>
              </w:rPr>
              <w:t>$a = [char]34</w:t>
            </w:r>
          </w:p>
          <w:p w:rsidR="007F2063" w:rsidRPr="00C83507" w:rsidRDefault="007F2063" w:rsidP="007F2063">
            <w:pPr>
              <w:rPr>
                <w:rFonts w:ascii="Arial" w:hAnsi="Arial" w:cs="Arial"/>
                <w:color w:val="000000"/>
                <w:sz w:val="20"/>
                <w:szCs w:val="20"/>
              </w:rPr>
            </w:pPr>
          </w:p>
          <w:p w:rsidR="007F2063" w:rsidRPr="00C83507" w:rsidRDefault="007F2063" w:rsidP="007F2063">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7F2063" w:rsidRPr="00C83507" w:rsidRDefault="007F2063" w:rsidP="007F2063">
            <w:pPr>
              <w:rPr>
                <w:rFonts w:ascii="Arial" w:hAnsi="Arial" w:cs="Arial"/>
                <w:color w:val="000000"/>
                <w:sz w:val="20"/>
                <w:szCs w:val="20"/>
              </w:rPr>
            </w:pPr>
          </w:p>
          <w:p w:rsidR="007F2063" w:rsidRPr="00C83507" w:rsidRDefault="007F2063" w:rsidP="007F2063">
            <w:pPr>
              <w:rPr>
                <w:rFonts w:ascii="Courier New" w:hAnsi="Courier New" w:cs="Courier New"/>
                <w:color w:val="000000"/>
                <w:sz w:val="20"/>
                <w:szCs w:val="20"/>
              </w:rPr>
            </w:pPr>
            <w:r w:rsidRPr="00C83507">
              <w:rPr>
                <w:rFonts w:ascii="Courier New" w:hAnsi="Courier New" w:cs="Courier New"/>
                <w:color w:val="000000"/>
                <w:sz w:val="20"/>
                <w:szCs w:val="20"/>
              </w:rPr>
              <w:t>"</w:t>
            </w:r>
          </w:p>
          <w:p w:rsidR="009B4471" w:rsidRPr="00C83507" w:rsidRDefault="009B4471" w:rsidP="00C15D0E">
            <w:pPr>
              <w:rPr>
                <w:rFonts w:ascii="Arial" w:hAnsi="Arial" w:cs="Arial"/>
                <w:color w:val="000000"/>
                <w:sz w:val="20"/>
                <w:szCs w:val="20"/>
              </w:rPr>
            </w:pPr>
          </w:p>
        </w:tc>
      </w:tr>
      <w:tr w:rsidR="00250F8D" w:rsidRPr="00C83507" w:rsidTr="006946FE">
        <w:tc>
          <w:tcPr>
            <w:tcW w:w="2538" w:type="dxa"/>
            <w:tcBorders>
              <w:bottom w:val="single" w:sz="4" w:space="0" w:color="auto"/>
            </w:tcBorders>
            <w:shd w:val="clear" w:color="auto" w:fill="auto"/>
          </w:tcPr>
          <w:p w:rsidR="00250F8D" w:rsidRPr="00C83507" w:rsidRDefault="00250F8D" w:rsidP="00250F8D">
            <w:pPr>
              <w:rPr>
                <w:rFonts w:ascii="Arial" w:hAnsi="Arial" w:cs="Arial"/>
                <w:color w:val="000000"/>
                <w:sz w:val="20"/>
                <w:szCs w:val="20"/>
                <w:lang w:val="fr-FR"/>
              </w:rPr>
            </w:pPr>
            <w:r w:rsidRPr="00C83507">
              <w:rPr>
                <w:rFonts w:ascii="Arial" w:hAnsi="Arial" w:cs="Arial"/>
                <w:color w:val="000000"/>
                <w:sz w:val="20"/>
                <w:szCs w:val="20"/>
                <w:lang w:val="fr-FR"/>
              </w:rPr>
              <w:t>CInt</w:t>
            </w:r>
          </w:p>
        </w:tc>
        <w:tc>
          <w:tcPr>
            <w:tcW w:w="6318" w:type="dxa"/>
            <w:tcBorders>
              <w:bottom w:val="single" w:sz="4" w:space="0" w:color="auto"/>
            </w:tcBorders>
            <w:shd w:val="clear" w:color="auto" w:fill="auto"/>
          </w:tcPr>
          <w:p w:rsidR="00AC3118" w:rsidRPr="00C83507" w:rsidRDefault="000C6DFA" w:rsidP="00AC3118">
            <w:pPr>
              <w:rPr>
                <w:rFonts w:ascii="Arial" w:hAnsi="Arial" w:cs="Arial"/>
                <w:color w:val="000000"/>
                <w:sz w:val="20"/>
                <w:szCs w:val="20"/>
              </w:rPr>
            </w:pPr>
            <w:r w:rsidRPr="00C83507">
              <w:rPr>
                <w:rFonts w:ascii="Arial" w:hAnsi="Arial" w:cs="Arial"/>
                <w:b/>
                <w:color w:val="000000"/>
                <w:sz w:val="20"/>
                <w:szCs w:val="20"/>
              </w:rPr>
              <w:t xml:space="preserve">Definition: </w:t>
            </w:r>
            <w:r w:rsidR="00AC3118" w:rsidRPr="00C83507">
              <w:rPr>
                <w:rFonts w:ascii="Arial" w:hAnsi="Arial" w:cs="Arial"/>
                <w:color w:val="000000"/>
                <w:sz w:val="20"/>
                <w:szCs w:val="20"/>
              </w:rPr>
              <w:t xml:space="preserve">Returns an expression that has been converted to a </w:t>
            </w:r>
            <w:r w:rsidR="00AC3118" w:rsidRPr="00C83507">
              <w:rPr>
                <w:rFonts w:ascii="Arial" w:hAnsi="Arial" w:cs="Arial"/>
                <w:b/>
                <w:bCs/>
                <w:color w:val="000000"/>
                <w:sz w:val="20"/>
                <w:szCs w:val="20"/>
              </w:rPr>
              <w:t>Variant</w:t>
            </w:r>
            <w:r w:rsidR="00AC3118" w:rsidRPr="00C83507">
              <w:rPr>
                <w:rFonts w:ascii="Arial" w:hAnsi="Arial" w:cs="Arial"/>
                <w:color w:val="000000"/>
                <w:sz w:val="20"/>
                <w:szCs w:val="20"/>
              </w:rPr>
              <w:t xml:space="preserve"> of subtype </w:t>
            </w:r>
            <w:r w:rsidR="00AC3118" w:rsidRPr="00C83507">
              <w:rPr>
                <w:rFonts w:ascii="Arial" w:hAnsi="Arial" w:cs="Arial"/>
                <w:b/>
                <w:bCs/>
                <w:color w:val="000000"/>
                <w:sz w:val="20"/>
                <w:szCs w:val="20"/>
              </w:rPr>
              <w:t>Integer</w:t>
            </w:r>
            <w:r w:rsidR="00AC3118" w:rsidRPr="00C83507">
              <w:rPr>
                <w:rFonts w:ascii="Arial" w:hAnsi="Arial" w:cs="Arial"/>
                <w:color w:val="000000"/>
                <w:sz w:val="20"/>
                <w:szCs w:val="20"/>
              </w:rPr>
              <w:t>.</w:t>
            </w:r>
          </w:p>
          <w:p w:rsidR="00AC3118" w:rsidRPr="00C83507" w:rsidRDefault="00AC3118" w:rsidP="00250F8D">
            <w:pPr>
              <w:rPr>
                <w:rFonts w:ascii="Arial" w:hAnsi="Arial" w:cs="Arial"/>
                <w:color w:val="000000"/>
                <w:sz w:val="20"/>
                <w:szCs w:val="20"/>
              </w:rPr>
            </w:pPr>
          </w:p>
          <w:p w:rsidR="00474BFE" w:rsidRPr="00C83507" w:rsidRDefault="0021731B" w:rsidP="00250F8D">
            <w:pPr>
              <w:rPr>
                <w:rFonts w:ascii="Arial" w:hAnsi="Arial" w:cs="Arial"/>
                <w:color w:val="000000"/>
                <w:sz w:val="20"/>
                <w:szCs w:val="20"/>
              </w:rPr>
            </w:pPr>
            <w:r w:rsidRPr="00C83507">
              <w:rPr>
                <w:rFonts w:ascii="Arial" w:hAnsi="Arial" w:cs="Arial"/>
                <w:color w:val="000000"/>
                <w:sz w:val="20"/>
                <w:szCs w:val="20"/>
              </w:rPr>
              <w:t xml:space="preserve">Need to convert a value to the integer </w:t>
            </w:r>
            <w:r w:rsidR="00817AF4" w:rsidRPr="00C83507">
              <w:rPr>
                <w:rFonts w:ascii="Arial" w:hAnsi="Arial" w:cs="Arial"/>
                <w:color w:val="000000"/>
                <w:sz w:val="20"/>
                <w:szCs w:val="20"/>
              </w:rPr>
              <w:t>data type</w:t>
            </w:r>
            <w:r w:rsidRPr="00C83507">
              <w:rPr>
                <w:rFonts w:ascii="Arial" w:hAnsi="Arial" w:cs="Arial"/>
                <w:color w:val="000000"/>
                <w:sz w:val="20"/>
                <w:szCs w:val="20"/>
              </w:rPr>
              <w:t xml:space="preserve">? No problem: not only will Windows PowerShell make the conversion for you, but it will also round the value off to the nearest whole number. (Some languages convert a value to an integer simply by stripping off the decimal point.) The following two commands assign a string value to the variable $a, then convert the </w:t>
            </w:r>
            <w:r w:rsidR="00817AF4" w:rsidRPr="00C83507">
              <w:rPr>
                <w:rFonts w:ascii="Arial" w:hAnsi="Arial" w:cs="Arial"/>
                <w:color w:val="000000"/>
                <w:sz w:val="20"/>
                <w:szCs w:val="20"/>
              </w:rPr>
              <w:t>data type</w:t>
            </w:r>
            <w:r w:rsidRPr="00C83507">
              <w:rPr>
                <w:rFonts w:ascii="Arial" w:hAnsi="Arial" w:cs="Arial"/>
                <w:color w:val="000000"/>
                <w:sz w:val="20"/>
                <w:szCs w:val="20"/>
              </w:rPr>
              <w:t xml:space="preserve"> of $a to integer:</w:t>
            </w:r>
          </w:p>
          <w:p w:rsidR="00474BFE" w:rsidRPr="00C83507" w:rsidRDefault="00474BFE" w:rsidP="00250F8D">
            <w:pPr>
              <w:rPr>
                <w:rFonts w:ascii="Arial" w:hAnsi="Arial" w:cs="Arial"/>
                <w:color w:val="000000"/>
                <w:sz w:val="20"/>
                <w:szCs w:val="20"/>
              </w:rPr>
            </w:pPr>
          </w:p>
          <w:p w:rsidR="00EE0C01" w:rsidRPr="00C83507" w:rsidRDefault="00C15D0E"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21731B" w:rsidRPr="00C83507">
              <w:rPr>
                <w:rFonts w:ascii="Courier New" w:hAnsi="Courier New" w:cs="Courier New"/>
                <w:color w:val="000000"/>
                <w:sz w:val="20"/>
                <w:szCs w:val="20"/>
              </w:rPr>
              <w:t>"</w:t>
            </w:r>
            <w:r w:rsidRPr="00C83507">
              <w:rPr>
                <w:rFonts w:ascii="Courier New" w:hAnsi="Courier New" w:cs="Courier New"/>
                <w:color w:val="000000"/>
                <w:sz w:val="20"/>
                <w:szCs w:val="20"/>
              </w:rPr>
              <w:t>11.</w:t>
            </w:r>
            <w:r w:rsidR="0021731B" w:rsidRPr="00C83507">
              <w:rPr>
                <w:rFonts w:ascii="Courier New" w:hAnsi="Courier New" w:cs="Courier New"/>
                <w:color w:val="000000"/>
                <w:sz w:val="20"/>
                <w:szCs w:val="20"/>
              </w:rPr>
              <w:t>57"</w:t>
            </w:r>
          </w:p>
          <w:p w:rsidR="00250F8D" w:rsidRPr="00C83507" w:rsidRDefault="00C15D0E" w:rsidP="00250F8D">
            <w:pPr>
              <w:rPr>
                <w:rFonts w:ascii="Courier New" w:hAnsi="Courier New" w:cs="Courier New"/>
                <w:color w:val="000000"/>
                <w:sz w:val="20"/>
                <w:szCs w:val="20"/>
              </w:rPr>
            </w:pPr>
            <w:r w:rsidRPr="00C83507">
              <w:rPr>
                <w:rFonts w:ascii="Courier New" w:hAnsi="Courier New" w:cs="Courier New"/>
                <w:color w:val="000000"/>
                <w:sz w:val="20"/>
                <w:szCs w:val="20"/>
              </w:rPr>
              <w:t>$a = [int] $a</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 xml:space="preserve">When you run </w:t>
            </w:r>
            <w:r w:rsidR="0021731B" w:rsidRPr="00C83507">
              <w:rPr>
                <w:rFonts w:ascii="Arial" w:hAnsi="Arial" w:cs="Arial"/>
                <w:color w:val="000000"/>
                <w:sz w:val="20"/>
                <w:szCs w:val="20"/>
              </w:rPr>
              <w:t>these two</w:t>
            </w:r>
            <w:r w:rsidRPr="00C83507">
              <w:rPr>
                <w:rFonts w:ascii="Arial" w:hAnsi="Arial" w:cs="Arial"/>
                <w:color w:val="000000"/>
                <w:sz w:val="20"/>
                <w:szCs w:val="20"/>
              </w:rPr>
              <w:t xml:space="preserve"> command</w:t>
            </w:r>
            <w:r w:rsidR="0021731B" w:rsidRPr="00C83507">
              <w:rPr>
                <w:rFonts w:ascii="Arial" w:hAnsi="Arial" w:cs="Arial"/>
                <w:color w:val="000000"/>
                <w:sz w:val="20"/>
                <w:szCs w:val="20"/>
              </w:rPr>
              <w:t>s</w:t>
            </w:r>
            <w:r w:rsidRPr="00C83507">
              <w:rPr>
                <w:rFonts w:ascii="Arial" w:hAnsi="Arial" w:cs="Arial"/>
                <w:color w:val="000000"/>
                <w:sz w:val="20"/>
                <w:szCs w:val="20"/>
              </w:rPr>
              <w:t xml:space="preserve"> and then echo back the value of $a you should get the following:</w:t>
            </w:r>
          </w:p>
          <w:p w:rsidR="00FD7D55" w:rsidRPr="00C83507" w:rsidRDefault="00FD7D55" w:rsidP="00FD7D55">
            <w:pPr>
              <w:rPr>
                <w:rFonts w:ascii="Arial" w:hAnsi="Arial" w:cs="Arial"/>
                <w:color w:val="000000"/>
                <w:sz w:val="20"/>
                <w:szCs w:val="20"/>
              </w:rPr>
            </w:pPr>
          </w:p>
          <w:p w:rsidR="00C15D0E" w:rsidRPr="00C83507" w:rsidRDefault="0021731B" w:rsidP="00250F8D">
            <w:pPr>
              <w:rPr>
                <w:rFonts w:ascii="Courier New" w:hAnsi="Courier New" w:cs="Courier New"/>
                <w:color w:val="000000"/>
                <w:sz w:val="20"/>
                <w:szCs w:val="20"/>
              </w:rPr>
            </w:pPr>
            <w:r w:rsidRPr="00C83507">
              <w:rPr>
                <w:rFonts w:ascii="Courier New" w:hAnsi="Courier New" w:cs="Courier New"/>
                <w:color w:val="000000"/>
                <w:sz w:val="20"/>
                <w:szCs w:val="20"/>
              </w:rPr>
              <w:t>12</w:t>
            </w:r>
          </w:p>
          <w:p w:rsidR="0021731B" w:rsidRPr="00C83507" w:rsidRDefault="0021731B" w:rsidP="00250F8D">
            <w:pPr>
              <w:rPr>
                <w:rFonts w:ascii="Arial" w:hAnsi="Arial" w:cs="Arial"/>
                <w:color w:val="000000"/>
                <w:sz w:val="20"/>
                <w:szCs w:val="20"/>
              </w:rPr>
            </w:pPr>
          </w:p>
          <w:p w:rsidR="0021731B" w:rsidRPr="00C83507" w:rsidRDefault="0021731B" w:rsidP="00250F8D">
            <w:pPr>
              <w:rPr>
                <w:rFonts w:ascii="Arial" w:hAnsi="Arial" w:cs="Arial"/>
                <w:color w:val="000000"/>
                <w:sz w:val="20"/>
                <w:szCs w:val="20"/>
              </w:rPr>
            </w:pPr>
            <w:r w:rsidRPr="00C83507">
              <w:rPr>
                <w:rFonts w:ascii="Arial" w:hAnsi="Arial" w:cs="Arial"/>
                <w:color w:val="000000"/>
                <w:sz w:val="20"/>
                <w:szCs w:val="20"/>
              </w:rPr>
              <w:t xml:space="preserve">And if you run the GetType() </w:t>
            </w:r>
            <w:r w:rsidR="00817AF4" w:rsidRPr="00C83507">
              <w:rPr>
                <w:rFonts w:ascii="Arial" w:hAnsi="Arial" w:cs="Arial"/>
                <w:color w:val="000000"/>
                <w:sz w:val="20"/>
                <w:szCs w:val="20"/>
              </w:rPr>
              <w:t>method</w:t>
            </w:r>
            <w:r w:rsidRPr="00C83507">
              <w:rPr>
                <w:rFonts w:ascii="Arial" w:hAnsi="Arial" w:cs="Arial"/>
                <w:color w:val="000000"/>
                <w:sz w:val="20"/>
                <w:szCs w:val="20"/>
              </w:rPr>
              <w:t xml:space="preserve"> against $a you’ll see it now has the following </w:t>
            </w:r>
            <w:r w:rsidR="00817AF4" w:rsidRPr="00C83507">
              <w:rPr>
                <w:rFonts w:ascii="Arial" w:hAnsi="Arial" w:cs="Arial"/>
                <w:color w:val="000000"/>
                <w:sz w:val="20"/>
                <w:szCs w:val="20"/>
              </w:rPr>
              <w:t>data type</w:t>
            </w:r>
            <w:r w:rsidRPr="00C83507">
              <w:rPr>
                <w:rFonts w:ascii="Arial" w:hAnsi="Arial" w:cs="Arial"/>
                <w:color w:val="000000"/>
                <w:sz w:val="20"/>
                <w:szCs w:val="20"/>
              </w:rPr>
              <w:t>:</w:t>
            </w:r>
          </w:p>
          <w:p w:rsidR="0021731B" w:rsidRPr="00C83507" w:rsidRDefault="0021731B" w:rsidP="00250F8D">
            <w:pPr>
              <w:rPr>
                <w:rFonts w:ascii="Arial" w:hAnsi="Arial" w:cs="Arial"/>
                <w:color w:val="000000"/>
                <w:sz w:val="20"/>
                <w:szCs w:val="20"/>
              </w:rPr>
            </w:pPr>
          </w:p>
          <w:p w:rsidR="0021731B" w:rsidRPr="00C83507" w:rsidRDefault="0021731B" w:rsidP="0021731B">
            <w:pPr>
              <w:rPr>
                <w:rFonts w:ascii="Courier New" w:hAnsi="Courier New" w:cs="Courier New"/>
                <w:color w:val="000000"/>
                <w:sz w:val="20"/>
                <w:szCs w:val="20"/>
              </w:rPr>
            </w:pPr>
            <w:r w:rsidRPr="00C83507">
              <w:rPr>
                <w:rFonts w:ascii="Courier New" w:hAnsi="Courier New" w:cs="Courier New"/>
                <w:color w:val="000000"/>
                <w:sz w:val="20"/>
                <w:szCs w:val="20"/>
              </w:rPr>
              <w:t>IsPublic IsSerial Name</w:t>
            </w:r>
          </w:p>
          <w:p w:rsidR="0021731B" w:rsidRPr="00C83507" w:rsidRDefault="0021731B" w:rsidP="0021731B">
            <w:pPr>
              <w:rPr>
                <w:rFonts w:ascii="Courier New" w:hAnsi="Courier New" w:cs="Courier New"/>
                <w:color w:val="000000"/>
                <w:sz w:val="20"/>
                <w:szCs w:val="20"/>
              </w:rPr>
            </w:pPr>
            <w:r w:rsidRPr="00C83507">
              <w:rPr>
                <w:rFonts w:ascii="Courier New" w:hAnsi="Courier New" w:cs="Courier New"/>
                <w:color w:val="000000"/>
                <w:sz w:val="20"/>
                <w:szCs w:val="20"/>
              </w:rPr>
              <w:t>-------- -------- ----</w:t>
            </w:r>
          </w:p>
          <w:p w:rsidR="0021731B" w:rsidRPr="00C83507" w:rsidRDefault="0021731B" w:rsidP="0021731B">
            <w:pPr>
              <w:rPr>
                <w:rFonts w:ascii="Arial" w:hAnsi="Arial" w:cs="Arial"/>
                <w:color w:val="000000"/>
                <w:sz w:val="20"/>
                <w:szCs w:val="20"/>
              </w:rPr>
            </w:pPr>
            <w:r w:rsidRPr="00C83507">
              <w:rPr>
                <w:rFonts w:ascii="Courier New" w:hAnsi="Courier New" w:cs="Courier New"/>
                <w:color w:val="000000"/>
                <w:sz w:val="20"/>
                <w:szCs w:val="20"/>
              </w:rPr>
              <w:t>True     True     Int32</w:t>
            </w:r>
          </w:p>
          <w:p w:rsidR="0021731B" w:rsidRPr="00C83507" w:rsidRDefault="0021731B" w:rsidP="0021731B">
            <w:pPr>
              <w:rPr>
                <w:rFonts w:ascii="Arial" w:hAnsi="Arial" w:cs="Arial"/>
                <w:color w:val="000000"/>
                <w:sz w:val="20"/>
                <w:szCs w:val="20"/>
              </w:rPr>
            </w:pPr>
          </w:p>
        </w:tc>
      </w:tr>
      <w:tr w:rsidR="00250F8D" w:rsidRPr="00C83507" w:rsidTr="006946FE">
        <w:tc>
          <w:tcPr>
            <w:tcW w:w="2538" w:type="dxa"/>
            <w:shd w:val="clear" w:color="auto" w:fill="auto"/>
          </w:tcPr>
          <w:p w:rsidR="00250F8D" w:rsidRPr="00C83507" w:rsidRDefault="00250F8D" w:rsidP="00250F8D">
            <w:pPr>
              <w:rPr>
                <w:rFonts w:ascii="Arial" w:hAnsi="Arial" w:cs="Arial"/>
                <w:color w:val="000000"/>
                <w:sz w:val="20"/>
                <w:szCs w:val="20"/>
                <w:lang w:val="fr-FR"/>
              </w:rPr>
            </w:pPr>
            <w:r w:rsidRPr="00C83507">
              <w:rPr>
                <w:rFonts w:ascii="Arial" w:hAnsi="Arial" w:cs="Arial"/>
                <w:color w:val="000000"/>
                <w:sz w:val="20"/>
                <w:szCs w:val="20"/>
                <w:lang w:val="fr-FR"/>
              </w:rPr>
              <w:t>CLng</w:t>
            </w:r>
          </w:p>
        </w:tc>
        <w:tc>
          <w:tcPr>
            <w:tcW w:w="6318" w:type="dxa"/>
            <w:shd w:val="clear" w:color="auto" w:fill="auto"/>
          </w:tcPr>
          <w:p w:rsidR="00AC3118" w:rsidRPr="00C83507" w:rsidRDefault="000C6DFA" w:rsidP="00AC3118">
            <w:pPr>
              <w:rPr>
                <w:rFonts w:ascii="Arial" w:hAnsi="Arial" w:cs="Arial"/>
                <w:color w:val="000000"/>
                <w:sz w:val="20"/>
                <w:szCs w:val="20"/>
              </w:rPr>
            </w:pPr>
            <w:r w:rsidRPr="00C83507">
              <w:rPr>
                <w:rFonts w:ascii="Arial" w:hAnsi="Arial" w:cs="Arial"/>
                <w:b/>
                <w:color w:val="000000"/>
                <w:sz w:val="20"/>
                <w:szCs w:val="20"/>
              </w:rPr>
              <w:t xml:space="preserve">Definition: </w:t>
            </w:r>
            <w:r w:rsidR="00AC3118" w:rsidRPr="00C83507">
              <w:rPr>
                <w:rFonts w:ascii="Arial" w:hAnsi="Arial" w:cs="Arial"/>
                <w:color w:val="000000"/>
                <w:sz w:val="20"/>
                <w:szCs w:val="20"/>
              </w:rPr>
              <w:t xml:space="preserve">Returns an expression that has been converted to a </w:t>
            </w:r>
            <w:r w:rsidR="00AC3118" w:rsidRPr="00C83507">
              <w:rPr>
                <w:rFonts w:ascii="Arial" w:hAnsi="Arial" w:cs="Arial"/>
                <w:b/>
                <w:bCs/>
                <w:color w:val="000000"/>
                <w:sz w:val="20"/>
                <w:szCs w:val="20"/>
              </w:rPr>
              <w:t>Variant</w:t>
            </w:r>
            <w:r w:rsidR="00AC3118" w:rsidRPr="00C83507">
              <w:rPr>
                <w:rFonts w:ascii="Arial" w:hAnsi="Arial" w:cs="Arial"/>
                <w:color w:val="000000"/>
                <w:sz w:val="20"/>
                <w:szCs w:val="20"/>
              </w:rPr>
              <w:t xml:space="preserve"> of subtype </w:t>
            </w:r>
            <w:r w:rsidR="00AC3118" w:rsidRPr="00C83507">
              <w:rPr>
                <w:rFonts w:ascii="Arial" w:hAnsi="Arial" w:cs="Arial"/>
                <w:b/>
                <w:bCs/>
                <w:color w:val="000000"/>
                <w:sz w:val="20"/>
                <w:szCs w:val="20"/>
              </w:rPr>
              <w:t>Long</w:t>
            </w:r>
            <w:r w:rsidR="00AC3118" w:rsidRPr="00C83507">
              <w:rPr>
                <w:rFonts w:ascii="Arial" w:hAnsi="Arial" w:cs="Arial"/>
                <w:color w:val="000000"/>
                <w:sz w:val="20"/>
                <w:szCs w:val="20"/>
              </w:rPr>
              <w:t>.</w:t>
            </w:r>
          </w:p>
          <w:p w:rsidR="00AC3118" w:rsidRPr="00C83507" w:rsidRDefault="00AC3118" w:rsidP="00250F8D">
            <w:pPr>
              <w:rPr>
                <w:rFonts w:ascii="Arial" w:hAnsi="Arial" w:cs="Arial"/>
                <w:color w:val="000000"/>
                <w:sz w:val="20"/>
                <w:szCs w:val="20"/>
              </w:rPr>
            </w:pPr>
          </w:p>
          <w:p w:rsidR="006C1FE2" w:rsidRPr="00C83507" w:rsidRDefault="006946FE" w:rsidP="00250F8D">
            <w:pPr>
              <w:rPr>
                <w:rFonts w:ascii="Arial" w:hAnsi="Arial" w:cs="Arial"/>
                <w:color w:val="000000"/>
                <w:sz w:val="20"/>
                <w:szCs w:val="20"/>
              </w:rPr>
            </w:pPr>
            <w:r w:rsidRPr="00C83507">
              <w:rPr>
                <w:rFonts w:ascii="Arial" w:hAnsi="Arial" w:cs="Arial"/>
                <w:color w:val="000000"/>
                <w:sz w:val="20"/>
                <w:szCs w:val="20"/>
              </w:rPr>
              <w:t xml:space="preserve">“Long” values are integers in the range -2,147,483,648 to 2,147,483,647. The following two commands </w:t>
            </w:r>
            <w:r w:rsidR="00175705" w:rsidRPr="00C83507">
              <w:rPr>
                <w:rFonts w:ascii="Arial" w:hAnsi="Arial" w:cs="Arial"/>
                <w:color w:val="000000"/>
                <w:sz w:val="20"/>
                <w:szCs w:val="20"/>
              </w:rPr>
              <w:t>s</w:t>
            </w:r>
            <w:r w:rsidRPr="00C83507">
              <w:rPr>
                <w:rFonts w:ascii="Arial" w:hAnsi="Arial" w:cs="Arial"/>
                <w:color w:val="000000"/>
                <w:sz w:val="20"/>
                <w:szCs w:val="20"/>
              </w:rPr>
              <w:t xml:space="preserve">how </w:t>
            </w:r>
            <w:r w:rsidR="00175705" w:rsidRPr="00C83507">
              <w:rPr>
                <w:rFonts w:ascii="Arial" w:hAnsi="Arial" w:cs="Arial"/>
                <w:color w:val="000000"/>
                <w:sz w:val="20"/>
                <w:szCs w:val="20"/>
              </w:rPr>
              <w:t>how you can</w:t>
            </w:r>
            <w:r w:rsidRPr="00C83507">
              <w:rPr>
                <w:rFonts w:ascii="Arial" w:hAnsi="Arial" w:cs="Arial"/>
                <w:color w:val="000000"/>
                <w:sz w:val="20"/>
                <w:szCs w:val="20"/>
              </w:rPr>
              <w:t xml:space="preserve"> convert a value to the long </w:t>
            </w:r>
            <w:r w:rsidR="00817AF4" w:rsidRPr="00C83507">
              <w:rPr>
                <w:rFonts w:ascii="Arial" w:hAnsi="Arial" w:cs="Arial"/>
                <w:color w:val="000000"/>
                <w:sz w:val="20"/>
                <w:szCs w:val="20"/>
              </w:rPr>
              <w:t>data type</w:t>
            </w:r>
            <w:r w:rsidRPr="00C83507">
              <w:rPr>
                <w:rFonts w:ascii="Arial" w:hAnsi="Arial" w:cs="Arial"/>
                <w:color w:val="000000"/>
                <w:sz w:val="20"/>
                <w:szCs w:val="20"/>
              </w:rPr>
              <w:t xml:space="preserve">. In command </w:t>
            </w:r>
            <w:r w:rsidR="00175705" w:rsidRPr="00C83507">
              <w:rPr>
                <w:rFonts w:ascii="Arial" w:hAnsi="Arial" w:cs="Arial"/>
                <w:color w:val="000000"/>
                <w:sz w:val="20"/>
                <w:szCs w:val="20"/>
              </w:rPr>
              <w:t>no. 1</w:t>
            </w:r>
            <w:r w:rsidRPr="00C83507">
              <w:rPr>
                <w:rFonts w:ascii="Arial" w:hAnsi="Arial" w:cs="Arial"/>
                <w:color w:val="000000"/>
                <w:sz w:val="20"/>
                <w:szCs w:val="20"/>
              </w:rPr>
              <w:t xml:space="preserve"> we assign a value to the variable $a</w:t>
            </w:r>
            <w:r w:rsidR="00175705" w:rsidRPr="00C83507">
              <w:rPr>
                <w:rFonts w:ascii="Arial" w:hAnsi="Arial" w:cs="Arial"/>
                <w:color w:val="000000"/>
                <w:sz w:val="20"/>
                <w:szCs w:val="20"/>
              </w:rPr>
              <w:t>;</w:t>
            </w:r>
            <w:r w:rsidRPr="00C83507">
              <w:rPr>
                <w:rFonts w:ascii="Arial" w:hAnsi="Arial" w:cs="Arial"/>
                <w:color w:val="000000"/>
                <w:sz w:val="20"/>
                <w:szCs w:val="20"/>
              </w:rPr>
              <w:t xml:space="preserve"> in command </w:t>
            </w:r>
            <w:r w:rsidR="00175705" w:rsidRPr="00C83507">
              <w:rPr>
                <w:rFonts w:ascii="Arial" w:hAnsi="Arial" w:cs="Arial"/>
                <w:color w:val="000000"/>
                <w:sz w:val="20"/>
                <w:szCs w:val="20"/>
              </w:rPr>
              <w:t>no. 2</w:t>
            </w:r>
            <w:r w:rsidRPr="00C83507">
              <w:rPr>
                <w:rFonts w:ascii="Arial" w:hAnsi="Arial" w:cs="Arial"/>
                <w:color w:val="000000"/>
                <w:sz w:val="20"/>
                <w:szCs w:val="20"/>
              </w:rPr>
              <w:t xml:space="preserve"> we </w:t>
            </w:r>
            <w:r w:rsidR="00175705" w:rsidRPr="00C83507">
              <w:rPr>
                <w:rFonts w:ascii="Arial" w:hAnsi="Arial" w:cs="Arial"/>
                <w:color w:val="000000"/>
                <w:sz w:val="20"/>
                <w:szCs w:val="20"/>
              </w:rPr>
              <w:t xml:space="preserve">then </w:t>
            </w:r>
            <w:r w:rsidRPr="00C83507">
              <w:rPr>
                <w:rFonts w:ascii="Arial" w:hAnsi="Arial" w:cs="Arial"/>
                <w:color w:val="000000"/>
                <w:sz w:val="20"/>
                <w:szCs w:val="20"/>
              </w:rPr>
              <w:t>convert $a to a long value:</w:t>
            </w:r>
          </w:p>
          <w:p w:rsidR="006C1FE2" w:rsidRPr="00C83507" w:rsidRDefault="006C1FE2" w:rsidP="00250F8D">
            <w:pPr>
              <w:rPr>
                <w:rFonts w:ascii="Arial" w:hAnsi="Arial" w:cs="Arial"/>
                <w:color w:val="000000"/>
                <w:sz w:val="20"/>
                <w:szCs w:val="20"/>
              </w:rPr>
            </w:pPr>
          </w:p>
          <w:p w:rsidR="00EE0C01" w:rsidRPr="00C83507" w:rsidRDefault="00C15D0E"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855885" w:rsidRPr="00C83507">
              <w:rPr>
                <w:rFonts w:ascii="Courier New" w:hAnsi="Courier New" w:cs="Courier New"/>
                <w:color w:val="000000"/>
                <w:sz w:val="20"/>
                <w:szCs w:val="20"/>
              </w:rPr>
              <w:t>"</w:t>
            </w:r>
            <w:r w:rsidRPr="00C83507">
              <w:rPr>
                <w:rFonts w:ascii="Courier New" w:hAnsi="Courier New" w:cs="Courier New"/>
                <w:color w:val="000000"/>
                <w:sz w:val="20"/>
                <w:szCs w:val="20"/>
              </w:rPr>
              <w:t>1</w:t>
            </w:r>
            <w:r w:rsidR="006946FE" w:rsidRPr="00C83507">
              <w:rPr>
                <w:rFonts w:ascii="Courier New" w:hAnsi="Courier New" w:cs="Courier New"/>
                <w:color w:val="000000"/>
                <w:sz w:val="20"/>
                <w:szCs w:val="20"/>
              </w:rPr>
              <w:t>23456789</w:t>
            </w:r>
            <w:r w:rsidRPr="00C83507">
              <w:rPr>
                <w:rFonts w:ascii="Courier New" w:hAnsi="Courier New" w:cs="Courier New"/>
                <w:color w:val="000000"/>
                <w:sz w:val="20"/>
                <w:szCs w:val="20"/>
              </w:rPr>
              <w:t>.45</w:t>
            </w:r>
            <w:r w:rsidR="00855885" w:rsidRPr="00C83507">
              <w:rPr>
                <w:rFonts w:ascii="Courier New" w:hAnsi="Courier New" w:cs="Courier New"/>
                <w:color w:val="000000"/>
                <w:sz w:val="20"/>
                <w:szCs w:val="20"/>
              </w:rPr>
              <w:t>"</w:t>
            </w:r>
          </w:p>
          <w:p w:rsidR="00250F8D" w:rsidRPr="00C83507" w:rsidRDefault="00C15D0E" w:rsidP="00250F8D">
            <w:pPr>
              <w:rPr>
                <w:rFonts w:ascii="Courier New" w:hAnsi="Courier New" w:cs="Courier New"/>
                <w:color w:val="000000"/>
                <w:sz w:val="20"/>
                <w:szCs w:val="20"/>
              </w:rPr>
            </w:pPr>
            <w:r w:rsidRPr="00C83507">
              <w:rPr>
                <w:rFonts w:ascii="Courier New" w:hAnsi="Courier New" w:cs="Courier New"/>
                <w:color w:val="000000"/>
                <w:sz w:val="20"/>
                <w:szCs w:val="20"/>
              </w:rPr>
              <w:t>$a = [long] $a</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FD7D55" w:rsidRPr="00C83507" w:rsidRDefault="00FD7D55" w:rsidP="00FD7D55">
            <w:pPr>
              <w:rPr>
                <w:rFonts w:ascii="Arial" w:hAnsi="Arial" w:cs="Arial"/>
                <w:color w:val="000000"/>
                <w:sz w:val="20"/>
                <w:szCs w:val="20"/>
              </w:rPr>
            </w:pPr>
          </w:p>
          <w:p w:rsidR="006946FE" w:rsidRPr="00C83507" w:rsidRDefault="006946FE" w:rsidP="00FD7D55">
            <w:pPr>
              <w:rPr>
                <w:rFonts w:ascii="Courier New" w:hAnsi="Courier New" w:cs="Courier New"/>
                <w:color w:val="000000"/>
                <w:sz w:val="20"/>
                <w:szCs w:val="20"/>
              </w:rPr>
            </w:pPr>
            <w:r w:rsidRPr="00C83507">
              <w:rPr>
                <w:rFonts w:ascii="Courier New" w:hAnsi="Courier New" w:cs="Courier New"/>
                <w:color w:val="000000"/>
                <w:sz w:val="20"/>
                <w:szCs w:val="20"/>
              </w:rPr>
              <w:t>123456789</w:t>
            </w:r>
          </w:p>
          <w:p w:rsidR="006946FE" w:rsidRPr="00C83507" w:rsidRDefault="006946FE" w:rsidP="00FD7D55">
            <w:pPr>
              <w:rPr>
                <w:rFonts w:ascii="Arial" w:hAnsi="Arial" w:cs="Arial"/>
                <w:color w:val="000000"/>
                <w:sz w:val="20"/>
                <w:szCs w:val="20"/>
              </w:rPr>
            </w:pPr>
          </w:p>
          <w:p w:rsidR="006946FE" w:rsidRPr="00C83507" w:rsidRDefault="006946FE" w:rsidP="00FD7D55">
            <w:pPr>
              <w:rPr>
                <w:rFonts w:ascii="Arial" w:hAnsi="Arial" w:cs="Arial"/>
                <w:color w:val="000000"/>
                <w:sz w:val="20"/>
                <w:szCs w:val="20"/>
              </w:rPr>
            </w:pPr>
            <w:r w:rsidRPr="00C83507">
              <w:rPr>
                <w:rFonts w:ascii="Arial" w:hAnsi="Arial" w:cs="Arial"/>
                <w:b/>
                <w:color w:val="000000"/>
                <w:sz w:val="20"/>
                <w:szCs w:val="20"/>
              </w:rPr>
              <w:t>Note</w:t>
            </w:r>
            <w:r w:rsidRPr="00C83507">
              <w:rPr>
                <w:rFonts w:ascii="Arial" w:hAnsi="Arial" w:cs="Arial"/>
                <w:color w:val="000000"/>
                <w:sz w:val="20"/>
                <w:szCs w:val="20"/>
              </w:rPr>
              <w:t xml:space="preserve">. What happened to the .45 on the end of our original value? Well, remember, long values must be </w:t>
            </w:r>
            <w:r w:rsidRPr="00C83507">
              <w:rPr>
                <w:rFonts w:ascii="Arial" w:hAnsi="Arial" w:cs="Arial"/>
                <w:i/>
                <w:color w:val="000000"/>
                <w:sz w:val="20"/>
                <w:szCs w:val="20"/>
              </w:rPr>
              <w:t>integers</w:t>
            </w:r>
            <w:r w:rsidRPr="00C83507">
              <w:rPr>
                <w:rFonts w:ascii="Arial" w:hAnsi="Arial" w:cs="Arial"/>
                <w:color w:val="000000"/>
                <w:sz w:val="20"/>
                <w:szCs w:val="20"/>
              </w:rPr>
              <w:t xml:space="preserve">. Therefore Windows PowerShell rounds a value to the nearest whole number when converting that value to the long </w:t>
            </w:r>
            <w:r w:rsidR="00817AF4" w:rsidRPr="00C83507">
              <w:rPr>
                <w:rFonts w:ascii="Arial" w:hAnsi="Arial" w:cs="Arial"/>
                <w:color w:val="000000"/>
                <w:sz w:val="20"/>
                <w:szCs w:val="20"/>
              </w:rPr>
              <w:t>data type</w:t>
            </w:r>
            <w:r w:rsidRPr="00C83507">
              <w:rPr>
                <w:rFonts w:ascii="Arial" w:hAnsi="Arial" w:cs="Arial"/>
                <w:color w:val="000000"/>
                <w:sz w:val="20"/>
                <w:szCs w:val="20"/>
              </w:rPr>
              <w:t>.</w:t>
            </w:r>
          </w:p>
          <w:p w:rsidR="00C15D0E" w:rsidRPr="00C83507" w:rsidRDefault="00C15D0E" w:rsidP="00250F8D">
            <w:pPr>
              <w:rPr>
                <w:rFonts w:ascii="Arial" w:hAnsi="Arial" w:cs="Arial"/>
                <w:color w:val="000000"/>
                <w:sz w:val="20"/>
                <w:szCs w:val="20"/>
              </w:rPr>
            </w:pPr>
          </w:p>
        </w:tc>
      </w:tr>
      <w:tr w:rsidR="00250F8D" w:rsidRPr="00C83507" w:rsidTr="00DE10CB">
        <w:tc>
          <w:tcPr>
            <w:tcW w:w="2538" w:type="dxa"/>
            <w:tcBorders>
              <w:bottom w:val="single" w:sz="4" w:space="0" w:color="auto"/>
            </w:tcBorders>
          </w:tcPr>
          <w:p w:rsidR="00250F8D" w:rsidRPr="00C83507" w:rsidRDefault="00250F8D" w:rsidP="00250F8D">
            <w:pPr>
              <w:rPr>
                <w:rFonts w:ascii="Arial" w:hAnsi="Arial" w:cs="Arial"/>
                <w:color w:val="000000"/>
                <w:sz w:val="20"/>
                <w:szCs w:val="20"/>
              </w:rPr>
            </w:pPr>
            <w:smartTag w:uri="urn:schemas-microsoft-com:office:smarttags" w:element="place">
              <w:r w:rsidRPr="00C83507">
                <w:rPr>
                  <w:rFonts w:ascii="Arial" w:hAnsi="Arial" w:cs="Arial"/>
                  <w:color w:val="000000"/>
                  <w:sz w:val="20"/>
                  <w:szCs w:val="20"/>
                </w:rPr>
                <w:t>Cos</w:t>
              </w:r>
            </w:smartTag>
          </w:p>
        </w:tc>
        <w:tc>
          <w:tcPr>
            <w:tcW w:w="6318" w:type="dxa"/>
            <w:tcBorders>
              <w:bottom w:val="single" w:sz="4" w:space="0" w:color="auto"/>
            </w:tcBorders>
          </w:tcPr>
          <w:p w:rsidR="002231C4" w:rsidRPr="00C83507" w:rsidRDefault="000C6DFA"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2231C4" w:rsidRPr="00C83507">
              <w:rPr>
                <w:rFonts w:ascii="Arial" w:hAnsi="Arial" w:cs="Arial"/>
                <w:color w:val="000000"/>
                <w:sz w:val="20"/>
                <w:szCs w:val="20"/>
              </w:rPr>
              <w:t xml:space="preserve">Returns the cosine of an angle. </w:t>
            </w:r>
          </w:p>
          <w:p w:rsidR="002231C4" w:rsidRPr="00C83507" w:rsidRDefault="002231C4" w:rsidP="00250F8D">
            <w:pPr>
              <w:rPr>
                <w:rFonts w:ascii="Arial" w:hAnsi="Arial" w:cs="Arial"/>
                <w:color w:val="000000"/>
                <w:sz w:val="20"/>
                <w:szCs w:val="20"/>
              </w:rPr>
            </w:pPr>
          </w:p>
          <w:p w:rsidR="003C3B08" w:rsidRPr="00C83507" w:rsidRDefault="00C7704D" w:rsidP="00250F8D">
            <w:pPr>
              <w:rPr>
                <w:rFonts w:ascii="Arial" w:hAnsi="Arial" w:cs="Arial"/>
                <w:color w:val="000000"/>
                <w:sz w:val="20"/>
                <w:szCs w:val="20"/>
              </w:rPr>
            </w:pPr>
            <w:r w:rsidRPr="00C83507">
              <w:rPr>
                <w:rFonts w:ascii="Arial" w:hAnsi="Arial" w:cs="Arial"/>
                <w:color w:val="000000"/>
                <w:sz w:val="20"/>
                <w:szCs w:val="20"/>
              </w:rPr>
              <w:t xml:space="preserve">Yes, we know: in a million years you'll never </w:t>
            </w:r>
            <w:r w:rsidRPr="00C83507">
              <w:rPr>
                <w:rFonts w:ascii="Arial" w:hAnsi="Arial" w:cs="Arial"/>
                <w:i/>
                <w:color w:val="000000"/>
                <w:sz w:val="20"/>
                <w:szCs w:val="20"/>
              </w:rPr>
              <w:t>once</w:t>
            </w:r>
            <w:r w:rsidRPr="00C83507">
              <w:rPr>
                <w:rFonts w:ascii="Arial" w:hAnsi="Arial" w:cs="Arial"/>
                <w:color w:val="000000"/>
                <w:sz w:val="20"/>
                <w:szCs w:val="20"/>
              </w:rPr>
              <w:t xml:space="preserve"> have to calculate the cosine of an angle in one of your scripts. Still, better safe than sorry, right? In Window</w:t>
            </w:r>
            <w:r w:rsidR="00175705" w:rsidRPr="00C83507">
              <w:rPr>
                <w:rFonts w:ascii="Arial" w:hAnsi="Arial" w:cs="Arial"/>
                <w:color w:val="000000"/>
                <w:sz w:val="20"/>
                <w:szCs w:val="20"/>
              </w:rPr>
              <w:t>s</w:t>
            </w:r>
            <w:r w:rsidRPr="00C83507">
              <w:rPr>
                <w:rFonts w:ascii="Arial" w:hAnsi="Arial" w:cs="Arial"/>
                <w:color w:val="000000"/>
                <w:sz w:val="20"/>
                <w:szCs w:val="20"/>
              </w:rPr>
              <w:t xml:space="preserve"> PowerShell you can determine the cosine of an angle using the System.Math class and the </w:t>
            </w:r>
            <w:smartTag w:uri="urn:schemas-microsoft-com:office:smarttags" w:element="place">
              <w:r w:rsidRPr="00C83507">
                <w:rPr>
                  <w:rFonts w:ascii="Arial" w:hAnsi="Arial" w:cs="Arial"/>
                  <w:b/>
                  <w:color w:val="000000"/>
                  <w:sz w:val="20"/>
                  <w:szCs w:val="20"/>
                </w:rPr>
                <w:t>Cos</w:t>
              </w:r>
            </w:smartTag>
            <w:r w:rsidRPr="00C83507">
              <w:rPr>
                <w:rFonts w:ascii="Arial" w:hAnsi="Arial" w:cs="Arial"/>
                <w:color w:val="000000"/>
                <w:sz w:val="20"/>
                <w:szCs w:val="20"/>
              </w:rPr>
              <w:t xml:space="preserve"> method. This sample command returns </w:t>
            </w:r>
            <w:r w:rsidR="00D06AA5" w:rsidRPr="00C83507">
              <w:rPr>
                <w:rFonts w:ascii="Arial" w:hAnsi="Arial" w:cs="Arial"/>
                <w:color w:val="000000"/>
                <w:sz w:val="20"/>
                <w:szCs w:val="20"/>
              </w:rPr>
              <w:t>the cosine of a 45-degree angle and then stores the value in a variable named $a:</w:t>
            </w:r>
          </w:p>
          <w:p w:rsidR="003C3B08" w:rsidRPr="00C83507" w:rsidRDefault="003C3B08" w:rsidP="00250F8D">
            <w:pPr>
              <w:rPr>
                <w:rFonts w:ascii="Arial" w:hAnsi="Arial" w:cs="Arial"/>
                <w:color w:val="000000"/>
                <w:sz w:val="20"/>
                <w:szCs w:val="20"/>
              </w:rPr>
            </w:pPr>
          </w:p>
          <w:p w:rsidR="00250F8D" w:rsidRPr="00C83507" w:rsidRDefault="00C7704D" w:rsidP="00250F8D">
            <w:pPr>
              <w:rPr>
                <w:rFonts w:ascii="Courier New" w:hAnsi="Courier New" w:cs="Courier New"/>
                <w:color w:val="000000"/>
                <w:sz w:val="20"/>
                <w:szCs w:val="20"/>
                <w:lang w:val="fr-FR"/>
              </w:rPr>
            </w:pPr>
            <w:r w:rsidRPr="00C83507">
              <w:rPr>
                <w:rFonts w:ascii="Courier New" w:hAnsi="Courier New" w:cs="Courier New"/>
                <w:color w:val="000000"/>
                <w:sz w:val="20"/>
                <w:szCs w:val="20"/>
                <w:lang w:val="fr-FR"/>
              </w:rPr>
              <w:t xml:space="preserve">$a = </w:t>
            </w:r>
            <w:r w:rsidR="00386876" w:rsidRPr="00C83507">
              <w:rPr>
                <w:rFonts w:ascii="Courier New" w:hAnsi="Courier New" w:cs="Courier New"/>
                <w:color w:val="000000"/>
                <w:sz w:val="20"/>
                <w:szCs w:val="20"/>
                <w:lang w:val="fr-FR"/>
              </w:rPr>
              <w:t>[math]</w:t>
            </w:r>
            <w:proofErr w:type="gramStart"/>
            <w:r w:rsidR="00386876" w:rsidRPr="00C83507">
              <w:rPr>
                <w:rFonts w:ascii="Courier New" w:hAnsi="Courier New" w:cs="Courier New"/>
                <w:color w:val="000000"/>
                <w:sz w:val="20"/>
                <w:szCs w:val="20"/>
                <w:lang w:val="fr-FR"/>
              </w:rPr>
              <w:t>::cos</w:t>
            </w:r>
            <w:proofErr w:type="gramEnd"/>
            <w:r w:rsidR="00386876" w:rsidRPr="00C83507">
              <w:rPr>
                <w:rFonts w:ascii="Courier New" w:hAnsi="Courier New" w:cs="Courier New"/>
                <w:color w:val="000000"/>
                <w:sz w:val="20"/>
                <w:szCs w:val="20"/>
                <w:lang w:val="fr-FR"/>
              </w:rPr>
              <w:t>(45)</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FD7D55" w:rsidRPr="00C83507" w:rsidRDefault="00FD7D55" w:rsidP="00FD7D55">
            <w:pPr>
              <w:rPr>
                <w:rFonts w:ascii="Arial" w:hAnsi="Arial" w:cs="Arial"/>
                <w:color w:val="000000"/>
                <w:sz w:val="20"/>
                <w:szCs w:val="20"/>
              </w:rPr>
            </w:pPr>
          </w:p>
          <w:p w:rsidR="00D06AA5" w:rsidRPr="00C83507" w:rsidRDefault="00D06AA5" w:rsidP="00FD7D55">
            <w:pPr>
              <w:rPr>
                <w:rFonts w:ascii="Courier New" w:hAnsi="Courier New" w:cs="Courier New"/>
                <w:color w:val="000000"/>
                <w:sz w:val="20"/>
                <w:szCs w:val="20"/>
              </w:rPr>
            </w:pPr>
            <w:r w:rsidRPr="00C83507">
              <w:rPr>
                <w:rFonts w:ascii="Courier New" w:hAnsi="Courier New" w:cs="Courier New"/>
                <w:color w:val="000000"/>
                <w:sz w:val="20"/>
                <w:szCs w:val="20"/>
              </w:rPr>
              <w:t>0.52532198881773</w:t>
            </w:r>
          </w:p>
          <w:p w:rsidR="00386876" w:rsidRPr="00C83507" w:rsidRDefault="00386876" w:rsidP="00250F8D">
            <w:pPr>
              <w:rPr>
                <w:rFonts w:ascii="Arial" w:hAnsi="Arial" w:cs="Arial"/>
                <w:color w:val="000000"/>
                <w:sz w:val="20"/>
                <w:szCs w:val="20"/>
              </w:rPr>
            </w:pPr>
          </w:p>
        </w:tc>
      </w:tr>
      <w:tr w:rsidR="00250F8D" w:rsidRPr="00C83507" w:rsidTr="0085020F">
        <w:tc>
          <w:tcPr>
            <w:tcW w:w="2538" w:type="dxa"/>
            <w:tcBorders>
              <w:bottom w:val="single" w:sz="4" w:space="0" w:color="auto"/>
            </w:tcBorders>
            <w:shd w:val="clear" w:color="auto" w:fill="auto"/>
          </w:tcPr>
          <w:p w:rsidR="00250F8D" w:rsidRPr="00C83507" w:rsidRDefault="00250F8D" w:rsidP="00250F8D">
            <w:pPr>
              <w:rPr>
                <w:rFonts w:ascii="Arial" w:hAnsi="Arial" w:cs="Arial"/>
                <w:color w:val="000000"/>
                <w:sz w:val="20"/>
                <w:szCs w:val="20"/>
                <w:lang w:val="fr-FR"/>
              </w:rPr>
            </w:pPr>
            <w:r w:rsidRPr="00C83507">
              <w:rPr>
                <w:rFonts w:ascii="Arial" w:hAnsi="Arial" w:cs="Arial"/>
                <w:color w:val="000000"/>
                <w:sz w:val="20"/>
                <w:szCs w:val="20"/>
                <w:lang w:val="fr-FR"/>
              </w:rPr>
              <w:t>CreateObject</w:t>
            </w:r>
          </w:p>
        </w:tc>
        <w:tc>
          <w:tcPr>
            <w:tcW w:w="6318" w:type="dxa"/>
            <w:tcBorders>
              <w:bottom w:val="single" w:sz="4" w:space="0" w:color="auto"/>
            </w:tcBorders>
            <w:shd w:val="clear" w:color="auto" w:fill="auto"/>
          </w:tcPr>
          <w:p w:rsidR="002231C4" w:rsidRPr="00C83507" w:rsidRDefault="000C6DFA" w:rsidP="002231C4">
            <w:pPr>
              <w:rPr>
                <w:rFonts w:ascii="Arial" w:hAnsi="Arial" w:cs="Arial"/>
                <w:color w:val="000000"/>
                <w:sz w:val="20"/>
                <w:szCs w:val="20"/>
              </w:rPr>
            </w:pPr>
            <w:r w:rsidRPr="00C83507">
              <w:rPr>
                <w:rFonts w:ascii="Arial" w:hAnsi="Arial" w:cs="Arial"/>
                <w:b/>
                <w:color w:val="000000"/>
                <w:sz w:val="20"/>
                <w:szCs w:val="20"/>
              </w:rPr>
              <w:t xml:space="preserve">Definition: </w:t>
            </w:r>
            <w:r w:rsidR="002231C4" w:rsidRPr="00C83507">
              <w:rPr>
                <w:rFonts w:ascii="Arial" w:hAnsi="Arial" w:cs="Arial"/>
                <w:color w:val="000000"/>
                <w:sz w:val="20"/>
                <w:szCs w:val="20"/>
              </w:rPr>
              <w:t>Creates and returns a reference to an Automation object.</w:t>
            </w:r>
          </w:p>
          <w:p w:rsidR="002231C4" w:rsidRPr="00C83507" w:rsidRDefault="002231C4" w:rsidP="00250F8D">
            <w:pPr>
              <w:rPr>
                <w:rFonts w:ascii="Arial" w:hAnsi="Arial" w:cs="Arial"/>
                <w:color w:val="000000"/>
                <w:sz w:val="20"/>
                <w:szCs w:val="20"/>
              </w:rPr>
            </w:pPr>
          </w:p>
          <w:p w:rsidR="00175705" w:rsidRPr="00C83507" w:rsidRDefault="00DE10CB" w:rsidP="00250F8D">
            <w:pPr>
              <w:rPr>
                <w:rFonts w:ascii="Arial" w:hAnsi="Arial" w:cs="Arial"/>
                <w:color w:val="000000"/>
                <w:sz w:val="20"/>
                <w:szCs w:val="20"/>
              </w:rPr>
            </w:pPr>
            <w:r w:rsidRPr="00C83507">
              <w:rPr>
                <w:rFonts w:ascii="Arial" w:hAnsi="Arial" w:cs="Arial"/>
                <w:color w:val="000000"/>
                <w:sz w:val="20"/>
                <w:szCs w:val="20"/>
              </w:rPr>
              <w:t xml:space="preserve">In Windows PowerShell you create new COM objects by using the </w:t>
            </w:r>
            <w:r w:rsidRPr="00C83507">
              <w:rPr>
                <w:rFonts w:ascii="Arial" w:hAnsi="Arial" w:cs="Arial"/>
                <w:b/>
                <w:color w:val="000000"/>
                <w:sz w:val="20"/>
                <w:szCs w:val="20"/>
              </w:rPr>
              <w:t>New-Object</w:t>
            </w:r>
            <w:r w:rsidRPr="00C83507">
              <w:rPr>
                <w:rFonts w:ascii="Arial" w:hAnsi="Arial" w:cs="Arial"/>
                <w:color w:val="000000"/>
                <w:sz w:val="20"/>
                <w:szCs w:val="20"/>
              </w:rPr>
              <w:t xml:space="preserve"> Cmdlet. To do so call New-Object, passing the </w:t>
            </w:r>
            <w:r w:rsidR="00175705" w:rsidRPr="00C83507">
              <w:rPr>
                <w:rFonts w:ascii="Arial" w:hAnsi="Arial" w:cs="Arial"/>
                <w:color w:val="000000"/>
                <w:sz w:val="20"/>
                <w:szCs w:val="20"/>
              </w:rPr>
              <w:t xml:space="preserve">Cmdlet the </w:t>
            </w:r>
            <w:r w:rsidRPr="00C83507">
              <w:rPr>
                <w:rFonts w:ascii="Arial" w:hAnsi="Arial" w:cs="Arial"/>
                <w:b/>
                <w:color w:val="000000"/>
                <w:sz w:val="20"/>
                <w:szCs w:val="20"/>
              </w:rPr>
              <w:t>–comobject</w:t>
            </w:r>
            <w:r w:rsidRPr="00C83507">
              <w:rPr>
                <w:rFonts w:ascii="Arial" w:hAnsi="Arial" w:cs="Arial"/>
                <w:color w:val="000000"/>
                <w:sz w:val="20"/>
                <w:szCs w:val="20"/>
              </w:rPr>
              <w:t xml:space="preserve"> parameter</w:t>
            </w:r>
            <w:r w:rsidR="00175705" w:rsidRPr="00C83507">
              <w:rPr>
                <w:rFonts w:ascii="Arial" w:hAnsi="Arial" w:cs="Arial"/>
                <w:color w:val="000000"/>
                <w:sz w:val="20"/>
                <w:szCs w:val="20"/>
              </w:rPr>
              <w:t>, which</w:t>
            </w:r>
            <w:r w:rsidRPr="00C83507">
              <w:rPr>
                <w:rFonts w:ascii="Arial" w:hAnsi="Arial" w:cs="Arial"/>
                <w:color w:val="000000"/>
                <w:sz w:val="20"/>
                <w:szCs w:val="20"/>
              </w:rPr>
              <w:t xml:space="preserve"> tells Windows PowerShell to create a new COM object rather than, say, </w:t>
            </w:r>
            <w:proofErr w:type="gramStart"/>
            <w:r w:rsidRPr="00C83507">
              <w:rPr>
                <w:rFonts w:ascii="Arial" w:hAnsi="Arial" w:cs="Arial"/>
                <w:color w:val="000000"/>
                <w:sz w:val="20"/>
                <w:szCs w:val="20"/>
              </w:rPr>
              <w:t>a new .NET Framework object</w:t>
            </w:r>
            <w:proofErr w:type="gramEnd"/>
            <w:r w:rsidR="00175705" w:rsidRPr="00C83507">
              <w:rPr>
                <w:rFonts w:ascii="Arial" w:hAnsi="Arial" w:cs="Arial"/>
                <w:color w:val="000000"/>
                <w:sz w:val="20"/>
                <w:szCs w:val="20"/>
              </w:rPr>
              <w:t>. The –comobject parameter is then f</w:t>
            </w:r>
            <w:r w:rsidRPr="00C83507">
              <w:rPr>
                <w:rFonts w:ascii="Arial" w:hAnsi="Arial" w:cs="Arial"/>
                <w:color w:val="000000"/>
                <w:sz w:val="20"/>
                <w:szCs w:val="20"/>
              </w:rPr>
              <w:t xml:space="preserve">ollowed by the ProgID of the COM object. </w:t>
            </w:r>
          </w:p>
          <w:p w:rsidR="00175705" w:rsidRPr="00C83507" w:rsidRDefault="00175705" w:rsidP="00250F8D">
            <w:pPr>
              <w:rPr>
                <w:rFonts w:ascii="Arial" w:hAnsi="Arial" w:cs="Arial"/>
                <w:color w:val="000000"/>
                <w:sz w:val="20"/>
                <w:szCs w:val="20"/>
              </w:rPr>
            </w:pPr>
          </w:p>
          <w:p w:rsidR="00DE10CB" w:rsidRPr="00C83507" w:rsidRDefault="00DE10CB" w:rsidP="00250F8D">
            <w:pPr>
              <w:rPr>
                <w:rFonts w:ascii="Arial" w:hAnsi="Arial" w:cs="Arial"/>
                <w:color w:val="000000"/>
                <w:sz w:val="20"/>
                <w:szCs w:val="20"/>
              </w:rPr>
            </w:pPr>
            <w:r w:rsidRPr="00C83507">
              <w:rPr>
                <w:rFonts w:ascii="Arial" w:hAnsi="Arial" w:cs="Arial"/>
                <w:color w:val="000000"/>
                <w:sz w:val="20"/>
                <w:szCs w:val="20"/>
              </w:rPr>
              <w:t>For example, the following two commands create an instance of Microsoft Excel and then, just to prove that the</w:t>
            </w:r>
            <w:r w:rsidR="0067317F">
              <w:rPr>
                <w:rFonts w:ascii="Arial" w:hAnsi="Arial" w:cs="Arial"/>
                <w:color w:val="000000"/>
                <w:sz w:val="20"/>
                <w:szCs w:val="20"/>
              </w:rPr>
              <w:t xml:space="preserve"> first command</w:t>
            </w:r>
            <w:r w:rsidRPr="00C83507">
              <w:rPr>
                <w:rFonts w:ascii="Arial" w:hAnsi="Arial" w:cs="Arial"/>
                <w:color w:val="000000"/>
                <w:sz w:val="20"/>
                <w:szCs w:val="20"/>
              </w:rPr>
              <w:t xml:space="preserve"> </w:t>
            </w:r>
            <w:r w:rsidRPr="00C83507">
              <w:rPr>
                <w:rFonts w:ascii="Arial" w:hAnsi="Arial" w:cs="Arial"/>
                <w:i/>
                <w:color w:val="000000"/>
                <w:sz w:val="20"/>
                <w:szCs w:val="20"/>
              </w:rPr>
              <w:t>did</w:t>
            </w:r>
            <w:r w:rsidRPr="00C83507">
              <w:rPr>
                <w:rFonts w:ascii="Arial" w:hAnsi="Arial" w:cs="Arial"/>
                <w:color w:val="000000"/>
                <w:sz w:val="20"/>
                <w:szCs w:val="20"/>
              </w:rPr>
              <w:t xml:space="preserve"> create an instance of Excel, </w:t>
            </w:r>
            <w:r w:rsidR="0067317F">
              <w:rPr>
                <w:rFonts w:ascii="Arial" w:hAnsi="Arial" w:cs="Arial"/>
                <w:color w:val="000000"/>
                <w:sz w:val="20"/>
                <w:szCs w:val="20"/>
              </w:rPr>
              <w:t xml:space="preserve">the second command </w:t>
            </w:r>
            <w:r w:rsidRPr="00C83507">
              <w:rPr>
                <w:rFonts w:ascii="Arial" w:hAnsi="Arial" w:cs="Arial"/>
                <w:color w:val="000000"/>
                <w:sz w:val="20"/>
                <w:szCs w:val="20"/>
              </w:rPr>
              <w:t>make</w:t>
            </w:r>
            <w:r w:rsidR="0067317F">
              <w:rPr>
                <w:rFonts w:ascii="Arial" w:hAnsi="Arial" w:cs="Arial"/>
                <w:color w:val="000000"/>
                <w:sz w:val="20"/>
                <w:szCs w:val="20"/>
              </w:rPr>
              <w:t>s</w:t>
            </w:r>
            <w:r w:rsidRPr="00C83507">
              <w:rPr>
                <w:rFonts w:ascii="Arial" w:hAnsi="Arial" w:cs="Arial"/>
                <w:color w:val="000000"/>
                <w:sz w:val="20"/>
                <w:szCs w:val="20"/>
              </w:rPr>
              <w:t xml:space="preserve"> the application visible onscreen:</w:t>
            </w:r>
          </w:p>
          <w:p w:rsidR="00DE10CB" w:rsidRPr="00C83507" w:rsidRDefault="00DE10CB" w:rsidP="00250F8D">
            <w:pPr>
              <w:rPr>
                <w:rFonts w:ascii="Arial" w:hAnsi="Arial" w:cs="Arial"/>
                <w:color w:val="000000"/>
                <w:sz w:val="20"/>
                <w:szCs w:val="20"/>
              </w:rPr>
            </w:pPr>
          </w:p>
          <w:p w:rsidR="00250F8D" w:rsidRPr="00C83507" w:rsidRDefault="00226854" w:rsidP="00250F8D">
            <w:pPr>
              <w:rPr>
                <w:rFonts w:ascii="Courier New" w:hAnsi="Courier New" w:cs="Courier New"/>
                <w:color w:val="000000"/>
                <w:sz w:val="20"/>
                <w:szCs w:val="20"/>
              </w:rPr>
            </w:pPr>
            <w:r w:rsidRPr="00C83507">
              <w:rPr>
                <w:rFonts w:ascii="Courier New" w:hAnsi="Courier New" w:cs="Courier New"/>
                <w:color w:val="000000"/>
                <w:sz w:val="20"/>
                <w:szCs w:val="20"/>
              </w:rPr>
              <w:t>$a = new-object -comobject Excel.Application</w:t>
            </w:r>
          </w:p>
          <w:p w:rsidR="00226854" w:rsidRPr="00C83507" w:rsidRDefault="00855885" w:rsidP="00250F8D">
            <w:pPr>
              <w:rPr>
                <w:rFonts w:ascii="Arial" w:hAnsi="Arial" w:cs="Arial"/>
                <w:color w:val="000000"/>
                <w:sz w:val="20"/>
                <w:szCs w:val="20"/>
              </w:rPr>
            </w:pPr>
            <w:r w:rsidRPr="00C83507">
              <w:rPr>
                <w:rFonts w:ascii="Courier New" w:hAnsi="Courier New" w:cs="Courier New"/>
                <w:color w:val="000000"/>
                <w:sz w:val="20"/>
                <w:szCs w:val="20"/>
              </w:rPr>
              <w:t>$a.visible = $T</w:t>
            </w:r>
            <w:r w:rsidR="00226854" w:rsidRPr="00C83507">
              <w:rPr>
                <w:rFonts w:ascii="Courier New" w:hAnsi="Courier New" w:cs="Courier New"/>
                <w:color w:val="000000"/>
                <w:sz w:val="20"/>
                <w:szCs w:val="20"/>
              </w:rPr>
              <w:t>rue</w:t>
            </w:r>
          </w:p>
          <w:p w:rsidR="00226854" w:rsidRPr="00C83507" w:rsidRDefault="00226854" w:rsidP="00DE10CB">
            <w:pPr>
              <w:rPr>
                <w:rFonts w:ascii="Arial" w:hAnsi="Arial" w:cs="Arial"/>
                <w:color w:val="000000"/>
                <w:sz w:val="20"/>
                <w:szCs w:val="20"/>
              </w:rPr>
            </w:pPr>
          </w:p>
          <w:p w:rsidR="005D4151" w:rsidRPr="00C83507" w:rsidRDefault="005D4151" w:rsidP="00DE10CB">
            <w:pPr>
              <w:rPr>
                <w:rFonts w:ascii="Arial" w:hAnsi="Arial" w:cs="Arial"/>
                <w:color w:val="000000"/>
                <w:sz w:val="20"/>
                <w:szCs w:val="20"/>
              </w:rPr>
            </w:pPr>
            <w:r w:rsidRPr="00C83507">
              <w:rPr>
                <w:rFonts w:ascii="Arial" w:hAnsi="Arial" w:cs="Arial"/>
                <w:color w:val="000000"/>
                <w:sz w:val="20"/>
                <w:szCs w:val="20"/>
              </w:rPr>
              <w:t xml:space="preserve">Incidentally, when using the New-Object Cmdlet you might want to add the </w:t>
            </w:r>
            <w:r w:rsidRPr="00C83507">
              <w:rPr>
                <w:rFonts w:ascii="Arial" w:hAnsi="Arial" w:cs="Arial"/>
                <w:b/>
                <w:color w:val="000000"/>
                <w:sz w:val="20"/>
                <w:szCs w:val="20"/>
              </w:rPr>
              <w:t>–strict</w:t>
            </w:r>
            <w:r w:rsidRPr="00C83507">
              <w:rPr>
                <w:rFonts w:ascii="Arial" w:hAnsi="Arial" w:cs="Arial"/>
                <w:color w:val="000000"/>
                <w:sz w:val="20"/>
                <w:szCs w:val="20"/>
              </w:rPr>
              <w:t xml:space="preserve"> parameter, like so:</w:t>
            </w:r>
          </w:p>
          <w:p w:rsidR="005D4151" w:rsidRPr="00C83507" w:rsidRDefault="005D4151" w:rsidP="00DE10CB">
            <w:pPr>
              <w:rPr>
                <w:rFonts w:ascii="Arial" w:hAnsi="Arial" w:cs="Arial"/>
                <w:color w:val="000000"/>
                <w:sz w:val="20"/>
                <w:szCs w:val="20"/>
              </w:rPr>
            </w:pPr>
          </w:p>
          <w:p w:rsidR="005D4151" w:rsidRPr="00C83507" w:rsidRDefault="005D4151" w:rsidP="00DE10CB">
            <w:pPr>
              <w:rPr>
                <w:rFonts w:ascii="Courier New" w:hAnsi="Courier New" w:cs="Courier New"/>
                <w:color w:val="000000"/>
                <w:sz w:val="20"/>
                <w:szCs w:val="20"/>
              </w:rPr>
            </w:pPr>
            <w:r w:rsidRPr="00C83507">
              <w:rPr>
                <w:rFonts w:ascii="Courier New" w:hAnsi="Courier New" w:cs="Courier New"/>
                <w:color w:val="000000"/>
                <w:sz w:val="20"/>
                <w:szCs w:val="20"/>
              </w:rPr>
              <w:t>$a = new-object -comobject Excel.Application -strict</w:t>
            </w:r>
          </w:p>
          <w:p w:rsidR="005D4151" w:rsidRPr="00C83507" w:rsidRDefault="005D4151" w:rsidP="00DE10CB">
            <w:pPr>
              <w:rPr>
                <w:rFonts w:ascii="Arial" w:hAnsi="Arial" w:cs="Arial"/>
                <w:color w:val="000000"/>
                <w:sz w:val="20"/>
                <w:szCs w:val="20"/>
              </w:rPr>
            </w:pPr>
          </w:p>
          <w:p w:rsidR="005D4151" w:rsidRPr="00C83507" w:rsidRDefault="005D4151" w:rsidP="00DE10CB">
            <w:pPr>
              <w:rPr>
                <w:rFonts w:ascii="Arial" w:hAnsi="Arial" w:cs="Arial"/>
                <w:color w:val="000000"/>
                <w:sz w:val="20"/>
                <w:szCs w:val="20"/>
              </w:rPr>
            </w:pPr>
            <w:r w:rsidRPr="00C83507">
              <w:rPr>
                <w:rFonts w:ascii="Arial" w:hAnsi="Arial" w:cs="Arial"/>
                <w:color w:val="000000"/>
                <w:sz w:val="20"/>
                <w:szCs w:val="20"/>
              </w:rPr>
              <w:t>That helps ensure that you are working with a true COM object and not a COM wrapper around a .NET object.</w:t>
            </w:r>
          </w:p>
          <w:p w:rsidR="005D4151" w:rsidRPr="00C83507" w:rsidRDefault="005D4151" w:rsidP="00DE10CB">
            <w:pPr>
              <w:rPr>
                <w:rFonts w:ascii="Arial" w:hAnsi="Arial" w:cs="Arial"/>
                <w:color w:val="000000"/>
                <w:sz w:val="20"/>
                <w:szCs w:val="20"/>
              </w:rPr>
            </w:pPr>
          </w:p>
        </w:tc>
      </w:tr>
      <w:tr w:rsidR="00250F8D" w:rsidRPr="00C83507" w:rsidTr="0085020F">
        <w:tc>
          <w:tcPr>
            <w:tcW w:w="2538" w:type="dxa"/>
            <w:shd w:val="clear" w:color="auto" w:fill="auto"/>
          </w:tcPr>
          <w:p w:rsidR="00250F8D" w:rsidRPr="00C83507" w:rsidRDefault="00250F8D" w:rsidP="00250F8D">
            <w:pPr>
              <w:rPr>
                <w:rFonts w:ascii="Arial" w:hAnsi="Arial" w:cs="Arial"/>
                <w:color w:val="000000"/>
                <w:sz w:val="20"/>
                <w:szCs w:val="20"/>
                <w:lang w:val="fr-FR"/>
              </w:rPr>
            </w:pPr>
            <w:r w:rsidRPr="00C83507">
              <w:rPr>
                <w:rFonts w:ascii="Arial" w:hAnsi="Arial" w:cs="Arial"/>
                <w:color w:val="000000"/>
                <w:sz w:val="20"/>
                <w:szCs w:val="20"/>
                <w:lang w:val="fr-FR"/>
              </w:rPr>
              <w:t>CSng</w:t>
            </w:r>
          </w:p>
        </w:tc>
        <w:tc>
          <w:tcPr>
            <w:tcW w:w="6318" w:type="dxa"/>
            <w:shd w:val="clear" w:color="auto" w:fill="auto"/>
          </w:tcPr>
          <w:p w:rsidR="002231C4" w:rsidRPr="00C83507" w:rsidRDefault="000C6DFA"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2231C4" w:rsidRPr="00C83507">
              <w:rPr>
                <w:rFonts w:ascii="Arial" w:hAnsi="Arial" w:cs="Arial"/>
                <w:color w:val="000000"/>
                <w:sz w:val="20"/>
                <w:szCs w:val="20"/>
              </w:rPr>
              <w:t xml:space="preserve">Returns an expression that has been converted to a </w:t>
            </w:r>
            <w:r w:rsidR="002231C4" w:rsidRPr="00C83507">
              <w:rPr>
                <w:rFonts w:ascii="Arial" w:hAnsi="Arial" w:cs="Arial"/>
                <w:b/>
                <w:bCs/>
                <w:color w:val="000000"/>
                <w:sz w:val="20"/>
                <w:szCs w:val="20"/>
              </w:rPr>
              <w:t>Variant</w:t>
            </w:r>
            <w:r w:rsidR="002231C4" w:rsidRPr="00C83507">
              <w:rPr>
                <w:rFonts w:ascii="Arial" w:hAnsi="Arial" w:cs="Arial"/>
                <w:color w:val="000000"/>
                <w:sz w:val="20"/>
                <w:szCs w:val="20"/>
              </w:rPr>
              <w:t xml:space="preserve"> of subtype </w:t>
            </w:r>
            <w:r w:rsidR="002231C4" w:rsidRPr="00C83507">
              <w:rPr>
                <w:rFonts w:ascii="Arial" w:hAnsi="Arial" w:cs="Arial"/>
                <w:b/>
                <w:bCs/>
                <w:color w:val="000000"/>
                <w:sz w:val="20"/>
                <w:szCs w:val="20"/>
              </w:rPr>
              <w:t>Single</w:t>
            </w:r>
            <w:r w:rsidR="002231C4" w:rsidRPr="00C83507">
              <w:rPr>
                <w:rFonts w:ascii="Arial" w:hAnsi="Arial" w:cs="Arial"/>
                <w:color w:val="000000"/>
                <w:sz w:val="20"/>
                <w:szCs w:val="20"/>
              </w:rPr>
              <w:t>.</w:t>
            </w:r>
          </w:p>
          <w:p w:rsidR="002231C4" w:rsidRPr="00C83507" w:rsidRDefault="002231C4" w:rsidP="00250F8D">
            <w:pPr>
              <w:rPr>
                <w:rFonts w:ascii="Arial" w:hAnsi="Arial" w:cs="Arial"/>
                <w:color w:val="000000"/>
                <w:sz w:val="20"/>
                <w:szCs w:val="20"/>
              </w:rPr>
            </w:pPr>
          </w:p>
          <w:p w:rsidR="00FE75DF" w:rsidRPr="00C83507" w:rsidRDefault="0085020F" w:rsidP="00250F8D">
            <w:pPr>
              <w:rPr>
                <w:rFonts w:ascii="Arial" w:hAnsi="Arial" w:cs="Arial"/>
                <w:color w:val="000000"/>
                <w:sz w:val="20"/>
                <w:szCs w:val="20"/>
              </w:rPr>
            </w:pPr>
            <w:r w:rsidRPr="00C83507">
              <w:rPr>
                <w:rFonts w:ascii="Arial" w:hAnsi="Arial" w:cs="Arial"/>
                <w:color w:val="000000"/>
                <w:sz w:val="20"/>
                <w:szCs w:val="20"/>
              </w:rPr>
              <w:t xml:space="preserve">If you’ve read this conversion guide from </w:t>
            </w:r>
            <w:r w:rsidR="008F5A4D">
              <w:rPr>
                <w:rFonts w:ascii="Arial" w:hAnsi="Arial" w:cs="Arial"/>
                <w:color w:val="000000"/>
                <w:sz w:val="20"/>
                <w:szCs w:val="20"/>
              </w:rPr>
              <w:t>the very beginning</w:t>
            </w:r>
            <w:r w:rsidRPr="00C83507">
              <w:rPr>
                <w:rFonts w:ascii="Arial" w:hAnsi="Arial" w:cs="Arial"/>
                <w:color w:val="000000"/>
                <w:sz w:val="20"/>
                <w:szCs w:val="20"/>
              </w:rPr>
              <w:t xml:space="preserve"> then you already know way more about </w:t>
            </w:r>
            <w:r w:rsidR="00817AF4" w:rsidRPr="00C83507">
              <w:rPr>
                <w:rFonts w:ascii="Arial" w:hAnsi="Arial" w:cs="Arial"/>
                <w:color w:val="000000"/>
                <w:sz w:val="20"/>
                <w:szCs w:val="20"/>
              </w:rPr>
              <w:t>data types</w:t>
            </w:r>
            <w:r w:rsidRPr="00C83507">
              <w:rPr>
                <w:rFonts w:ascii="Arial" w:hAnsi="Arial" w:cs="Arial"/>
                <w:color w:val="000000"/>
                <w:sz w:val="20"/>
                <w:szCs w:val="20"/>
              </w:rPr>
              <w:t xml:space="preserve"> than you </w:t>
            </w:r>
            <w:r w:rsidR="00175705" w:rsidRPr="00C83507">
              <w:rPr>
                <w:rFonts w:ascii="Arial" w:hAnsi="Arial" w:cs="Arial"/>
                <w:color w:val="000000"/>
                <w:sz w:val="20"/>
                <w:szCs w:val="20"/>
              </w:rPr>
              <w:t>probably</w:t>
            </w:r>
            <w:r w:rsidRPr="00C83507">
              <w:rPr>
                <w:rFonts w:ascii="Arial" w:hAnsi="Arial" w:cs="Arial"/>
                <w:color w:val="000000"/>
                <w:sz w:val="20"/>
                <w:szCs w:val="20"/>
              </w:rPr>
              <w:t xml:space="preserve"> wanted to know. </w:t>
            </w:r>
            <w:r w:rsidR="001A064F" w:rsidRPr="00C83507">
              <w:rPr>
                <w:rFonts w:ascii="Arial" w:hAnsi="Arial" w:cs="Arial"/>
                <w:color w:val="000000"/>
                <w:sz w:val="20"/>
                <w:szCs w:val="20"/>
              </w:rPr>
              <w:t>Nevertheless, here’s yet another fact about data types</w:t>
            </w:r>
            <w:r w:rsidRPr="00C83507">
              <w:rPr>
                <w:rFonts w:ascii="Arial" w:hAnsi="Arial" w:cs="Arial"/>
                <w:color w:val="000000"/>
                <w:sz w:val="20"/>
                <w:szCs w:val="20"/>
              </w:rPr>
              <w:t xml:space="preserve">: a single value is “a single-precision, floating-point number in the range -3.402823E38 to -1.401298E-45 for negative values; 1.401298E-45 to 3.402823E38 for positive values.” Can you convert a variable to the single </w:t>
            </w:r>
            <w:r w:rsidR="00817AF4" w:rsidRPr="00C83507">
              <w:rPr>
                <w:rFonts w:ascii="Arial" w:hAnsi="Arial" w:cs="Arial"/>
                <w:color w:val="000000"/>
                <w:sz w:val="20"/>
                <w:szCs w:val="20"/>
              </w:rPr>
              <w:t>data type</w:t>
            </w:r>
            <w:r w:rsidRPr="00C83507">
              <w:rPr>
                <w:rFonts w:ascii="Arial" w:hAnsi="Arial" w:cs="Arial"/>
                <w:color w:val="000000"/>
                <w:sz w:val="20"/>
                <w:szCs w:val="20"/>
              </w:rPr>
              <w:t xml:space="preserve">? The following two commands </w:t>
            </w:r>
            <w:r w:rsidR="001A064F" w:rsidRPr="00C83507">
              <w:rPr>
                <w:rFonts w:ascii="Arial" w:hAnsi="Arial" w:cs="Arial"/>
                <w:color w:val="000000"/>
                <w:sz w:val="20"/>
                <w:szCs w:val="20"/>
              </w:rPr>
              <w:t>argue</w:t>
            </w:r>
            <w:r w:rsidRPr="00C83507">
              <w:rPr>
                <w:rFonts w:ascii="Arial" w:hAnsi="Arial" w:cs="Arial"/>
                <w:color w:val="000000"/>
                <w:sz w:val="20"/>
                <w:szCs w:val="20"/>
              </w:rPr>
              <w:t xml:space="preserve"> that you can. In the first command we assign a value to the variable $a; in the second command we convert $a to the single </w:t>
            </w:r>
            <w:r w:rsidR="00817AF4" w:rsidRPr="00C83507">
              <w:rPr>
                <w:rFonts w:ascii="Arial" w:hAnsi="Arial" w:cs="Arial"/>
                <w:color w:val="000000"/>
                <w:sz w:val="20"/>
                <w:szCs w:val="20"/>
              </w:rPr>
              <w:t>data type</w:t>
            </w:r>
            <w:r w:rsidRPr="00C83507">
              <w:rPr>
                <w:rFonts w:ascii="Arial" w:hAnsi="Arial" w:cs="Arial"/>
                <w:color w:val="000000"/>
                <w:sz w:val="20"/>
                <w:szCs w:val="20"/>
              </w:rPr>
              <w:t>:</w:t>
            </w:r>
          </w:p>
          <w:p w:rsidR="0085020F" w:rsidRPr="00C83507" w:rsidRDefault="0085020F" w:rsidP="00250F8D">
            <w:pPr>
              <w:rPr>
                <w:rFonts w:ascii="Arial" w:hAnsi="Arial" w:cs="Arial"/>
                <w:color w:val="000000"/>
                <w:sz w:val="20"/>
                <w:szCs w:val="20"/>
              </w:rPr>
            </w:pPr>
          </w:p>
          <w:p w:rsidR="00D613A9" w:rsidRPr="00C83507" w:rsidRDefault="00C15D0E"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855885" w:rsidRPr="00C83507">
              <w:rPr>
                <w:rFonts w:ascii="Courier New" w:hAnsi="Courier New" w:cs="Courier New"/>
                <w:color w:val="000000"/>
                <w:sz w:val="20"/>
                <w:szCs w:val="20"/>
              </w:rPr>
              <w:t>"</w:t>
            </w:r>
            <w:r w:rsidRPr="00C83507">
              <w:rPr>
                <w:rFonts w:ascii="Courier New" w:hAnsi="Courier New" w:cs="Courier New"/>
                <w:color w:val="000000"/>
                <w:sz w:val="20"/>
                <w:szCs w:val="20"/>
              </w:rPr>
              <w:t>11.45</w:t>
            </w:r>
            <w:r w:rsidR="00855885" w:rsidRPr="00C83507">
              <w:rPr>
                <w:rFonts w:ascii="Courier New" w:hAnsi="Courier New" w:cs="Courier New"/>
                <w:color w:val="000000"/>
                <w:sz w:val="20"/>
                <w:szCs w:val="20"/>
              </w:rPr>
              <w:t>"</w:t>
            </w:r>
          </w:p>
          <w:p w:rsidR="00250F8D" w:rsidRPr="00C83507" w:rsidRDefault="00C15D0E" w:rsidP="00250F8D">
            <w:pPr>
              <w:rPr>
                <w:rFonts w:ascii="Courier New" w:hAnsi="Courier New" w:cs="Courier New"/>
                <w:color w:val="000000"/>
                <w:sz w:val="20"/>
                <w:szCs w:val="20"/>
              </w:rPr>
            </w:pPr>
            <w:r w:rsidRPr="00C83507">
              <w:rPr>
                <w:rFonts w:ascii="Courier New" w:hAnsi="Courier New" w:cs="Courier New"/>
                <w:color w:val="000000"/>
                <w:sz w:val="20"/>
                <w:szCs w:val="20"/>
              </w:rPr>
              <w:t>$a = [sin</w:t>
            </w:r>
            <w:r w:rsidR="00474BFE" w:rsidRPr="00C83507">
              <w:rPr>
                <w:rFonts w:ascii="Courier New" w:hAnsi="Courier New" w:cs="Courier New"/>
                <w:color w:val="000000"/>
                <w:sz w:val="20"/>
                <w:szCs w:val="20"/>
              </w:rPr>
              <w:t>g</w:t>
            </w:r>
            <w:r w:rsidRPr="00C83507">
              <w:rPr>
                <w:rFonts w:ascii="Courier New" w:hAnsi="Courier New" w:cs="Courier New"/>
                <w:color w:val="000000"/>
                <w:sz w:val="20"/>
                <w:szCs w:val="20"/>
              </w:rPr>
              <w:t>le] $a</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 xml:space="preserve">When you run </w:t>
            </w:r>
            <w:r w:rsidR="0085020F" w:rsidRPr="00C83507">
              <w:rPr>
                <w:rFonts w:ascii="Arial" w:hAnsi="Arial" w:cs="Arial"/>
                <w:color w:val="000000"/>
                <w:sz w:val="20"/>
                <w:szCs w:val="20"/>
              </w:rPr>
              <w:t xml:space="preserve">these commands and then use the GetType() method to return the </w:t>
            </w:r>
            <w:r w:rsidR="00817AF4" w:rsidRPr="00C83507">
              <w:rPr>
                <w:rFonts w:ascii="Arial" w:hAnsi="Arial" w:cs="Arial"/>
                <w:color w:val="000000"/>
                <w:sz w:val="20"/>
                <w:szCs w:val="20"/>
              </w:rPr>
              <w:t>data type</w:t>
            </w:r>
            <w:r w:rsidR="0085020F" w:rsidRPr="00C83507">
              <w:rPr>
                <w:rFonts w:ascii="Arial" w:hAnsi="Arial" w:cs="Arial"/>
                <w:color w:val="000000"/>
                <w:sz w:val="20"/>
                <w:szCs w:val="20"/>
              </w:rPr>
              <w:t xml:space="preserve"> for $a</w:t>
            </w:r>
            <w:r w:rsidRPr="00C83507">
              <w:rPr>
                <w:rFonts w:ascii="Arial" w:hAnsi="Arial" w:cs="Arial"/>
                <w:color w:val="000000"/>
                <w:sz w:val="20"/>
                <w:szCs w:val="20"/>
              </w:rPr>
              <w:t xml:space="preserve"> you should get the following:</w:t>
            </w:r>
          </w:p>
          <w:p w:rsidR="00FD7D55" w:rsidRPr="00C83507" w:rsidRDefault="00FD7D55" w:rsidP="00FD7D55">
            <w:pPr>
              <w:rPr>
                <w:rFonts w:ascii="Arial" w:hAnsi="Arial" w:cs="Arial"/>
                <w:color w:val="000000"/>
                <w:sz w:val="20"/>
                <w:szCs w:val="20"/>
              </w:rPr>
            </w:pPr>
          </w:p>
          <w:p w:rsidR="0085020F" w:rsidRPr="00C83507" w:rsidRDefault="0085020F" w:rsidP="0085020F">
            <w:pPr>
              <w:rPr>
                <w:rFonts w:ascii="Courier New" w:hAnsi="Courier New" w:cs="Courier New"/>
                <w:color w:val="000000"/>
                <w:sz w:val="20"/>
                <w:szCs w:val="20"/>
              </w:rPr>
            </w:pPr>
            <w:r w:rsidRPr="00C83507">
              <w:rPr>
                <w:rFonts w:ascii="Courier New" w:hAnsi="Courier New" w:cs="Courier New"/>
                <w:color w:val="000000"/>
                <w:sz w:val="20"/>
                <w:szCs w:val="20"/>
              </w:rPr>
              <w:t>IsPublic IsSerial Name</w:t>
            </w:r>
          </w:p>
          <w:p w:rsidR="0085020F" w:rsidRPr="00C83507" w:rsidRDefault="0085020F" w:rsidP="0085020F">
            <w:pPr>
              <w:rPr>
                <w:rFonts w:ascii="Courier New" w:hAnsi="Courier New" w:cs="Courier New"/>
                <w:color w:val="000000"/>
                <w:sz w:val="20"/>
                <w:szCs w:val="20"/>
              </w:rPr>
            </w:pPr>
            <w:r w:rsidRPr="00C83507">
              <w:rPr>
                <w:rFonts w:ascii="Courier New" w:hAnsi="Courier New" w:cs="Courier New"/>
                <w:color w:val="000000"/>
                <w:sz w:val="20"/>
                <w:szCs w:val="20"/>
              </w:rPr>
              <w:t>-------- -------- ----</w:t>
            </w:r>
          </w:p>
          <w:p w:rsidR="0085020F" w:rsidRPr="00C83507" w:rsidRDefault="0085020F" w:rsidP="0085020F">
            <w:pPr>
              <w:rPr>
                <w:rFonts w:ascii="Arial" w:hAnsi="Arial" w:cs="Arial"/>
                <w:color w:val="000000"/>
                <w:sz w:val="20"/>
                <w:szCs w:val="20"/>
              </w:rPr>
            </w:pPr>
            <w:r w:rsidRPr="00C83507">
              <w:rPr>
                <w:rFonts w:ascii="Courier New" w:hAnsi="Courier New" w:cs="Courier New"/>
                <w:color w:val="000000"/>
                <w:sz w:val="20"/>
                <w:szCs w:val="20"/>
              </w:rPr>
              <w:t>True     True     Single</w:t>
            </w:r>
          </w:p>
          <w:p w:rsidR="00C15D0E" w:rsidRPr="00C83507" w:rsidRDefault="00C15D0E" w:rsidP="00250F8D">
            <w:pPr>
              <w:rPr>
                <w:rFonts w:ascii="Arial" w:hAnsi="Arial" w:cs="Arial"/>
                <w:color w:val="000000"/>
                <w:sz w:val="20"/>
                <w:szCs w:val="20"/>
              </w:rPr>
            </w:pPr>
          </w:p>
        </w:tc>
      </w:tr>
      <w:tr w:rsidR="00250F8D" w:rsidRPr="00C83507" w:rsidTr="00855885">
        <w:tc>
          <w:tcPr>
            <w:tcW w:w="2538" w:type="dxa"/>
          </w:tcPr>
          <w:p w:rsidR="00250F8D" w:rsidRPr="00C83507" w:rsidRDefault="00250F8D" w:rsidP="00250F8D">
            <w:pPr>
              <w:rPr>
                <w:rFonts w:ascii="Arial" w:hAnsi="Arial" w:cs="Arial"/>
                <w:color w:val="000000"/>
                <w:sz w:val="20"/>
                <w:szCs w:val="20"/>
                <w:lang w:val="fr-FR"/>
              </w:rPr>
            </w:pPr>
            <w:r w:rsidRPr="00C83507">
              <w:rPr>
                <w:rFonts w:ascii="Arial" w:hAnsi="Arial" w:cs="Arial"/>
                <w:color w:val="000000"/>
                <w:sz w:val="20"/>
                <w:szCs w:val="20"/>
                <w:lang w:val="fr-FR"/>
              </w:rPr>
              <w:t>CStr</w:t>
            </w:r>
          </w:p>
        </w:tc>
        <w:tc>
          <w:tcPr>
            <w:tcW w:w="6318" w:type="dxa"/>
          </w:tcPr>
          <w:p w:rsidR="002231C4" w:rsidRPr="00C83507" w:rsidRDefault="000C6DFA" w:rsidP="002231C4">
            <w:pPr>
              <w:rPr>
                <w:rFonts w:ascii="Arial" w:hAnsi="Arial" w:cs="Arial"/>
                <w:color w:val="000000"/>
                <w:sz w:val="20"/>
                <w:szCs w:val="20"/>
              </w:rPr>
            </w:pPr>
            <w:r w:rsidRPr="00C83507">
              <w:rPr>
                <w:rFonts w:ascii="Arial" w:hAnsi="Arial" w:cs="Arial"/>
                <w:b/>
                <w:color w:val="000000"/>
                <w:sz w:val="20"/>
                <w:szCs w:val="20"/>
              </w:rPr>
              <w:t xml:space="preserve">Definition: </w:t>
            </w:r>
            <w:r w:rsidR="002231C4" w:rsidRPr="00C83507">
              <w:rPr>
                <w:rFonts w:ascii="Arial" w:hAnsi="Arial" w:cs="Arial"/>
                <w:color w:val="000000"/>
                <w:sz w:val="20"/>
                <w:szCs w:val="20"/>
              </w:rPr>
              <w:t xml:space="preserve">Returns an expression that has been converted to a </w:t>
            </w:r>
            <w:r w:rsidR="002231C4" w:rsidRPr="00C83507">
              <w:rPr>
                <w:rFonts w:ascii="Arial" w:hAnsi="Arial" w:cs="Arial"/>
                <w:b/>
                <w:bCs/>
                <w:color w:val="000000"/>
                <w:sz w:val="20"/>
                <w:szCs w:val="20"/>
              </w:rPr>
              <w:t>Variant</w:t>
            </w:r>
            <w:r w:rsidR="002231C4" w:rsidRPr="00C83507">
              <w:rPr>
                <w:rFonts w:ascii="Arial" w:hAnsi="Arial" w:cs="Arial"/>
                <w:color w:val="000000"/>
                <w:sz w:val="20"/>
                <w:szCs w:val="20"/>
              </w:rPr>
              <w:t xml:space="preserve"> of subtype </w:t>
            </w:r>
            <w:r w:rsidR="002231C4" w:rsidRPr="00C83507">
              <w:rPr>
                <w:rFonts w:ascii="Arial" w:hAnsi="Arial" w:cs="Arial"/>
                <w:b/>
                <w:bCs/>
                <w:color w:val="000000"/>
                <w:sz w:val="20"/>
                <w:szCs w:val="20"/>
              </w:rPr>
              <w:t>String</w:t>
            </w:r>
            <w:r w:rsidR="002231C4" w:rsidRPr="00C83507">
              <w:rPr>
                <w:rFonts w:ascii="Arial" w:hAnsi="Arial" w:cs="Arial"/>
                <w:color w:val="000000"/>
                <w:sz w:val="20"/>
                <w:szCs w:val="20"/>
              </w:rPr>
              <w:t>.</w:t>
            </w:r>
          </w:p>
          <w:p w:rsidR="002231C4" w:rsidRPr="00C83507" w:rsidRDefault="002231C4" w:rsidP="00250F8D">
            <w:pPr>
              <w:rPr>
                <w:rFonts w:ascii="Arial" w:hAnsi="Arial" w:cs="Arial"/>
                <w:color w:val="000000"/>
                <w:sz w:val="20"/>
                <w:szCs w:val="20"/>
              </w:rPr>
            </w:pPr>
          </w:p>
          <w:p w:rsidR="00941593" w:rsidRPr="00C83507" w:rsidRDefault="00941593" w:rsidP="00250F8D">
            <w:pPr>
              <w:rPr>
                <w:rFonts w:ascii="Arial" w:hAnsi="Arial" w:cs="Arial"/>
                <w:color w:val="000000"/>
                <w:sz w:val="20"/>
                <w:szCs w:val="20"/>
              </w:rPr>
            </w:pPr>
            <w:r w:rsidRPr="00C83507">
              <w:rPr>
                <w:rFonts w:ascii="Arial" w:hAnsi="Arial" w:cs="Arial"/>
                <w:color w:val="000000"/>
                <w:sz w:val="20"/>
                <w:szCs w:val="20"/>
              </w:rPr>
              <w:t xml:space="preserve">There will </w:t>
            </w:r>
            <w:r w:rsidR="001A064F" w:rsidRPr="00C83507">
              <w:rPr>
                <w:rFonts w:ascii="Arial" w:hAnsi="Arial" w:cs="Arial"/>
                <w:color w:val="000000"/>
                <w:sz w:val="20"/>
                <w:szCs w:val="20"/>
              </w:rPr>
              <w:t xml:space="preserve">be </w:t>
            </w:r>
            <w:r w:rsidRPr="00C83507">
              <w:rPr>
                <w:rFonts w:ascii="Arial" w:hAnsi="Arial" w:cs="Arial"/>
                <w:color w:val="000000"/>
                <w:sz w:val="20"/>
                <w:szCs w:val="20"/>
              </w:rPr>
              <w:t>times (especially when you work with databases) when you’ll have a numeric value that needs to be treated as a string. Can you convert a numeric value into a string value? Of course you can. To begin with, assign the numeric value to a variable (in this example, we assign 17 to $a):</w:t>
            </w:r>
          </w:p>
          <w:p w:rsidR="00941593" w:rsidRPr="00C83507" w:rsidRDefault="00941593" w:rsidP="00250F8D">
            <w:pPr>
              <w:rPr>
                <w:rFonts w:ascii="Arial" w:hAnsi="Arial" w:cs="Arial"/>
                <w:color w:val="000000"/>
                <w:sz w:val="20"/>
                <w:szCs w:val="20"/>
              </w:rPr>
            </w:pPr>
          </w:p>
          <w:p w:rsidR="00250F8D" w:rsidRPr="00C83507" w:rsidRDefault="00F10174"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941593" w:rsidRPr="00C83507">
              <w:rPr>
                <w:rFonts w:ascii="Courier New" w:hAnsi="Courier New" w:cs="Courier New"/>
                <w:color w:val="000000"/>
                <w:sz w:val="20"/>
                <w:szCs w:val="20"/>
              </w:rPr>
              <w:t>17</w:t>
            </w:r>
          </w:p>
          <w:p w:rsidR="00FD7D55" w:rsidRPr="00C83507" w:rsidRDefault="00FD7D55" w:rsidP="00FD7D55">
            <w:pPr>
              <w:rPr>
                <w:rFonts w:ascii="Arial" w:hAnsi="Arial" w:cs="Arial"/>
                <w:color w:val="000000"/>
                <w:sz w:val="20"/>
                <w:szCs w:val="20"/>
              </w:rPr>
            </w:pPr>
          </w:p>
          <w:p w:rsidR="00FD7D55" w:rsidRPr="00C83507" w:rsidRDefault="001A064F" w:rsidP="00FD7D55">
            <w:pPr>
              <w:rPr>
                <w:rFonts w:ascii="Arial" w:hAnsi="Arial" w:cs="Arial"/>
                <w:color w:val="000000"/>
                <w:sz w:val="20"/>
                <w:szCs w:val="20"/>
              </w:rPr>
            </w:pPr>
            <w:r w:rsidRPr="00C83507">
              <w:rPr>
                <w:rFonts w:ascii="Arial" w:hAnsi="Arial" w:cs="Arial"/>
                <w:color w:val="000000"/>
                <w:sz w:val="20"/>
                <w:szCs w:val="20"/>
              </w:rPr>
              <w:t>If we want to verify that $a is really a numeric value we can do this</w:t>
            </w:r>
            <w:r w:rsidR="00941593" w:rsidRPr="00C83507">
              <w:rPr>
                <w:rFonts w:ascii="Arial" w:hAnsi="Arial" w:cs="Arial"/>
                <w:color w:val="000000"/>
                <w:sz w:val="20"/>
                <w:szCs w:val="20"/>
              </w:rPr>
              <w:t xml:space="preserve"> us</w:t>
            </w:r>
            <w:r w:rsidRPr="00C83507">
              <w:rPr>
                <w:rFonts w:ascii="Arial" w:hAnsi="Arial" w:cs="Arial"/>
                <w:color w:val="000000"/>
                <w:sz w:val="20"/>
                <w:szCs w:val="20"/>
              </w:rPr>
              <w:t>ing</w:t>
            </w:r>
            <w:r w:rsidR="00941593" w:rsidRPr="00C83507">
              <w:rPr>
                <w:rFonts w:ascii="Arial" w:hAnsi="Arial" w:cs="Arial"/>
                <w:color w:val="000000"/>
                <w:sz w:val="20"/>
                <w:szCs w:val="20"/>
              </w:rPr>
              <w:t xml:space="preserve"> </w:t>
            </w:r>
            <w:r w:rsidR="00CF2397" w:rsidRPr="00C83507">
              <w:rPr>
                <w:rFonts w:ascii="Arial" w:hAnsi="Arial" w:cs="Arial"/>
                <w:color w:val="000000"/>
                <w:sz w:val="20"/>
                <w:szCs w:val="20"/>
              </w:rPr>
              <w:t>t</w:t>
            </w:r>
            <w:r w:rsidR="00941593" w:rsidRPr="00C83507">
              <w:rPr>
                <w:rFonts w:ascii="Arial" w:hAnsi="Arial" w:cs="Arial"/>
                <w:color w:val="000000"/>
                <w:sz w:val="20"/>
                <w:szCs w:val="20"/>
              </w:rPr>
              <w:t xml:space="preserve">he </w:t>
            </w:r>
            <w:r w:rsidR="00941593" w:rsidRPr="00C83507">
              <w:rPr>
                <w:rFonts w:ascii="Arial" w:hAnsi="Arial" w:cs="Arial"/>
                <w:b/>
                <w:color w:val="000000"/>
                <w:sz w:val="20"/>
                <w:szCs w:val="20"/>
              </w:rPr>
              <w:t>GetType()</w:t>
            </w:r>
            <w:r w:rsidR="00941593" w:rsidRPr="00C83507">
              <w:rPr>
                <w:rFonts w:ascii="Arial" w:hAnsi="Arial" w:cs="Arial"/>
                <w:color w:val="000000"/>
                <w:sz w:val="20"/>
                <w:szCs w:val="20"/>
              </w:rPr>
              <w:t xml:space="preserve"> method:</w:t>
            </w:r>
          </w:p>
          <w:p w:rsidR="00941593" w:rsidRPr="00C83507" w:rsidRDefault="00941593" w:rsidP="00FD7D55">
            <w:pPr>
              <w:rPr>
                <w:rFonts w:ascii="Arial" w:hAnsi="Arial" w:cs="Arial"/>
                <w:color w:val="000000"/>
                <w:sz w:val="20"/>
                <w:szCs w:val="20"/>
              </w:rPr>
            </w:pPr>
          </w:p>
          <w:p w:rsidR="00941593" w:rsidRPr="00C83507" w:rsidRDefault="00941593" w:rsidP="00941593">
            <w:pPr>
              <w:rPr>
                <w:rFonts w:ascii="Courier New" w:hAnsi="Courier New" w:cs="Courier New"/>
                <w:color w:val="000000"/>
                <w:sz w:val="20"/>
                <w:szCs w:val="20"/>
              </w:rPr>
            </w:pPr>
            <w:r w:rsidRPr="00C83507">
              <w:rPr>
                <w:rFonts w:ascii="Courier New" w:hAnsi="Courier New" w:cs="Courier New"/>
                <w:color w:val="000000"/>
                <w:sz w:val="20"/>
                <w:szCs w:val="20"/>
              </w:rPr>
              <w:t>IsPublic IsSerial Name</w:t>
            </w:r>
          </w:p>
          <w:p w:rsidR="00941593" w:rsidRPr="00C83507" w:rsidRDefault="00941593" w:rsidP="00941593">
            <w:pPr>
              <w:rPr>
                <w:rFonts w:ascii="Courier New" w:hAnsi="Courier New" w:cs="Courier New"/>
                <w:color w:val="000000"/>
                <w:sz w:val="20"/>
                <w:szCs w:val="20"/>
              </w:rPr>
            </w:pPr>
            <w:r w:rsidRPr="00C83507">
              <w:rPr>
                <w:rFonts w:ascii="Courier New" w:hAnsi="Courier New" w:cs="Courier New"/>
                <w:color w:val="000000"/>
                <w:sz w:val="20"/>
                <w:szCs w:val="20"/>
              </w:rPr>
              <w:t>-------- -------- ----</w:t>
            </w:r>
          </w:p>
          <w:p w:rsidR="00941593" w:rsidRPr="00C83507" w:rsidRDefault="00941593" w:rsidP="00941593">
            <w:pPr>
              <w:rPr>
                <w:rFonts w:ascii="Arial" w:hAnsi="Arial" w:cs="Arial"/>
                <w:color w:val="000000"/>
                <w:sz w:val="20"/>
                <w:szCs w:val="20"/>
              </w:rPr>
            </w:pPr>
            <w:r w:rsidRPr="00C83507">
              <w:rPr>
                <w:rFonts w:ascii="Courier New" w:hAnsi="Courier New" w:cs="Courier New"/>
                <w:color w:val="000000"/>
                <w:sz w:val="20"/>
                <w:szCs w:val="20"/>
              </w:rPr>
              <w:t>True     True     Int32</w:t>
            </w:r>
          </w:p>
          <w:p w:rsidR="00941593" w:rsidRPr="00C83507" w:rsidRDefault="00941593" w:rsidP="00FD7D55">
            <w:pPr>
              <w:rPr>
                <w:rFonts w:ascii="Arial" w:hAnsi="Arial" w:cs="Arial"/>
                <w:color w:val="000000"/>
                <w:sz w:val="20"/>
                <w:szCs w:val="20"/>
              </w:rPr>
            </w:pPr>
          </w:p>
          <w:p w:rsidR="00941593" w:rsidRPr="00C83507" w:rsidRDefault="00941593" w:rsidP="00FD7D55">
            <w:pPr>
              <w:rPr>
                <w:rFonts w:ascii="Arial" w:hAnsi="Arial" w:cs="Arial"/>
                <w:color w:val="000000"/>
                <w:sz w:val="20"/>
                <w:szCs w:val="20"/>
              </w:rPr>
            </w:pPr>
            <w:r w:rsidRPr="00C83507">
              <w:rPr>
                <w:rFonts w:ascii="Arial" w:hAnsi="Arial" w:cs="Arial"/>
                <w:color w:val="000000"/>
                <w:sz w:val="20"/>
                <w:szCs w:val="20"/>
              </w:rPr>
              <w:t>Now, what about converting this to a string value? Here you go:</w:t>
            </w:r>
          </w:p>
          <w:p w:rsidR="00941593" w:rsidRPr="00C83507" w:rsidRDefault="00941593" w:rsidP="00FD7D55">
            <w:pPr>
              <w:rPr>
                <w:rFonts w:ascii="Arial" w:hAnsi="Arial" w:cs="Arial"/>
                <w:color w:val="000000"/>
                <w:sz w:val="20"/>
                <w:szCs w:val="20"/>
              </w:rPr>
            </w:pPr>
          </w:p>
          <w:p w:rsidR="00941593" w:rsidRPr="00C83507" w:rsidRDefault="00941593" w:rsidP="00FD7D55">
            <w:pPr>
              <w:rPr>
                <w:rFonts w:ascii="Arial" w:hAnsi="Arial" w:cs="Arial"/>
                <w:color w:val="000000"/>
                <w:sz w:val="20"/>
                <w:szCs w:val="20"/>
              </w:rPr>
            </w:pPr>
            <w:r w:rsidRPr="00C83507">
              <w:rPr>
                <w:rFonts w:ascii="Courier New" w:hAnsi="Courier New" w:cs="Courier New"/>
                <w:color w:val="000000"/>
                <w:sz w:val="20"/>
                <w:szCs w:val="20"/>
              </w:rPr>
              <w:t>$a = [string] $a</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 xml:space="preserve">When you run this command and </w:t>
            </w:r>
            <w:r w:rsidR="002F03DA" w:rsidRPr="00C83507">
              <w:rPr>
                <w:rFonts w:ascii="Arial" w:hAnsi="Arial" w:cs="Arial"/>
                <w:color w:val="000000"/>
                <w:sz w:val="20"/>
                <w:szCs w:val="20"/>
              </w:rPr>
              <w:t xml:space="preserve">then check the data type </w:t>
            </w:r>
            <w:r w:rsidRPr="00C83507">
              <w:rPr>
                <w:rFonts w:ascii="Arial" w:hAnsi="Arial" w:cs="Arial"/>
                <w:color w:val="000000"/>
                <w:sz w:val="20"/>
                <w:szCs w:val="20"/>
              </w:rPr>
              <w:t>of $a you should get the following:</w:t>
            </w:r>
          </w:p>
          <w:p w:rsidR="00FD7D55" w:rsidRPr="00C83507" w:rsidRDefault="00FD7D55" w:rsidP="00FD7D55">
            <w:pPr>
              <w:rPr>
                <w:rFonts w:ascii="Arial" w:hAnsi="Arial" w:cs="Arial"/>
                <w:color w:val="000000"/>
                <w:sz w:val="20"/>
                <w:szCs w:val="20"/>
              </w:rPr>
            </w:pPr>
          </w:p>
          <w:p w:rsidR="002F03DA" w:rsidRPr="00C83507" w:rsidRDefault="002F03DA" w:rsidP="002F03DA">
            <w:pPr>
              <w:rPr>
                <w:rFonts w:ascii="Courier New" w:hAnsi="Courier New" w:cs="Courier New"/>
                <w:color w:val="000000"/>
                <w:sz w:val="20"/>
                <w:szCs w:val="20"/>
              </w:rPr>
            </w:pPr>
            <w:r w:rsidRPr="00C83507">
              <w:rPr>
                <w:rFonts w:ascii="Courier New" w:hAnsi="Courier New" w:cs="Courier New"/>
                <w:color w:val="000000"/>
                <w:sz w:val="20"/>
                <w:szCs w:val="20"/>
              </w:rPr>
              <w:t>IsPublic IsSerial Name</w:t>
            </w:r>
          </w:p>
          <w:p w:rsidR="002F03DA" w:rsidRPr="00C83507" w:rsidRDefault="002F03DA" w:rsidP="002F03DA">
            <w:pPr>
              <w:rPr>
                <w:rFonts w:ascii="Courier New" w:hAnsi="Courier New" w:cs="Courier New"/>
                <w:color w:val="000000"/>
                <w:sz w:val="20"/>
                <w:szCs w:val="20"/>
              </w:rPr>
            </w:pPr>
            <w:r w:rsidRPr="00C83507">
              <w:rPr>
                <w:rFonts w:ascii="Courier New" w:hAnsi="Courier New" w:cs="Courier New"/>
                <w:color w:val="000000"/>
                <w:sz w:val="20"/>
                <w:szCs w:val="20"/>
              </w:rPr>
              <w:t>-------- -------- ----</w:t>
            </w:r>
          </w:p>
          <w:p w:rsidR="002F03DA" w:rsidRPr="00C83507" w:rsidRDefault="002F03DA" w:rsidP="002F03DA">
            <w:pPr>
              <w:rPr>
                <w:rFonts w:ascii="Arial" w:hAnsi="Arial" w:cs="Arial"/>
                <w:color w:val="000000"/>
                <w:sz w:val="20"/>
                <w:szCs w:val="20"/>
              </w:rPr>
            </w:pPr>
            <w:r w:rsidRPr="00C83507">
              <w:rPr>
                <w:rFonts w:ascii="Courier New" w:hAnsi="Courier New" w:cs="Courier New"/>
                <w:color w:val="000000"/>
                <w:sz w:val="20"/>
                <w:szCs w:val="20"/>
              </w:rPr>
              <w:t>True     True     String</w:t>
            </w:r>
          </w:p>
          <w:p w:rsidR="00F10174" w:rsidRPr="00C83507" w:rsidRDefault="00F10174" w:rsidP="00250F8D">
            <w:pPr>
              <w:rPr>
                <w:rFonts w:ascii="Arial" w:hAnsi="Arial" w:cs="Arial"/>
                <w:color w:val="000000"/>
                <w:sz w:val="20"/>
                <w:szCs w:val="20"/>
              </w:rPr>
            </w:pPr>
          </w:p>
        </w:tc>
      </w:tr>
      <w:tr w:rsidR="00250F8D" w:rsidRPr="00C83507" w:rsidTr="00855885">
        <w:tc>
          <w:tcPr>
            <w:tcW w:w="2538" w:type="dxa"/>
          </w:tcPr>
          <w:p w:rsidR="00250F8D" w:rsidRPr="00C83507" w:rsidRDefault="00250F8D" w:rsidP="00250F8D">
            <w:pPr>
              <w:rPr>
                <w:rFonts w:ascii="Arial" w:hAnsi="Arial" w:cs="Arial"/>
                <w:color w:val="000000"/>
                <w:sz w:val="20"/>
                <w:szCs w:val="20"/>
                <w:lang w:val="fr-FR"/>
              </w:rPr>
            </w:pPr>
            <w:r w:rsidRPr="00C83507">
              <w:rPr>
                <w:rFonts w:ascii="Arial" w:hAnsi="Arial" w:cs="Arial"/>
                <w:color w:val="000000"/>
                <w:sz w:val="20"/>
                <w:szCs w:val="20"/>
                <w:lang w:val="fr-FR"/>
              </w:rPr>
              <w:t>Date</w:t>
            </w:r>
          </w:p>
        </w:tc>
        <w:tc>
          <w:tcPr>
            <w:tcW w:w="6318" w:type="dxa"/>
          </w:tcPr>
          <w:p w:rsidR="002231C4" w:rsidRPr="00C83507" w:rsidRDefault="000C6DFA" w:rsidP="002231C4">
            <w:pPr>
              <w:rPr>
                <w:rFonts w:ascii="Arial" w:hAnsi="Arial" w:cs="Arial"/>
                <w:color w:val="000000"/>
                <w:sz w:val="20"/>
                <w:szCs w:val="20"/>
              </w:rPr>
            </w:pPr>
            <w:r w:rsidRPr="00C83507">
              <w:rPr>
                <w:rFonts w:ascii="Arial" w:hAnsi="Arial" w:cs="Arial"/>
                <w:b/>
                <w:color w:val="000000"/>
                <w:sz w:val="20"/>
                <w:szCs w:val="20"/>
              </w:rPr>
              <w:t xml:space="preserve">Definition: </w:t>
            </w:r>
            <w:r w:rsidR="002231C4" w:rsidRPr="00C83507">
              <w:rPr>
                <w:rFonts w:ascii="Arial" w:hAnsi="Arial" w:cs="Arial"/>
                <w:color w:val="000000"/>
                <w:sz w:val="20"/>
                <w:szCs w:val="20"/>
              </w:rPr>
              <w:t>Returns the current system date.</w:t>
            </w:r>
          </w:p>
          <w:p w:rsidR="002231C4" w:rsidRPr="00C83507" w:rsidRDefault="002231C4" w:rsidP="00250F8D">
            <w:pPr>
              <w:rPr>
                <w:rFonts w:ascii="Arial" w:hAnsi="Arial" w:cs="Arial"/>
                <w:color w:val="000000"/>
                <w:sz w:val="20"/>
                <w:szCs w:val="20"/>
              </w:rPr>
            </w:pPr>
          </w:p>
          <w:p w:rsidR="00370E83" w:rsidRPr="00C83507" w:rsidRDefault="00370E83" w:rsidP="00250F8D">
            <w:pPr>
              <w:rPr>
                <w:rFonts w:ascii="Arial" w:hAnsi="Arial" w:cs="Arial"/>
                <w:color w:val="000000"/>
                <w:sz w:val="20"/>
                <w:szCs w:val="20"/>
              </w:rPr>
            </w:pPr>
            <w:r w:rsidRPr="00C83507">
              <w:rPr>
                <w:rFonts w:ascii="Arial" w:hAnsi="Arial" w:cs="Arial"/>
                <w:color w:val="000000"/>
                <w:sz w:val="20"/>
                <w:szCs w:val="20"/>
              </w:rPr>
              <w:t xml:space="preserve">In VBScript you can use the Date function to assign the current date (and only the current date, not the current time as well) to a variable. In Windows PowerShell you can do the same thing by calling the </w:t>
            </w:r>
            <w:r w:rsidRPr="00C83507">
              <w:rPr>
                <w:rFonts w:ascii="Arial" w:hAnsi="Arial" w:cs="Arial"/>
                <w:b/>
                <w:color w:val="000000"/>
                <w:sz w:val="20"/>
                <w:szCs w:val="20"/>
              </w:rPr>
              <w:t>Get-Date</w:t>
            </w:r>
            <w:r w:rsidRPr="00C83507">
              <w:rPr>
                <w:rFonts w:ascii="Arial" w:hAnsi="Arial" w:cs="Arial"/>
                <w:color w:val="000000"/>
                <w:sz w:val="20"/>
                <w:szCs w:val="20"/>
              </w:rPr>
              <w:t xml:space="preserve"> Cmdlet and using the </w:t>
            </w:r>
            <w:r w:rsidRPr="00C83507">
              <w:rPr>
                <w:rFonts w:ascii="Arial" w:hAnsi="Arial" w:cs="Arial"/>
                <w:b/>
                <w:color w:val="000000"/>
                <w:sz w:val="20"/>
                <w:szCs w:val="20"/>
              </w:rPr>
              <w:t>–format</w:t>
            </w:r>
            <w:r w:rsidRPr="00C83507">
              <w:rPr>
                <w:rFonts w:ascii="Arial" w:hAnsi="Arial" w:cs="Arial"/>
                <w:color w:val="000000"/>
                <w:sz w:val="20"/>
                <w:szCs w:val="20"/>
              </w:rPr>
              <w:t xml:space="preserve"> </w:t>
            </w:r>
            <w:r w:rsidRPr="00C83507">
              <w:rPr>
                <w:rFonts w:ascii="Arial" w:hAnsi="Arial" w:cs="Arial"/>
                <w:b/>
                <w:color w:val="000000"/>
                <w:sz w:val="20"/>
                <w:szCs w:val="20"/>
              </w:rPr>
              <w:t>d</w:t>
            </w:r>
            <w:r w:rsidRPr="00C83507">
              <w:rPr>
                <w:rFonts w:ascii="Arial" w:hAnsi="Arial" w:cs="Arial"/>
                <w:color w:val="000000"/>
                <w:sz w:val="20"/>
                <w:szCs w:val="20"/>
              </w:rPr>
              <w:t xml:space="preserve"> (for date)</w:t>
            </w:r>
            <w:r w:rsidR="001A064F" w:rsidRPr="00C83507">
              <w:rPr>
                <w:rFonts w:ascii="Arial" w:hAnsi="Arial" w:cs="Arial"/>
                <w:color w:val="000000"/>
                <w:sz w:val="20"/>
                <w:szCs w:val="20"/>
              </w:rPr>
              <w:t xml:space="preserve"> parameter</w:t>
            </w:r>
            <w:r w:rsidRPr="00C83507">
              <w:rPr>
                <w:rFonts w:ascii="Arial" w:hAnsi="Arial" w:cs="Arial"/>
                <w:color w:val="000000"/>
                <w:sz w:val="20"/>
                <w:szCs w:val="20"/>
              </w:rPr>
              <w:t>. For example, this command assigns the current date to the variable $a:</w:t>
            </w:r>
          </w:p>
          <w:p w:rsidR="00370E83" w:rsidRPr="00C83507" w:rsidRDefault="00370E83" w:rsidP="00250F8D">
            <w:pPr>
              <w:rPr>
                <w:rFonts w:ascii="Arial" w:hAnsi="Arial" w:cs="Arial"/>
                <w:color w:val="000000"/>
                <w:sz w:val="20"/>
                <w:szCs w:val="20"/>
              </w:rPr>
            </w:pPr>
          </w:p>
          <w:p w:rsidR="00250F8D" w:rsidRPr="00C83507" w:rsidRDefault="00F37DE0"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386876" w:rsidRPr="00C83507">
              <w:rPr>
                <w:rFonts w:ascii="Courier New" w:hAnsi="Courier New" w:cs="Courier New"/>
                <w:color w:val="000000"/>
                <w:sz w:val="20"/>
                <w:szCs w:val="20"/>
              </w:rPr>
              <w:t xml:space="preserve">get-date </w:t>
            </w:r>
            <w:r w:rsidRPr="00C83507">
              <w:rPr>
                <w:rFonts w:ascii="Courier New" w:hAnsi="Courier New" w:cs="Courier New"/>
                <w:color w:val="000000"/>
                <w:sz w:val="20"/>
                <w:szCs w:val="20"/>
              </w:rPr>
              <w:t>–format d</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 xml:space="preserve">When you run this command and then echo back the value of $a you should </w:t>
            </w:r>
            <w:r w:rsidR="00370E83" w:rsidRPr="00C83507">
              <w:rPr>
                <w:rFonts w:ascii="Arial" w:hAnsi="Arial" w:cs="Arial"/>
                <w:color w:val="000000"/>
                <w:sz w:val="20"/>
                <w:szCs w:val="20"/>
              </w:rPr>
              <w:t>back something similar to this</w:t>
            </w:r>
            <w:r w:rsidRPr="00C83507">
              <w:rPr>
                <w:rFonts w:ascii="Arial" w:hAnsi="Arial" w:cs="Arial"/>
                <w:color w:val="000000"/>
                <w:sz w:val="20"/>
                <w:szCs w:val="20"/>
              </w:rPr>
              <w:t>:</w:t>
            </w:r>
          </w:p>
          <w:p w:rsidR="00FD7D55" w:rsidRPr="00C83507" w:rsidRDefault="00FD7D55" w:rsidP="00FD7D55">
            <w:pPr>
              <w:rPr>
                <w:rFonts w:ascii="Arial" w:hAnsi="Arial" w:cs="Arial"/>
                <w:color w:val="000000"/>
                <w:sz w:val="20"/>
                <w:szCs w:val="20"/>
              </w:rPr>
            </w:pPr>
          </w:p>
          <w:p w:rsidR="00370E83" w:rsidRPr="00C83507" w:rsidRDefault="00370E83" w:rsidP="00FD7D55">
            <w:pPr>
              <w:rPr>
                <w:rFonts w:ascii="Courier New" w:hAnsi="Courier New" w:cs="Courier New"/>
                <w:color w:val="000000"/>
                <w:sz w:val="20"/>
                <w:szCs w:val="20"/>
              </w:rPr>
            </w:pPr>
            <w:r w:rsidRPr="00C83507">
              <w:rPr>
                <w:rFonts w:ascii="Courier New" w:hAnsi="Courier New" w:cs="Courier New"/>
                <w:color w:val="000000"/>
                <w:sz w:val="20"/>
                <w:szCs w:val="20"/>
              </w:rPr>
              <w:t>9/1/2006</w:t>
            </w:r>
          </w:p>
          <w:p w:rsidR="00386876" w:rsidRPr="00C83507" w:rsidRDefault="00386876" w:rsidP="00250F8D">
            <w:pPr>
              <w:rPr>
                <w:rFonts w:ascii="Arial" w:hAnsi="Arial" w:cs="Arial"/>
                <w:color w:val="000000"/>
                <w:sz w:val="20"/>
                <w:szCs w:val="20"/>
              </w:rPr>
            </w:pPr>
          </w:p>
        </w:tc>
      </w:tr>
      <w:tr w:rsidR="00250F8D" w:rsidRPr="00C83507" w:rsidTr="00D2455C">
        <w:tc>
          <w:tcPr>
            <w:tcW w:w="2538" w:type="dxa"/>
            <w:tcBorders>
              <w:bottom w:val="single" w:sz="4" w:space="0" w:color="auto"/>
            </w:tcBorders>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DateAdd</w:t>
            </w:r>
          </w:p>
        </w:tc>
        <w:tc>
          <w:tcPr>
            <w:tcW w:w="6318" w:type="dxa"/>
            <w:tcBorders>
              <w:bottom w:val="single" w:sz="4" w:space="0" w:color="auto"/>
            </w:tcBorders>
          </w:tcPr>
          <w:p w:rsidR="002231C4" w:rsidRPr="00C83507" w:rsidRDefault="000C6DFA"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2231C4" w:rsidRPr="00C83507">
              <w:rPr>
                <w:rFonts w:ascii="Arial" w:hAnsi="Arial" w:cs="Arial"/>
                <w:color w:val="000000"/>
                <w:sz w:val="20"/>
                <w:szCs w:val="20"/>
              </w:rPr>
              <w:t xml:space="preserve">Returns a date to which a specified time interval has been added. </w:t>
            </w:r>
          </w:p>
          <w:p w:rsidR="002231C4" w:rsidRPr="00C83507" w:rsidRDefault="002231C4" w:rsidP="00250F8D">
            <w:pPr>
              <w:rPr>
                <w:rFonts w:ascii="Arial" w:hAnsi="Arial" w:cs="Arial"/>
                <w:color w:val="000000"/>
                <w:sz w:val="20"/>
                <w:szCs w:val="20"/>
              </w:rPr>
            </w:pPr>
          </w:p>
          <w:p w:rsidR="00E2017C" w:rsidRPr="00C83507" w:rsidRDefault="00E2017C" w:rsidP="00250F8D">
            <w:pPr>
              <w:rPr>
                <w:rFonts w:ascii="Arial" w:hAnsi="Arial" w:cs="Arial"/>
                <w:color w:val="000000"/>
                <w:sz w:val="20"/>
                <w:szCs w:val="20"/>
              </w:rPr>
            </w:pPr>
            <w:r w:rsidRPr="00C83507">
              <w:rPr>
                <w:rFonts w:ascii="Arial" w:hAnsi="Arial" w:cs="Arial"/>
                <w:color w:val="000000"/>
                <w:sz w:val="20"/>
                <w:szCs w:val="20"/>
              </w:rPr>
              <w:t>No scripting lang</w:t>
            </w:r>
            <w:r w:rsidR="00586C45" w:rsidRPr="00C83507">
              <w:rPr>
                <w:rFonts w:ascii="Arial" w:hAnsi="Arial" w:cs="Arial"/>
                <w:color w:val="000000"/>
                <w:sz w:val="20"/>
                <w:szCs w:val="20"/>
              </w:rPr>
              <w:t>uage</w:t>
            </w:r>
            <w:r w:rsidRPr="00C83507">
              <w:rPr>
                <w:rFonts w:ascii="Arial" w:hAnsi="Arial" w:cs="Arial"/>
                <w:color w:val="000000"/>
                <w:sz w:val="20"/>
                <w:szCs w:val="20"/>
              </w:rPr>
              <w:t xml:space="preserve"> (or at least none that we know of) can predict the future. However, many of them at least enable you to predict when the future will occur. For example, suppose today is 9/2</w:t>
            </w:r>
            <w:r w:rsidR="00625B39">
              <w:rPr>
                <w:rFonts w:ascii="Arial" w:hAnsi="Arial" w:cs="Arial"/>
                <w:color w:val="000000"/>
                <w:sz w:val="20"/>
                <w:szCs w:val="20"/>
              </w:rPr>
              <w:t>1</w:t>
            </w:r>
            <w:r w:rsidRPr="00C83507">
              <w:rPr>
                <w:rFonts w:ascii="Arial" w:hAnsi="Arial" w:cs="Arial"/>
                <w:color w:val="000000"/>
                <w:sz w:val="20"/>
                <w:szCs w:val="20"/>
              </w:rPr>
              <w:t xml:space="preserve">/2006. What will the date be 37 days from now? In Windows PowerShell you can determine that by using the </w:t>
            </w:r>
            <w:r w:rsidRPr="00C83507">
              <w:rPr>
                <w:rFonts w:ascii="Arial" w:hAnsi="Arial" w:cs="Arial"/>
                <w:b/>
                <w:color w:val="000000"/>
                <w:sz w:val="20"/>
                <w:szCs w:val="20"/>
              </w:rPr>
              <w:t>Get-Date</w:t>
            </w:r>
            <w:r w:rsidRPr="00C83507">
              <w:rPr>
                <w:rFonts w:ascii="Arial" w:hAnsi="Arial" w:cs="Arial"/>
                <w:color w:val="000000"/>
                <w:sz w:val="20"/>
                <w:szCs w:val="20"/>
              </w:rPr>
              <w:t xml:space="preserve"> Cmdlet along with the appropriate method. For example, this command calculates the date 37 days from the current date (using the </w:t>
            </w:r>
            <w:r w:rsidRPr="00C83507">
              <w:rPr>
                <w:rFonts w:ascii="Arial" w:hAnsi="Arial" w:cs="Arial"/>
                <w:b/>
                <w:color w:val="000000"/>
                <w:sz w:val="20"/>
                <w:szCs w:val="20"/>
              </w:rPr>
              <w:t>AddDays()</w:t>
            </w:r>
            <w:r w:rsidRPr="00C83507">
              <w:rPr>
                <w:rFonts w:ascii="Arial" w:hAnsi="Arial" w:cs="Arial"/>
                <w:color w:val="000000"/>
                <w:sz w:val="20"/>
                <w:szCs w:val="20"/>
              </w:rPr>
              <w:t xml:space="preserve"> method) and stores that value in the variable $a</w:t>
            </w:r>
          </w:p>
          <w:p w:rsidR="00E2017C" w:rsidRPr="00C83507" w:rsidRDefault="00E2017C" w:rsidP="00250F8D">
            <w:pPr>
              <w:rPr>
                <w:rFonts w:ascii="Arial" w:hAnsi="Arial" w:cs="Arial"/>
                <w:color w:val="000000"/>
                <w:sz w:val="20"/>
                <w:szCs w:val="20"/>
              </w:rPr>
            </w:pPr>
          </w:p>
          <w:p w:rsidR="00250F8D" w:rsidRPr="00C83507" w:rsidRDefault="001A064F"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3C213B" w:rsidRPr="00C83507">
              <w:rPr>
                <w:rFonts w:ascii="Courier New" w:hAnsi="Courier New" w:cs="Courier New"/>
                <w:color w:val="000000"/>
                <w:sz w:val="20"/>
                <w:szCs w:val="20"/>
              </w:rPr>
              <w:t>(get-date).AddDays(</w:t>
            </w:r>
            <w:r w:rsidR="00370E83" w:rsidRPr="00C83507">
              <w:rPr>
                <w:rFonts w:ascii="Courier New" w:hAnsi="Courier New" w:cs="Courier New"/>
                <w:color w:val="000000"/>
                <w:sz w:val="20"/>
                <w:szCs w:val="20"/>
              </w:rPr>
              <w:t>3</w:t>
            </w:r>
            <w:r w:rsidR="00E2017C" w:rsidRPr="00C83507">
              <w:rPr>
                <w:rFonts w:ascii="Courier New" w:hAnsi="Courier New" w:cs="Courier New"/>
                <w:color w:val="000000"/>
                <w:sz w:val="20"/>
                <w:szCs w:val="20"/>
              </w:rPr>
              <w:t>7</w:t>
            </w:r>
            <w:r w:rsidR="003C213B" w:rsidRPr="00C83507">
              <w:rPr>
                <w:rFonts w:ascii="Courier New" w:hAnsi="Courier New" w:cs="Courier New"/>
                <w:color w:val="000000"/>
                <w:sz w:val="20"/>
                <w:szCs w:val="20"/>
              </w:rPr>
              <w:t>)</w:t>
            </w:r>
          </w:p>
          <w:p w:rsidR="00FD7D55" w:rsidRPr="00C83507" w:rsidRDefault="00FD7D55" w:rsidP="00FD7D55">
            <w:pPr>
              <w:rPr>
                <w:rFonts w:ascii="Arial" w:hAnsi="Arial" w:cs="Arial"/>
                <w:color w:val="000000"/>
                <w:sz w:val="20"/>
                <w:szCs w:val="20"/>
              </w:rPr>
            </w:pPr>
          </w:p>
          <w:p w:rsidR="00FD7D55" w:rsidRPr="00C83507" w:rsidRDefault="00E2017C" w:rsidP="00FD7D55">
            <w:pPr>
              <w:rPr>
                <w:rFonts w:ascii="Arial" w:hAnsi="Arial" w:cs="Arial"/>
                <w:color w:val="000000"/>
                <w:sz w:val="20"/>
                <w:szCs w:val="20"/>
              </w:rPr>
            </w:pPr>
            <w:r w:rsidRPr="00C83507">
              <w:rPr>
                <w:rFonts w:ascii="Arial" w:hAnsi="Arial" w:cs="Arial"/>
                <w:color w:val="000000"/>
                <w:sz w:val="20"/>
                <w:szCs w:val="20"/>
              </w:rPr>
              <w:t>If this command is run on 9/</w:t>
            </w:r>
            <w:r w:rsidR="001A064F" w:rsidRPr="00C83507">
              <w:rPr>
                <w:rFonts w:ascii="Arial" w:hAnsi="Arial" w:cs="Arial"/>
                <w:color w:val="000000"/>
                <w:sz w:val="20"/>
                <w:szCs w:val="20"/>
              </w:rPr>
              <w:t>21</w:t>
            </w:r>
            <w:r w:rsidRPr="00C83507">
              <w:rPr>
                <w:rFonts w:ascii="Arial" w:hAnsi="Arial" w:cs="Arial"/>
                <w:color w:val="000000"/>
                <w:sz w:val="20"/>
                <w:szCs w:val="20"/>
              </w:rPr>
              <w:t>/2006 you should get the following when you</w:t>
            </w:r>
            <w:r w:rsidR="00FD7D55" w:rsidRPr="00C83507">
              <w:rPr>
                <w:rFonts w:ascii="Arial" w:hAnsi="Arial" w:cs="Arial"/>
                <w:color w:val="000000"/>
                <w:sz w:val="20"/>
                <w:szCs w:val="20"/>
              </w:rPr>
              <w:t xml:space="preserve"> echo back the value of $a:</w:t>
            </w:r>
          </w:p>
          <w:p w:rsidR="00FD7D55" w:rsidRPr="00C83507" w:rsidRDefault="00FD7D55" w:rsidP="00FD7D55">
            <w:pPr>
              <w:rPr>
                <w:rFonts w:ascii="Arial" w:hAnsi="Arial" w:cs="Arial"/>
                <w:color w:val="000000"/>
                <w:sz w:val="20"/>
                <w:szCs w:val="20"/>
              </w:rPr>
            </w:pPr>
          </w:p>
          <w:p w:rsidR="00E2017C" w:rsidRPr="00C83507" w:rsidRDefault="001A064F" w:rsidP="00FD7D55">
            <w:pPr>
              <w:rPr>
                <w:rFonts w:ascii="Courier New" w:hAnsi="Courier New" w:cs="Courier New"/>
                <w:color w:val="000000"/>
                <w:sz w:val="20"/>
                <w:szCs w:val="20"/>
              </w:rPr>
            </w:pPr>
            <w:r w:rsidRPr="00C83507">
              <w:rPr>
                <w:rFonts w:ascii="Courier New" w:hAnsi="Courier New" w:cs="Courier New"/>
                <w:color w:val="000000"/>
                <w:sz w:val="20"/>
                <w:szCs w:val="20"/>
              </w:rPr>
              <w:t>Saturday, October 28, 2006 11:33:27 AM</w:t>
            </w:r>
          </w:p>
          <w:p w:rsidR="003C213B" w:rsidRPr="00C83507" w:rsidRDefault="003C213B" w:rsidP="00250F8D">
            <w:pPr>
              <w:rPr>
                <w:rFonts w:ascii="Arial" w:hAnsi="Arial" w:cs="Arial"/>
                <w:color w:val="000000"/>
                <w:sz w:val="20"/>
                <w:szCs w:val="20"/>
              </w:rPr>
            </w:pPr>
          </w:p>
          <w:p w:rsidR="00E2017C" w:rsidRPr="00C83507" w:rsidRDefault="00E2017C" w:rsidP="00250F8D">
            <w:pPr>
              <w:rPr>
                <w:rFonts w:ascii="Arial" w:hAnsi="Arial" w:cs="Arial"/>
                <w:color w:val="000000"/>
                <w:sz w:val="20"/>
                <w:szCs w:val="20"/>
              </w:rPr>
            </w:pPr>
            <w:r w:rsidRPr="00C83507">
              <w:rPr>
                <w:rFonts w:ascii="Arial" w:hAnsi="Arial" w:cs="Arial"/>
                <w:color w:val="000000"/>
                <w:sz w:val="20"/>
                <w:szCs w:val="20"/>
              </w:rPr>
              <w:t xml:space="preserve">Of course, you aren’t limited to working only with the </w:t>
            </w:r>
            <w:proofErr w:type="gramStart"/>
            <w:r w:rsidRPr="00C83507">
              <w:rPr>
                <w:rFonts w:ascii="Arial" w:hAnsi="Arial" w:cs="Arial"/>
                <w:color w:val="000000"/>
                <w:sz w:val="20"/>
                <w:szCs w:val="20"/>
              </w:rPr>
              <w:t>AddDays(</w:t>
            </w:r>
            <w:proofErr w:type="gramEnd"/>
            <w:r w:rsidRPr="00C83507">
              <w:rPr>
                <w:rFonts w:ascii="Arial" w:hAnsi="Arial" w:cs="Arial"/>
                <w:color w:val="000000"/>
                <w:sz w:val="20"/>
                <w:szCs w:val="20"/>
              </w:rPr>
              <w:t>) method. Here are other date arithmetic methods available to you:</w:t>
            </w:r>
          </w:p>
          <w:p w:rsidR="00E2017C" w:rsidRPr="00C83507" w:rsidRDefault="00E2017C" w:rsidP="00250F8D">
            <w:pPr>
              <w:rPr>
                <w:rFonts w:ascii="Arial" w:hAnsi="Arial" w:cs="Arial"/>
                <w:color w:val="000000"/>
                <w:sz w:val="20"/>
                <w:szCs w:val="20"/>
              </w:rPr>
            </w:pPr>
          </w:p>
          <w:p w:rsidR="00E2017C" w:rsidRPr="00C83507" w:rsidRDefault="00E2017C" w:rsidP="00E2017C">
            <w:pPr>
              <w:rPr>
                <w:rFonts w:ascii="Courier New" w:hAnsi="Courier New" w:cs="Courier New"/>
                <w:color w:val="000000"/>
                <w:sz w:val="20"/>
                <w:szCs w:val="20"/>
              </w:rPr>
            </w:pPr>
            <w:r w:rsidRPr="00C83507">
              <w:rPr>
                <w:rFonts w:ascii="Courier New" w:hAnsi="Courier New" w:cs="Courier New"/>
                <w:color w:val="000000"/>
                <w:sz w:val="20"/>
                <w:szCs w:val="20"/>
              </w:rPr>
              <w:t>(get-date).AddHours(37)</w:t>
            </w:r>
          </w:p>
          <w:p w:rsidR="00E2017C" w:rsidRPr="00C83507" w:rsidRDefault="00E2017C" w:rsidP="00E2017C">
            <w:pPr>
              <w:rPr>
                <w:rFonts w:ascii="Courier New" w:hAnsi="Courier New" w:cs="Courier New"/>
                <w:color w:val="000000"/>
                <w:sz w:val="20"/>
                <w:szCs w:val="20"/>
              </w:rPr>
            </w:pPr>
            <w:r w:rsidRPr="00C83507">
              <w:rPr>
                <w:rFonts w:ascii="Courier New" w:hAnsi="Courier New" w:cs="Courier New"/>
                <w:color w:val="000000"/>
                <w:sz w:val="20"/>
                <w:szCs w:val="20"/>
              </w:rPr>
              <w:t>(get-date).AddMilliseconds(37)</w:t>
            </w:r>
          </w:p>
          <w:p w:rsidR="00E2017C" w:rsidRPr="00C83507" w:rsidRDefault="00E2017C" w:rsidP="00E2017C">
            <w:pPr>
              <w:rPr>
                <w:rFonts w:ascii="Courier New" w:hAnsi="Courier New" w:cs="Courier New"/>
                <w:color w:val="000000"/>
                <w:sz w:val="20"/>
                <w:szCs w:val="20"/>
              </w:rPr>
            </w:pPr>
            <w:r w:rsidRPr="00C83507">
              <w:rPr>
                <w:rFonts w:ascii="Courier New" w:hAnsi="Courier New" w:cs="Courier New"/>
                <w:color w:val="000000"/>
                <w:sz w:val="20"/>
                <w:szCs w:val="20"/>
              </w:rPr>
              <w:t>(get-date).AddMinutes(37)</w:t>
            </w:r>
          </w:p>
          <w:p w:rsidR="00E2017C" w:rsidRPr="00C83507" w:rsidRDefault="00E2017C" w:rsidP="00E2017C">
            <w:pPr>
              <w:rPr>
                <w:rFonts w:ascii="Courier New" w:hAnsi="Courier New" w:cs="Courier New"/>
                <w:color w:val="000000"/>
                <w:sz w:val="20"/>
                <w:szCs w:val="20"/>
              </w:rPr>
            </w:pPr>
            <w:r w:rsidRPr="00C83507">
              <w:rPr>
                <w:rFonts w:ascii="Courier New" w:hAnsi="Courier New" w:cs="Courier New"/>
                <w:color w:val="000000"/>
                <w:sz w:val="20"/>
                <w:szCs w:val="20"/>
              </w:rPr>
              <w:t>(get-date).AddMonths(37)</w:t>
            </w:r>
          </w:p>
          <w:p w:rsidR="00E2017C" w:rsidRPr="00C83507" w:rsidRDefault="00E2017C" w:rsidP="00E2017C">
            <w:pPr>
              <w:rPr>
                <w:rFonts w:ascii="Courier New" w:hAnsi="Courier New" w:cs="Courier New"/>
                <w:color w:val="000000"/>
                <w:sz w:val="20"/>
                <w:szCs w:val="20"/>
              </w:rPr>
            </w:pPr>
            <w:r w:rsidRPr="00C83507">
              <w:rPr>
                <w:rFonts w:ascii="Courier New" w:hAnsi="Courier New" w:cs="Courier New"/>
                <w:color w:val="000000"/>
                <w:sz w:val="20"/>
                <w:szCs w:val="20"/>
              </w:rPr>
              <w:t>(get-date).AddSeconds(37)</w:t>
            </w:r>
          </w:p>
          <w:p w:rsidR="00E2017C" w:rsidRPr="00C83507" w:rsidRDefault="00E2017C" w:rsidP="00E2017C">
            <w:pPr>
              <w:rPr>
                <w:rFonts w:ascii="Courier New" w:hAnsi="Courier New" w:cs="Courier New"/>
                <w:color w:val="000000"/>
                <w:sz w:val="20"/>
                <w:szCs w:val="20"/>
              </w:rPr>
            </w:pPr>
            <w:r w:rsidRPr="00C83507">
              <w:rPr>
                <w:rFonts w:ascii="Courier New" w:hAnsi="Courier New" w:cs="Courier New"/>
                <w:color w:val="000000"/>
                <w:sz w:val="20"/>
                <w:szCs w:val="20"/>
              </w:rPr>
              <w:t>(get-date).AddTicks(37)</w:t>
            </w:r>
          </w:p>
          <w:p w:rsidR="00E2017C" w:rsidRPr="00C83507" w:rsidRDefault="00E2017C" w:rsidP="00E2017C">
            <w:pPr>
              <w:rPr>
                <w:rFonts w:ascii="Arial" w:hAnsi="Arial" w:cs="Arial"/>
                <w:color w:val="000000"/>
                <w:sz w:val="20"/>
                <w:szCs w:val="20"/>
              </w:rPr>
            </w:pPr>
            <w:r w:rsidRPr="00C83507">
              <w:rPr>
                <w:rFonts w:ascii="Courier New" w:hAnsi="Courier New" w:cs="Courier New"/>
                <w:color w:val="000000"/>
                <w:sz w:val="20"/>
                <w:szCs w:val="20"/>
              </w:rPr>
              <w:t>(get-date).AddYears(37)</w:t>
            </w:r>
          </w:p>
          <w:p w:rsidR="00E2017C" w:rsidRPr="00C83507" w:rsidRDefault="00E2017C" w:rsidP="00250F8D">
            <w:pPr>
              <w:rPr>
                <w:rFonts w:ascii="Arial" w:hAnsi="Arial" w:cs="Arial"/>
                <w:color w:val="000000"/>
                <w:sz w:val="20"/>
                <w:szCs w:val="20"/>
              </w:rPr>
            </w:pPr>
          </w:p>
          <w:p w:rsidR="00E2017C" w:rsidRPr="00C83507" w:rsidRDefault="00E2017C" w:rsidP="00250F8D">
            <w:pPr>
              <w:rPr>
                <w:rFonts w:ascii="Arial" w:hAnsi="Arial" w:cs="Arial"/>
                <w:color w:val="000000"/>
                <w:sz w:val="20"/>
                <w:szCs w:val="20"/>
              </w:rPr>
            </w:pPr>
            <w:r w:rsidRPr="00C83507">
              <w:rPr>
                <w:rFonts w:ascii="Arial" w:hAnsi="Arial" w:cs="Arial"/>
                <w:color w:val="000000"/>
                <w:sz w:val="20"/>
                <w:szCs w:val="20"/>
              </w:rPr>
              <w:t xml:space="preserve">You can also combine these methods in a single command. This command calculates the time 2 hours and 34 minutes from now. To do that, it first uses </w:t>
            </w:r>
            <w:proofErr w:type="gramStart"/>
            <w:r w:rsidRPr="00C83507">
              <w:rPr>
                <w:rFonts w:ascii="Arial" w:hAnsi="Arial" w:cs="Arial"/>
                <w:b/>
                <w:color w:val="000000"/>
                <w:sz w:val="20"/>
                <w:szCs w:val="20"/>
              </w:rPr>
              <w:t>AddHours(</w:t>
            </w:r>
            <w:proofErr w:type="gramEnd"/>
            <w:r w:rsidRPr="00C83507">
              <w:rPr>
                <w:rFonts w:ascii="Arial" w:hAnsi="Arial" w:cs="Arial"/>
                <w:b/>
                <w:color w:val="000000"/>
                <w:sz w:val="20"/>
                <w:szCs w:val="20"/>
              </w:rPr>
              <w:t>)</w:t>
            </w:r>
            <w:r w:rsidRPr="00C83507">
              <w:rPr>
                <w:rFonts w:ascii="Arial" w:hAnsi="Arial" w:cs="Arial"/>
                <w:color w:val="000000"/>
                <w:sz w:val="20"/>
                <w:szCs w:val="20"/>
              </w:rPr>
              <w:t xml:space="preserve"> to determine the time 2 hours from now, then takes the resulting value and uses the </w:t>
            </w:r>
            <w:r w:rsidRPr="00C83507">
              <w:rPr>
                <w:rFonts w:ascii="Arial" w:hAnsi="Arial" w:cs="Arial"/>
                <w:b/>
                <w:color w:val="000000"/>
                <w:sz w:val="20"/>
                <w:szCs w:val="20"/>
              </w:rPr>
              <w:t>AddMinutes()</w:t>
            </w:r>
            <w:r w:rsidRPr="00C83507">
              <w:rPr>
                <w:rFonts w:ascii="Arial" w:hAnsi="Arial" w:cs="Arial"/>
                <w:color w:val="000000"/>
                <w:sz w:val="20"/>
                <w:szCs w:val="20"/>
              </w:rPr>
              <w:t xml:space="preserve"> method to determine the time 34 minutes from </w:t>
            </w:r>
            <w:r w:rsidRPr="00C83507">
              <w:rPr>
                <w:rFonts w:ascii="Arial" w:hAnsi="Arial" w:cs="Arial"/>
                <w:i/>
                <w:color w:val="000000"/>
                <w:sz w:val="20"/>
                <w:szCs w:val="20"/>
              </w:rPr>
              <w:t>then</w:t>
            </w:r>
            <w:r w:rsidRPr="00C83507">
              <w:rPr>
                <w:rFonts w:ascii="Arial" w:hAnsi="Arial" w:cs="Arial"/>
                <w:color w:val="000000"/>
                <w:sz w:val="20"/>
                <w:szCs w:val="20"/>
              </w:rPr>
              <w:t xml:space="preserve">. (Note the use of parentheses, which ensures that </w:t>
            </w:r>
            <w:proofErr w:type="gramStart"/>
            <w:r w:rsidRPr="00C83507">
              <w:rPr>
                <w:rFonts w:ascii="Arial" w:hAnsi="Arial" w:cs="Arial"/>
                <w:color w:val="000000"/>
                <w:sz w:val="20"/>
                <w:szCs w:val="20"/>
              </w:rPr>
              <w:t>AddHours(</w:t>
            </w:r>
            <w:proofErr w:type="gramEnd"/>
            <w:r w:rsidRPr="00C83507">
              <w:rPr>
                <w:rFonts w:ascii="Arial" w:hAnsi="Arial" w:cs="Arial"/>
                <w:color w:val="000000"/>
                <w:sz w:val="20"/>
                <w:szCs w:val="20"/>
              </w:rPr>
              <w:t>) is run first and AddMinutes() is run only when AddHours() is done.) Here’s the command:</w:t>
            </w:r>
          </w:p>
          <w:p w:rsidR="00E2017C" w:rsidRPr="00C83507" w:rsidRDefault="00E2017C" w:rsidP="00250F8D">
            <w:pPr>
              <w:rPr>
                <w:rFonts w:ascii="Arial" w:hAnsi="Arial" w:cs="Arial"/>
                <w:color w:val="000000"/>
                <w:sz w:val="20"/>
                <w:szCs w:val="20"/>
              </w:rPr>
            </w:pPr>
          </w:p>
          <w:p w:rsidR="00E2017C" w:rsidRPr="00C83507" w:rsidRDefault="00E2017C" w:rsidP="00250F8D">
            <w:pPr>
              <w:rPr>
                <w:rFonts w:ascii="Courier New" w:hAnsi="Courier New" w:cs="Courier New"/>
                <w:color w:val="000000"/>
                <w:sz w:val="20"/>
                <w:szCs w:val="20"/>
              </w:rPr>
            </w:pPr>
            <w:r w:rsidRPr="00C83507">
              <w:rPr>
                <w:rFonts w:ascii="Courier New" w:hAnsi="Courier New" w:cs="Courier New"/>
                <w:color w:val="000000"/>
                <w:sz w:val="20"/>
                <w:szCs w:val="20"/>
              </w:rPr>
              <w:t>$a = ((get-date).AddHours(2)).AddMinutes(34)</w:t>
            </w:r>
          </w:p>
          <w:p w:rsidR="00E2017C" w:rsidRPr="00C83507" w:rsidRDefault="00E2017C" w:rsidP="00250F8D">
            <w:pPr>
              <w:rPr>
                <w:rFonts w:ascii="Arial" w:hAnsi="Arial" w:cs="Arial"/>
                <w:color w:val="000000"/>
                <w:sz w:val="20"/>
                <w:szCs w:val="20"/>
              </w:rPr>
            </w:pPr>
          </w:p>
        </w:tc>
      </w:tr>
      <w:tr w:rsidR="00250F8D" w:rsidRPr="00C83507" w:rsidTr="00D2455C">
        <w:tc>
          <w:tcPr>
            <w:tcW w:w="2538" w:type="dxa"/>
            <w:tcBorders>
              <w:bottom w:val="single" w:sz="4" w:space="0" w:color="auto"/>
            </w:tcBorders>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DateDiff</w:t>
            </w:r>
          </w:p>
        </w:tc>
        <w:tc>
          <w:tcPr>
            <w:tcW w:w="6318" w:type="dxa"/>
            <w:tcBorders>
              <w:bottom w:val="single" w:sz="4" w:space="0" w:color="auto"/>
            </w:tcBorders>
            <w:shd w:val="clear" w:color="auto" w:fill="auto"/>
          </w:tcPr>
          <w:p w:rsidR="002231C4" w:rsidRPr="00C83507" w:rsidRDefault="000C6DFA" w:rsidP="002231C4">
            <w:pPr>
              <w:rPr>
                <w:rFonts w:ascii="Arial" w:hAnsi="Arial" w:cs="Arial"/>
                <w:color w:val="000000"/>
                <w:sz w:val="20"/>
                <w:szCs w:val="20"/>
              </w:rPr>
            </w:pPr>
            <w:r w:rsidRPr="00C83507">
              <w:rPr>
                <w:rFonts w:ascii="Arial" w:hAnsi="Arial" w:cs="Arial"/>
                <w:b/>
                <w:color w:val="000000"/>
                <w:sz w:val="20"/>
                <w:szCs w:val="20"/>
              </w:rPr>
              <w:t xml:space="preserve">Definition: </w:t>
            </w:r>
            <w:r w:rsidR="002231C4" w:rsidRPr="00C83507">
              <w:rPr>
                <w:rFonts w:ascii="Arial" w:hAnsi="Arial" w:cs="Arial"/>
                <w:color w:val="000000"/>
                <w:sz w:val="20"/>
                <w:szCs w:val="20"/>
              </w:rPr>
              <w:t xml:space="preserve">Returns the number of intervals between two dates. </w:t>
            </w:r>
          </w:p>
          <w:p w:rsidR="002231C4" w:rsidRPr="00C83507" w:rsidRDefault="002231C4" w:rsidP="003C213B">
            <w:pPr>
              <w:rPr>
                <w:rFonts w:ascii="Arial" w:hAnsi="Arial" w:cs="Arial"/>
                <w:color w:val="000000"/>
                <w:sz w:val="20"/>
                <w:szCs w:val="20"/>
              </w:rPr>
            </w:pPr>
          </w:p>
          <w:p w:rsidR="001A064F" w:rsidRPr="00C83507" w:rsidRDefault="00625B39" w:rsidP="003C213B">
            <w:pPr>
              <w:rPr>
                <w:rFonts w:ascii="Arial" w:hAnsi="Arial" w:cs="Arial"/>
                <w:color w:val="000000"/>
                <w:sz w:val="20"/>
                <w:szCs w:val="20"/>
              </w:rPr>
            </w:pPr>
            <w:r>
              <w:rPr>
                <w:rFonts w:ascii="Arial" w:hAnsi="Arial" w:cs="Arial"/>
                <w:color w:val="000000"/>
                <w:sz w:val="20"/>
                <w:szCs w:val="20"/>
              </w:rPr>
              <w:t xml:space="preserve">The </w:t>
            </w:r>
            <w:r w:rsidR="00E145C5" w:rsidRPr="00C83507">
              <w:rPr>
                <w:rFonts w:ascii="Arial" w:hAnsi="Arial" w:cs="Arial"/>
                <w:color w:val="000000"/>
                <w:sz w:val="20"/>
                <w:szCs w:val="20"/>
              </w:rPr>
              <w:t>VBScript DateDiff function is used to determine the amount of time (months, weeks, days, hours</w:t>
            </w:r>
            <w:r w:rsidR="001A064F" w:rsidRPr="00C83507">
              <w:rPr>
                <w:rFonts w:ascii="Arial" w:hAnsi="Arial" w:cs="Arial"/>
                <w:color w:val="000000"/>
                <w:sz w:val="20"/>
                <w:szCs w:val="20"/>
              </w:rPr>
              <w:t>, etc.</w:t>
            </w:r>
            <w:r w:rsidR="00E145C5" w:rsidRPr="00C83507">
              <w:rPr>
                <w:rFonts w:ascii="Arial" w:hAnsi="Arial" w:cs="Arial"/>
                <w:color w:val="000000"/>
                <w:sz w:val="20"/>
                <w:szCs w:val="20"/>
              </w:rPr>
              <w:t xml:space="preserve">) between two date-time values. In Windows PowerShell you can perform this </w:t>
            </w:r>
            <w:r w:rsidR="001A064F" w:rsidRPr="00C83507">
              <w:rPr>
                <w:rFonts w:ascii="Arial" w:hAnsi="Arial" w:cs="Arial"/>
                <w:color w:val="000000"/>
                <w:sz w:val="20"/>
                <w:szCs w:val="20"/>
              </w:rPr>
              <w:t xml:space="preserve">same </w:t>
            </w:r>
            <w:r w:rsidR="00E145C5" w:rsidRPr="00C83507">
              <w:rPr>
                <w:rFonts w:ascii="Arial" w:hAnsi="Arial" w:cs="Arial"/>
                <w:color w:val="000000"/>
                <w:sz w:val="20"/>
                <w:szCs w:val="20"/>
              </w:rPr>
              <w:t xml:space="preserve">kind of date arithmetic using the </w:t>
            </w:r>
            <w:r w:rsidR="00E145C5" w:rsidRPr="00C83507">
              <w:rPr>
                <w:rFonts w:ascii="Arial" w:hAnsi="Arial" w:cs="Arial"/>
                <w:b/>
                <w:color w:val="000000"/>
                <w:sz w:val="20"/>
                <w:szCs w:val="20"/>
              </w:rPr>
              <w:t>New-TimeSpan</w:t>
            </w:r>
            <w:r w:rsidR="00E145C5" w:rsidRPr="00C83507">
              <w:rPr>
                <w:rFonts w:ascii="Arial" w:hAnsi="Arial" w:cs="Arial"/>
                <w:color w:val="000000"/>
                <w:sz w:val="20"/>
                <w:szCs w:val="20"/>
              </w:rPr>
              <w:t xml:space="preserve"> Cmdlet. </w:t>
            </w:r>
          </w:p>
          <w:p w:rsidR="001A064F" w:rsidRPr="00C83507" w:rsidRDefault="001A064F" w:rsidP="003C213B">
            <w:pPr>
              <w:rPr>
                <w:rFonts w:ascii="Arial" w:hAnsi="Arial" w:cs="Arial"/>
                <w:color w:val="000000"/>
                <w:sz w:val="20"/>
                <w:szCs w:val="20"/>
              </w:rPr>
            </w:pPr>
          </w:p>
          <w:p w:rsidR="00BA50B8" w:rsidRPr="00C83507" w:rsidRDefault="001A064F" w:rsidP="003C213B">
            <w:pPr>
              <w:rPr>
                <w:rFonts w:ascii="Arial" w:hAnsi="Arial" w:cs="Arial"/>
                <w:color w:val="000000"/>
                <w:sz w:val="20"/>
                <w:szCs w:val="20"/>
              </w:rPr>
            </w:pPr>
            <w:r w:rsidRPr="00C83507">
              <w:rPr>
                <w:rFonts w:ascii="Arial" w:hAnsi="Arial" w:cs="Arial"/>
                <w:color w:val="000000"/>
                <w:sz w:val="20"/>
                <w:szCs w:val="20"/>
              </w:rPr>
              <w:t>For example, t</w:t>
            </w:r>
            <w:r w:rsidR="00E145C5" w:rsidRPr="00C83507">
              <w:rPr>
                <w:rFonts w:ascii="Arial" w:hAnsi="Arial" w:cs="Arial"/>
                <w:color w:val="000000"/>
                <w:sz w:val="20"/>
                <w:szCs w:val="20"/>
              </w:rPr>
              <w:t xml:space="preserve">he following command calculates the amount of time between the current date and time and 11:30 PM on December 31, 2006. Note that the </w:t>
            </w:r>
            <w:r w:rsidR="00E145C5" w:rsidRPr="00C83507">
              <w:rPr>
                <w:rFonts w:ascii="Arial" w:hAnsi="Arial" w:cs="Arial"/>
                <w:b/>
                <w:color w:val="000000"/>
                <w:sz w:val="20"/>
                <w:szCs w:val="20"/>
              </w:rPr>
              <w:t>Get-</w:t>
            </w:r>
            <w:r w:rsidR="00D2455C" w:rsidRPr="00C83507">
              <w:rPr>
                <w:rFonts w:ascii="Arial" w:hAnsi="Arial" w:cs="Arial"/>
                <w:b/>
                <w:color w:val="000000"/>
                <w:sz w:val="20"/>
                <w:szCs w:val="20"/>
              </w:rPr>
              <w:t>D</w:t>
            </w:r>
            <w:r w:rsidR="00E145C5" w:rsidRPr="00C83507">
              <w:rPr>
                <w:rFonts w:ascii="Arial" w:hAnsi="Arial" w:cs="Arial"/>
                <w:b/>
                <w:color w:val="000000"/>
                <w:sz w:val="20"/>
                <w:szCs w:val="20"/>
              </w:rPr>
              <w:t>ate</w:t>
            </w:r>
            <w:r w:rsidR="00E145C5" w:rsidRPr="00C83507">
              <w:rPr>
                <w:rFonts w:ascii="Arial" w:hAnsi="Arial" w:cs="Arial"/>
                <w:color w:val="000000"/>
                <w:sz w:val="20"/>
                <w:szCs w:val="20"/>
              </w:rPr>
              <w:t xml:space="preserve"> Cmdlet is used to create the two date-time values. </w:t>
            </w:r>
            <w:r w:rsidR="00D2455C" w:rsidRPr="00C83507">
              <w:rPr>
                <w:rFonts w:ascii="Arial" w:hAnsi="Arial" w:cs="Arial"/>
                <w:color w:val="000000"/>
                <w:sz w:val="20"/>
                <w:szCs w:val="20"/>
              </w:rPr>
              <w:t>Also note that a dollar sign ($) is used to preface each of the Get-Date commands, and each command is enclosed in parentheses. That ensure</w:t>
            </w:r>
            <w:r w:rsidRPr="00C83507">
              <w:rPr>
                <w:rFonts w:ascii="Arial" w:hAnsi="Arial" w:cs="Arial"/>
                <w:color w:val="000000"/>
                <w:sz w:val="20"/>
                <w:szCs w:val="20"/>
              </w:rPr>
              <w:t>s</w:t>
            </w:r>
            <w:r w:rsidR="00D2455C" w:rsidRPr="00C83507">
              <w:rPr>
                <w:rFonts w:ascii="Arial" w:hAnsi="Arial" w:cs="Arial"/>
                <w:color w:val="000000"/>
                <w:sz w:val="20"/>
                <w:szCs w:val="20"/>
              </w:rPr>
              <w:t xml:space="preserve"> that Windows PowerShell first calculates the two date-time values, and only </w:t>
            </w:r>
            <w:r w:rsidR="00D2455C" w:rsidRPr="00C83507">
              <w:rPr>
                <w:rFonts w:ascii="Arial" w:hAnsi="Arial" w:cs="Arial"/>
                <w:i/>
                <w:color w:val="000000"/>
                <w:sz w:val="20"/>
                <w:szCs w:val="20"/>
              </w:rPr>
              <w:t>then</w:t>
            </w:r>
            <w:r w:rsidR="00D2455C" w:rsidRPr="00C83507">
              <w:rPr>
                <w:rFonts w:ascii="Arial" w:hAnsi="Arial" w:cs="Arial"/>
                <w:color w:val="000000"/>
                <w:sz w:val="20"/>
                <w:szCs w:val="20"/>
              </w:rPr>
              <w:t xml:space="preserve"> use</w:t>
            </w:r>
            <w:r w:rsidR="00625B39">
              <w:rPr>
                <w:rFonts w:ascii="Arial" w:hAnsi="Arial" w:cs="Arial"/>
                <w:color w:val="000000"/>
                <w:sz w:val="20"/>
                <w:szCs w:val="20"/>
              </w:rPr>
              <w:t>s</w:t>
            </w:r>
            <w:r w:rsidR="00D2455C" w:rsidRPr="00C83507">
              <w:rPr>
                <w:rFonts w:ascii="Arial" w:hAnsi="Arial" w:cs="Arial"/>
                <w:color w:val="000000"/>
                <w:sz w:val="20"/>
                <w:szCs w:val="20"/>
              </w:rPr>
              <w:t xml:space="preserve"> New-TimeSpan to determine the time interval.</w:t>
            </w:r>
          </w:p>
          <w:p w:rsidR="00D2455C" w:rsidRPr="00C83507" w:rsidRDefault="00D2455C" w:rsidP="003C213B">
            <w:pPr>
              <w:rPr>
                <w:rFonts w:ascii="Arial" w:hAnsi="Arial" w:cs="Arial"/>
                <w:color w:val="000000"/>
                <w:sz w:val="20"/>
                <w:szCs w:val="20"/>
              </w:rPr>
            </w:pPr>
          </w:p>
          <w:p w:rsidR="00D2455C" w:rsidRPr="00C83507" w:rsidRDefault="00D2455C" w:rsidP="003C213B">
            <w:pPr>
              <w:rPr>
                <w:rFonts w:ascii="Arial" w:hAnsi="Arial" w:cs="Arial"/>
                <w:b/>
                <w:color w:val="000000"/>
                <w:sz w:val="20"/>
                <w:szCs w:val="20"/>
              </w:rPr>
            </w:pPr>
            <w:r w:rsidRPr="00C83507">
              <w:rPr>
                <w:rFonts w:ascii="Arial" w:hAnsi="Arial" w:cs="Arial"/>
                <w:color w:val="000000"/>
                <w:sz w:val="20"/>
                <w:szCs w:val="20"/>
              </w:rPr>
              <w:t>The command itself looks like this:</w:t>
            </w:r>
          </w:p>
          <w:p w:rsidR="00BA50B8" w:rsidRPr="00C83507" w:rsidRDefault="00BA50B8" w:rsidP="003C213B">
            <w:pPr>
              <w:rPr>
                <w:rFonts w:ascii="Arial" w:hAnsi="Arial" w:cs="Arial"/>
                <w:color w:val="000000"/>
                <w:sz w:val="20"/>
                <w:szCs w:val="20"/>
              </w:rPr>
            </w:pPr>
          </w:p>
          <w:p w:rsidR="00250F8D" w:rsidRPr="00C83507" w:rsidRDefault="00E145C5" w:rsidP="003C213B">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3C213B" w:rsidRPr="00C83507">
              <w:rPr>
                <w:rFonts w:ascii="Courier New" w:hAnsi="Courier New" w:cs="Courier New"/>
                <w:color w:val="000000"/>
                <w:sz w:val="20"/>
                <w:szCs w:val="20"/>
              </w:rPr>
              <w:t>New-TimeSpan $(Get-Date) $(Get-Date –month 12 -day 31 -year 2006 -hour 23 -minute 30)</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r w:rsidR="00E145C5" w:rsidRPr="00C83507">
              <w:rPr>
                <w:rFonts w:ascii="Arial" w:hAnsi="Arial" w:cs="Arial"/>
                <w:color w:val="000000"/>
                <w:sz w:val="20"/>
                <w:szCs w:val="20"/>
              </w:rPr>
              <w:t xml:space="preserve"> (depending, of course, on the current date and time)</w:t>
            </w:r>
            <w:r w:rsidRPr="00C83507">
              <w:rPr>
                <w:rFonts w:ascii="Arial" w:hAnsi="Arial" w:cs="Arial"/>
                <w:color w:val="000000"/>
                <w:sz w:val="20"/>
                <w:szCs w:val="20"/>
              </w:rPr>
              <w:t>:</w:t>
            </w:r>
          </w:p>
          <w:p w:rsidR="00FD7D55" w:rsidRPr="00C83507" w:rsidRDefault="00FD7D55" w:rsidP="00FD7D55">
            <w:pPr>
              <w:rPr>
                <w:rFonts w:ascii="Arial" w:hAnsi="Arial" w:cs="Arial"/>
                <w:color w:val="000000"/>
                <w:sz w:val="20"/>
                <w:szCs w:val="20"/>
              </w:rPr>
            </w:pPr>
          </w:p>
          <w:p w:rsidR="00E145C5" w:rsidRPr="00C83507" w:rsidRDefault="00E145C5" w:rsidP="00E145C5">
            <w:pPr>
              <w:rPr>
                <w:rFonts w:ascii="Courier New" w:hAnsi="Courier New" w:cs="Courier New"/>
                <w:color w:val="000000"/>
                <w:sz w:val="20"/>
                <w:szCs w:val="20"/>
              </w:rPr>
            </w:pPr>
            <w:r w:rsidRPr="00C83507">
              <w:rPr>
                <w:rFonts w:ascii="Courier New" w:hAnsi="Courier New" w:cs="Courier New"/>
                <w:color w:val="000000"/>
                <w:sz w:val="20"/>
                <w:szCs w:val="20"/>
              </w:rPr>
              <w:t>Days              : 109</w:t>
            </w:r>
          </w:p>
          <w:p w:rsidR="00E145C5" w:rsidRPr="00C83507" w:rsidRDefault="00E145C5" w:rsidP="00E145C5">
            <w:pPr>
              <w:rPr>
                <w:rFonts w:ascii="Courier New" w:hAnsi="Courier New" w:cs="Courier New"/>
                <w:color w:val="000000"/>
                <w:sz w:val="20"/>
                <w:szCs w:val="20"/>
              </w:rPr>
            </w:pPr>
            <w:r w:rsidRPr="00C83507">
              <w:rPr>
                <w:rFonts w:ascii="Courier New" w:hAnsi="Courier New" w:cs="Courier New"/>
                <w:color w:val="000000"/>
                <w:sz w:val="20"/>
                <w:szCs w:val="20"/>
              </w:rPr>
              <w:t>Hours             : 3</w:t>
            </w:r>
          </w:p>
          <w:p w:rsidR="00E145C5" w:rsidRPr="00C83507" w:rsidRDefault="00E145C5" w:rsidP="00E145C5">
            <w:pPr>
              <w:rPr>
                <w:rFonts w:ascii="Courier New" w:hAnsi="Courier New" w:cs="Courier New"/>
                <w:color w:val="000000"/>
                <w:sz w:val="20"/>
                <w:szCs w:val="20"/>
              </w:rPr>
            </w:pPr>
            <w:r w:rsidRPr="00C83507">
              <w:rPr>
                <w:rFonts w:ascii="Courier New" w:hAnsi="Courier New" w:cs="Courier New"/>
                <w:color w:val="000000"/>
                <w:sz w:val="20"/>
                <w:szCs w:val="20"/>
              </w:rPr>
              <w:t>Minutes           : 55</w:t>
            </w:r>
          </w:p>
          <w:p w:rsidR="00E145C5" w:rsidRPr="00C83507" w:rsidRDefault="00E145C5" w:rsidP="00E145C5">
            <w:pPr>
              <w:rPr>
                <w:rFonts w:ascii="Courier New" w:hAnsi="Courier New" w:cs="Courier New"/>
                <w:color w:val="000000"/>
                <w:sz w:val="20"/>
                <w:szCs w:val="20"/>
              </w:rPr>
            </w:pPr>
            <w:r w:rsidRPr="00C83507">
              <w:rPr>
                <w:rFonts w:ascii="Courier New" w:hAnsi="Courier New" w:cs="Courier New"/>
                <w:color w:val="000000"/>
                <w:sz w:val="20"/>
                <w:szCs w:val="20"/>
              </w:rPr>
              <w:t>Seconds           : 0</w:t>
            </w:r>
          </w:p>
          <w:p w:rsidR="00E145C5" w:rsidRPr="00C83507" w:rsidRDefault="00E145C5" w:rsidP="00E145C5">
            <w:pPr>
              <w:rPr>
                <w:rFonts w:ascii="Courier New" w:hAnsi="Courier New" w:cs="Courier New"/>
                <w:color w:val="000000"/>
                <w:sz w:val="20"/>
                <w:szCs w:val="20"/>
              </w:rPr>
            </w:pPr>
            <w:r w:rsidRPr="00C83507">
              <w:rPr>
                <w:rFonts w:ascii="Courier New" w:hAnsi="Courier New" w:cs="Courier New"/>
                <w:color w:val="000000"/>
                <w:sz w:val="20"/>
                <w:szCs w:val="20"/>
              </w:rPr>
              <w:t>Milliseconds      : 0</w:t>
            </w:r>
          </w:p>
          <w:p w:rsidR="00E145C5" w:rsidRPr="00C83507" w:rsidRDefault="00E145C5" w:rsidP="00E145C5">
            <w:pPr>
              <w:rPr>
                <w:rFonts w:ascii="Courier New" w:hAnsi="Courier New" w:cs="Courier New"/>
                <w:color w:val="000000"/>
                <w:sz w:val="20"/>
                <w:szCs w:val="20"/>
              </w:rPr>
            </w:pPr>
            <w:r w:rsidRPr="00C83507">
              <w:rPr>
                <w:rFonts w:ascii="Courier New" w:hAnsi="Courier New" w:cs="Courier New"/>
                <w:color w:val="000000"/>
                <w:sz w:val="20"/>
                <w:szCs w:val="20"/>
              </w:rPr>
              <w:t>Ticks             : 94317000000000</w:t>
            </w:r>
          </w:p>
          <w:p w:rsidR="00E145C5" w:rsidRPr="00C83507" w:rsidRDefault="00E145C5" w:rsidP="00E145C5">
            <w:pPr>
              <w:rPr>
                <w:rFonts w:ascii="Courier New" w:hAnsi="Courier New" w:cs="Courier New"/>
                <w:color w:val="000000"/>
                <w:sz w:val="20"/>
                <w:szCs w:val="20"/>
              </w:rPr>
            </w:pPr>
            <w:r w:rsidRPr="00C83507">
              <w:rPr>
                <w:rFonts w:ascii="Courier New" w:hAnsi="Courier New" w:cs="Courier New"/>
                <w:color w:val="000000"/>
                <w:sz w:val="20"/>
                <w:szCs w:val="20"/>
              </w:rPr>
              <w:t>TotalDays         : 109.163194444444</w:t>
            </w:r>
          </w:p>
          <w:p w:rsidR="00E145C5" w:rsidRPr="00C83507" w:rsidRDefault="00E145C5" w:rsidP="00E145C5">
            <w:pPr>
              <w:rPr>
                <w:rFonts w:ascii="Courier New" w:hAnsi="Courier New" w:cs="Courier New"/>
                <w:color w:val="000000"/>
                <w:sz w:val="20"/>
                <w:szCs w:val="20"/>
              </w:rPr>
            </w:pPr>
            <w:r w:rsidRPr="00C83507">
              <w:rPr>
                <w:rFonts w:ascii="Courier New" w:hAnsi="Courier New" w:cs="Courier New"/>
                <w:color w:val="000000"/>
                <w:sz w:val="20"/>
                <w:szCs w:val="20"/>
              </w:rPr>
              <w:t>TotalHours        : 2619.91666666667</w:t>
            </w:r>
          </w:p>
          <w:p w:rsidR="00E145C5" w:rsidRPr="00C83507" w:rsidRDefault="00E145C5" w:rsidP="00E145C5">
            <w:pPr>
              <w:rPr>
                <w:rFonts w:ascii="Courier New" w:hAnsi="Courier New" w:cs="Courier New"/>
                <w:color w:val="000000"/>
                <w:sz w:val="20"/>
                <w:szCs w:val="20"/>
              </w:rPr>
            </w:pPr>
            <w:r w:rsidRPr="00C83507">
              <w:rPr>
                <w:rFonts w:ascii="Courier New" w:hAnsi="Courier New" w:cs="Courier New"/>
                <w:color w:val="000000"/>
                <w:sz w:val="20"/>
                <w:szCs w:val="20"/>
              </w:rPr>
              <w:t>TotalMinutes      : 157195</w:t>
            </w:r>
          </w:p>
          <w:p w:rsidR="00E145C5" w:rsidRPr="00C83507" w:rsidRDefault="00E145C5" w:rsidP="00E145C5">
            <w:pPr>
              <w:rPr>
                <w:rFonts w:ascii="Courier New" w:hAnsi="Courier New" w:cs="Courier New"/>
                <w:color w:val="000000"/>
                <w:sz w:val="20"/>
                <w:szCs w:val="20"/>
              </w:rPr>
            </w:pPr>
            <w:r w:rsidRPr="00C83507">
              <w:rPr>
                <w:rFonts w:ascii="Courier New" w:hAnsi="Courier New" w:cs="Courier New"/>
                <w:color w:val="000000"/>
                <w:sz w:val="20"/>
                <w:szCs w:val="20"/>
              </w:rPr>
              <w:t>TotalSeconds      : 9431700</w:t>
            </w:r>
          </w:p>
          <w:p w:rsidR="00E145C5" w:rsidRPr="00C83507" w:rsidRDefault="00E145C5" w:rsidP="00E145C5">
            <w:pPr>
              <w:rPr>
                <w:rFonts w:ascii="Arial" w:hAnsi="Arial" w:cs="Arial"/>
                <w:color w:val="000000"/>
                <w:sz w:val="20"/>
                <w:szCs w:val="20"/>
              </w:rPr>
            </w:pPr>
            <w:r w:rsidRPr="00C83507">
              <w:rPr>
                <w:rFonts w:ascii="Courier New" w:hAnsi="Courier New" w:cs="Courier New"/>
                <w:color w:val="000000"/>
                <w:sz w:val="20"/>
                <w:szCs w:val="20"/>
              </w:rPr>
              <w:t>TotalMilliseconds : 9431700000</w:t>
            </w:r>
          </w:p>
          <w:p w:rsidR="003C213B" w:rsidRPr="00C83507" w:rsidRDefault="003C213B" w:rsidP="003C213B">
            <w:pPr>
              <w:rPr>
                <w:rFonts w:ascii="Arial" w:hAnsi="Arial" w:cs="Arial"/>
                <w:color w:val="000000"/>
                <w:sz w:val="20"/>
                <w:szCs w:val="20"/>
              </w:rPr>
            </w:pPr>
          </w:p>
          <w:p w:rsidR="00E145C5" w:rsidRPr="00C83507" w:rsidRDefault="001A064F" w:rsidP="003C213B">
            <w:pPr>
              <w:rPr>
                <w:rFonts w:ascii="Arial" w:hAnsi="Arial" w:cs="Arial"/>
                <w:color w:val="000000"/>
                <w:sz w:val="20"/>
                <w:szCs w:val="20"/>
              </w:rPr>
            </w:pPr>
            <w:r w:rsidRPr="00C83507">
              <w:rPr>
                <w:rFonts w:ascii="Arial" w:hAnsi="Arial" w:cs="Arial"/>
                <w:color w:val="000000"/>
                <w:sz w:val="20"/>
                <w:szCs w:val="20"/>
              </w:rPr>
              <w:t>Suppose all you really care about is</w:t>
            </w:r>
            <w:r w:rsidR="00E145C5" w:rsidRPr="00C83507">
              <w:rPr>
                <w:rFonts w:ascii="Arial" w:hAnsi="Arial" w:cs="Arial"/>
                <w:color w:val="000000"/>
                <w:sz w:val="20"/>
                <w:szCs w:val="20"/>
              </w:rPr>
              <w:t xml:space="preserve"> the number of days between the two dates</w:t>
            </w:r>
            <w:r w:rsidRPr="00C83507">
              <w:rPr>
                <w:rFonts w:ascii="Arial" w:hAnsi="Arial" w:cs="Arial"/>
                <w:color w:val="000000"/>
                <w:sz w:val="20"/>
                <w:szCs w:val="20"/>
              </w:rPr>
              <w:t>. In that case, just</w:t>
            </w:r>
            <w:r w:rsidR="00E145C5" w:rsidRPr="00C83507">
              <w:rPr>
                <w:rFonts w:ascii="Arial" w:hAnsi="Arial" w:cs="Arial"/>
                <w:color w:val="000000"/>
                <w:sz w:val="20"/>
                <w:szCs w:val="20"/>
              </w:rPr>
              <w:t xml:space="preserve"> echo back the value of the </w:t>
            </w:r>
            <w:r w:rsidR="00E145C5" w:rsidRPr="00C83507">
              <w:rPr>
                <w:rFonts w:ascii="Arial" w:hAnsi="Arial" w:cs="Arial"/>
                <w:b/>
                <w:color w:val="000000"/>
                <w:sz w:val="20"/>
                <w:szCs w:val="20"/>
              </w:rPr>
              <w:t>Days</w:t>
            </w:r>
            <w:r w:rsidR="00E145C5" w:rsidRPr="00C83507">
              <w:rPr>
                <w:rFonts w:ascii="Arial" w:hAnsi="Arial" w:cs="Arial"/>
                <w:color w:val="000000"/>
                <w:sz w:val="20"/>
                <w:szCs w:val="20"/>
              </w:rPr>
              <w:t xml:space="preserve"> property:</w:t>
            </w:r>
          </w:p>
          <w:p w:rsidR="00E145C5" w:rsidRPr="00C83507" w:rsidRDefault="00E145C5" w:rsidP="003C213B">
            <w:pPr>
              <w:rPr>
                <w:rFonts w:ascii="Arial" w:hAnsi="Arial" w:cs="Arial"/>
                <w:color w:val="000000"/>
                <w:sz w:val="20"/>
                <w:szCs w:val="20"/>
              </w:rPr>
            </w:pPr>
          </w:p>
          <w:p w:rsidR="00E145C5" w:rsidRPr="00C83507" w:rsidRDefault="00E145C5" w:rsidP="003C213B">
            <w:pPr>
              <w:rPr>
                <w:rFonts w:ascii="Courier New" w:hAnsi="Courier New" w:cs="Courier New"/>
                <w:color w:val="000000"/>
                <w:sz w:val="20"/>
                <w:szCs w:val="20"/>
              </w:rPr>
            </w:pPr>
            <w:r w:rsidRPr="00C83507">
              <w:rPr>
                <w:rFonts w:ascii="Courier New" w:hAnsi="Courier New" w:cs="Courier New"/>
                <w:color w:val="000000"/>
                <w:sz w:val="20"/>
                <w:szCs w:val="20"/>
              </w:rPr>
              <w:t>$a.Days</w:t>
            </w:r>
          </w:p>
          <w:p w:rsidR="005D4151" w:rsidRPr="00C83507" w:rsidRDefault="005D4151" w:rsidP="003C213B">
            <w:pPr>
              <w:rPr>
                <w:rFonts w:ascii="Arial" w:hAnsi="Arial" w:cs="Arial"/>
                <w:color w:val="000000"/>
                <w:sz w:val="20"/>
                <w:szCs w:val="20"/>
              </w:rPr>
            </w:pPr>
          </w:p>
        </w:tc>
      </w:tr>
      <w:tr w:rsidR="00250F8D" w:rsidRPr="00C83507" w:rsidTr="00D72C8C">
        <w:tc>
          <w:tcPr>
            <w:tcW w:w="2538" w:type="dxa"/>
            <w:tcBorders>
              <w:bottom w:val="single" w:sz="4" w:space="0" w:color="auto"/>
            </w:tcBorders>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DatePart</w:t>
            </w:r>
          </w:p>
        </w:tc>
        <w:tc>
          <w:tcPr>
            <w:tcW w:w="6318" w:type="dxa"/>
            <w:tcBorders>
              <w:bottom w:val="single" w:sz="4" w:space="0" w:color="auto"/>
            </w:tcBorders>
            <w:shd w:val="clear" w:color="auto" w:fill="auto"/>
          </w:tcPr>
          <w:p w:rsidR="002231C4" w:rsidRPr="00C83507" w:rsidRDefault="000C6DFA" w:rsidP="002231C4">
            <w:pPr>
              <w:rPr>
                <w:rFonts w:ascii="Arial" w:hAnsi="Arial" w:cs="Arial"/>
                <w:color w:val="000000"/>
                <w:sz w:val="20"/>
                <w:szCs w:val="20"/>
              </w:rPr>
            </w:pPr>
            <w:r w:rsidRPr="00C83507">
              <w:rPr>
                <w:rFonts w:ascii="Arial" w:hAnsi="Arial" w:cs="Arial"/>
                <w:b/>
                <w:color w:val="000000"/>
                <w:sz w:val="20"/>
                <w:szCs w:val="20"/>
              </w:rPr>
              <w:t xml:space="preserve">Definition: </w:t>
            </w:r>
            <w:r w:rsidR="002231C4" w:rsidRPr="00C83507">
              <w:rPr>
                <w:rFonts w:ascii="Arial" w:hAnsi="Arial" w:cs="Arial"/>
                <w:color w:val="000000"/>
                <w:sz w:val="20"/>
                <w:szCs w:val="20"/>
              </w:rPr>
              <w:t>Returns the specified part of a given date.</w:t>
            </w:r>
          </w:p>
          <w:p w:rsidR="002231C4" w:rsidRPr="00C83507" w:rsidRDefault="002231C4" w:rsidP="002231C4">
            <w:pPr>
              <w:rPr>
                <w:rFonts w:ascii="Arial" w:hAnsi="Arial" w:cs="Arial"/>
                <w:color w:val="000000"/>
                <w:sz w:val="20"/>
                <w:szCs w:val="20"/>
              </w:rPr>
            </w:pPr>
            <w:r w:rsidRPr="00C83507">
              <w:rPr>
                <w:rFonts w:ascii="Arial" w:hAnsi="Arial" w:cs="Arial"/>
                <w:color w:val="000000"/>
                <w:sz w:val="20"/>
                <w:szCs w:val="20"/>
              </w:rPr>
              <w:t xml:space="preserve"> </w:t>
            </w:r>
          </w:p>
          <w:p w:rsidR="00D613A9" w:rsidRPr="00C83507" w:rsidRDefault="001A064F" w:rsidP="002231C4">
            <w:pPr>
              <w:rPr>
                <w:rFonts w:ascii="Arial" w:hAnsi="Arial" w:cs="Arial"/>
                <w:color w:val="000000"/>
                <w:sz w:val="20"/>
                <w:szCs w:val="20"/>
              </w:rPr>
            </w:pPr>
            <w:r w:rsidRPr="00C83507">
              <w:rPr>
                <w:rFonts w:ascii="Arial" w:hAnsi="Arial" w:cs="Arial"/>
                <w:color w:val="000000"/>
                <w:sz w:val="20"/>
                <w:szCs w:val="20"/>
              </w:rPr>
              <w:t>Given a date-time value</w:t>
            </w:r>
            <w:r w:rsidR="00D72C8C" w:rsidRPr="00C83507">
              <w:rPr>
                <w:rFonts w:ascii="Arial" w:hAnsi="Arial" w:cs="Arial"/>
                <w:color w:val="000000"/>
                <w:sz w:val="20"/>
                <w:szCs w:val="20"/>
              </w:rPr>
              <w:t xml:space="preserve"> the DatePart function can tease out just a portion of that value, such as the hour, minute, or second of the day. In Windows PowerShell the </w:t>
            </w:r>
            <w:r w:rsidR="00D72C8C" w:rsidRPr="00C83507">
              <w:rPr>
                <w:rFonts w:ascii="Arial" w:hAnsi="Arial" w:cs="Arial"/>
                <w:b/>
                <w:color w:val="000000"/>
                <w:sz w:val="20"/>
                <w:szCs w:val="20"/>
              </w:rPr>
              <w:t>Get-Date</w:t>
            </w:r>
            <w:r w:rsidR="00D72C8C" w:rsidRPr="00C83507">
              <w:rPr>
                <w:rFonts w:ascii="Arial" w:hAnsi="Arial" w:cs="Arial"/>
                <w:color w:val="000000"/>
                <w:sz w:val="20"/>
                <w:szCs w:val="20"/>
              </w:rPr>
              <w:t xml:space="preserve"> Cmdlet provides the same capability: just call Get-Date and take a peek at the desired property value. Here are some examples:</w:t>
            </w:r>
          </w:p>
          <w:p w:rsidR="00D613A9" w:rsidRPr="00C83507" w:rsidRDefault="00D613A9" w:rsidP="002231C4">
            <w:pPr>
              <w:rPr>
                <w:rFonts w:ascii="Arial" w:hAnsi="Arial" w:cs="Arial"/>
                <w:color w:val="000000"/>
                <w:sz w:val="20"/>
                <w:szCs w:val="20"/>
              </w:rPr>
            </w:pPr>
          </w:p>
          <w:p w:rsidR="00250F8D" w:rsidRPr="00C83507" w:rsidRDefault="00D613A9" w:rsidP="002231C4">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0C65F8" w:rsidRPr="00C83507">
              <w:rPr>
                <w:rFonts w:ascii="Courier New" w:hAnsi="Courier New" w:cs="Courier New"/>
                <w:color w:val="000000"/>
                <w:sz w:val="20"/>
                <w:szCs w:val="20"/>
              </w:rPr>
              <w:t>(get-date).day</w:t>
            </w:r>
          </w:p>
          <w:p w:rsidR="000C65F8" w:rsidRPr="00C83507" w:rsidRDefault="00D613A9"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0C65F8" w:rsidRPr="00C83507">
              <w:rPr>
                <w:rFonts w:ascii="Courier New" w:hAnsi="Courier New" w:cs="Courier New"/>
                <w:color w:val="000000"/>
                <w:sz w:val="20"/>
                <w:szCs w:val="20"/>
              </w:rPr>
              <w:t>(get-date).dayofweek</w:t>
            </w:r>
          </w:p>
          <w:p w:rsidR="000C65F8" w:rsidRPr="00C83507" w:rsidRDefault="00D613A9"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0C65F8" w:rsidRPr="00C83507">
              <w:rPr>
                <w:rFonts w:ascii="Courier New" w:hAnsi="Courier New" w:cs="Courier New"/>
                <w:color w:val="000000"/>
                <w:sz w:val="20"/>
                <w:szCs w:val="20"/>
              </w:rPr>
              <w:t>(get-date).dayofyear</w:t>
            </w:r>
          </w:p>
          <w:p w:rsidR="000C65F8" w:rsidRPr="00C83507" w:rsidRDefault="00D613A9"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0C65F8" w:rsidRPr="00C83507">
              <w:rPr>
                <w:rFonts w:ascii="Courier New" w:hAnsi="Courier New" w:cs="Courier New"/>
                <w:color w:val="000000"/>
                <w:sz w:val="20"/>
                <w:szCs w:val="20"/>
              </w:rPr>
              <w:t>(get-date).hour</w:t>
            </w:r>
          </w:p>
          <w:p w:rsidR="000C65F8" w:rsidRPr="00C83507" w:rsidRDefault="00D613A9"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0C65F8" w:rsidRPr="00C83507">
              <w:rPr>
                <w:rFonts w:ascii="Courier New" w:hAnsi="Courier New" w:cs="Courier New"/>
                <w:color w:val="000000"/>
                <w:sz w:val="20"/>
                <w:szCs w:val="20"/>
              </w:rPr>
              <w:t>(get-date).millisecond</w:t>
            </w:r>
          </w:p>
          <w:p w:rsidR="000C65F8" w:rsidRPr="00C83507" w:rsidRDefault="00D613A9"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0C65F8" w:rsidRPr="00C83507">
              <w:rPr>
                <w:rFonts w:ascii="Courier New" w:hAnsi="Courier New" w:cs="Courier New"/>
                <w:color w:val="000000"/>
                <w:sz w:val="20"/>
                <w:szCs w:val="20"/>
              </w:rPr>
              <w:t>(get-date).minute</w:t>
            </w:r>
          </w:p>
          <w:p w:rsidR="000C65F8" w:rsidRPr="00C83507" w:rsidRDefault="00D613A9"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0C65F8" w:rsidRPr="00C83507">
              <w:rPr>
                <w:rFonts w:ascii="Courier New" w:hAnsi="Courier New" w:cs="Courier New"/>
                <w:color w:val="000000"/>
                <w:sz w:val="20"/>
                <w:szCs w:val="20"/>
              </w:rPr>
              <w:t>(get-date).month</w:t>
            </w:r>
          </w:p>
          <w:p w:rsidR="000C65F8" w:rsidRPr="00C83507" w:rsidRDefault="00D613A9"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0C65F8" w:rsidRPr="00C83507">
              <w:rPr>
                <w:rFonts w:ascii="Courier New" w:hAnsi="Courier New" w:cs="Courier New"/>
                <w:color w:val="000000"/>
                <w:sz w:val="20"/>
                <w:szCs w:val="20"/>
              </w:rPr>
              <w:t>(get-date).second</w:t>
            </w:r>
          </w:p>
          <w:p w:rsidR="000C65F8" w:rsidRPr="00C83507" w:rsidRDefault="00D613A9"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0C65F8" w:rsidRPr="00C83507">
              <w:rPr>
                <w:rFonts w:ascii="Courier New" w:hAnsi="Courier New" w:cs="Courier New"/>
                <w:color w:val="000000"/>
                <w:sz w:val="20"/>
                <w:szCs w:val="20"/>
              </w:rPr>
              <w:t>(get-date).timeofday</w:t>
            </w:r>
          </w:p>
          <w:p w:rsidR="000C65F8" w:rsidRPr="00C83507" w:rsidRDefault="00D613A9" w:rsidP="00250F8D">
            <w:pPr>
              <w:rPr>
                <w:rFonts w:ascii="Arial" w:hAnsi="Arial" w:cs="Arial"/>
                <w:color w:val="000000"/>
                <w:sz w:val="20"/>
                <w:szCs w:val="20"/>
              </w:rPr>
            </w:pPr>
            <w:r w:rsidRPr="00C83507">
              <w:rPr>
                <w:rFonts w:ascii="Courier New" w:hAnsi="Courier New" w:cs="Courier New"/>
                <w:color w:val="000000"/>
                <w:sz w:val="20"/>
                <w:szCs w:val="20"/>
              </w:rPr>
              <w:t xml:space="preserve">$a = </w:t>
            </w:r>
            <w:r w:rsidR="000C65F8" w:rsidRPr="00C83507">
              <w:rPr>
                <w:rFonts w:ascii="Courier New" w:hAnsi="Courier New" w:cs="Courier New"/>
                <w:color w:val="000000"/>
                <w:sz w:val="20"/>
                <w:szCs w:val="20"/>
              </w:rPr>
              <w:t>(get-date).year</w:t>
            </w:r>
          </w:p>
          <w:p w:rsidR="000C65F8" w:rsidRPr="00C83507" w:rsidRDefault="000C65F8" w:rsidP="00250F8D">
            <w:pPr>
              <w:rPr>
                <w:rFonts w:ascii="Arial" w:hAnsi="Arial" w:cs="Arial"/>
                <w:color w:val="000000"/>
                <w:sz w:val="20"/>
                <w:szCs w:val="20"/>
              </w:rPr>
            </w:pPr>
          </w:p>
          <w:p w:rsidR="00D72C8C" w:rsidRPr="00C83507" w:rsidRDefault="00D72C8C" w:rsidP="00250F8D">
            <w:pPr>
              <w:rPr>
                <w:rFonts w:ascii="Arial" w:hAnsi="Arial" w:cs="Arial"/>
                <w:color w:val="000000"/>
                <w:sz w:val="20"/>
                <w:szCs w:val="20"/>
              </w:rPr>
            </w:pPr>
            <w:r w:rsidRPr="00C83507">
              <w:rPr>
                <w:rFonts w:ascii="Arial" w:hAnsi="Arial" w:cs="Arial"/>
                <w:color w:val="000000"/>
                <w:sz w:val="20"/>
                <w:szCs w:val="20"/>
              </w:rPr>
              <w:t xml:space="preserve">Suppose you </w:t>
            </w:r>
            <w:r w:rsidRPr="00C83507">
              <w:rPr>
                <w:rFonts w:ascii="Arial" w:hAnsi="Arial" w:cs="Arial"/>
                <w:i/>
                <w:color w:val="000000"/>
                <w:sz w:val="20"/>
                <w:szCs w:val="20"/>
              </w:rPr>
              <w:t>do</w:t>
            </w:r>
            <w:r w:rsidRPr="00C83507">
              <w:rPr>
                <w:rFonts w:ascii="Arial" w:hAnsi="Arial" w:cs="Arial"/>
                <w:color w:val="000000"/>
                <w:sz w:val="20"/>
                <w:szCs w:val="20"/>
              </w:rPr>
              <w:t xml:space="preserve"> need to know just the hour of the day. No problem; first, use this command to grab the value of the </w:t>
            </w:r>
            <w:r w:rsidRPr="00C83507">
              <w:rPr>
                <w:rFonts w:ascii="Arial" w:hAnsi="Arial" w:cs="Arial"/>
                <w:b/>
                <w:color w:val="000000"/>
                <w:sz w:val="20"/>
                <w:szCs w:val="20"/>
              </w:rPr>
              <w:t>Hour</w:t>
            </w:r>
            <w:r w:rsidRPr="00C83507">
              <w:rPr>
                <w:rFonts w:ascii="Arial" w:hAnsi="Arial" w:cs="Arial"/>
                <w:color w:val="000000"/>
                <w:sz w:val="20"/>
                <w:szCs w:val="20"/>
              </w:rPr>
              <w:t xml:space="preserve"> property and store it in the variable $a:</w:t>
            </w:r>
          </w:p>
          <w:p w:rsidR="00D72C8C" w:rsidRPr="00C83507" w:rsidRDefault="00D72C8C" w:rsidP="00250F8D">
            <w:pPr>
              <w:rPr>
                <w:rFonts w:ascii="Arial" w:hAnsi="Arial" w:cs="Arial"/>
                <w:color w:val="000000"/>
                <w:sz w:val="20"/>
                <w:szCs w:val="20"/>
              </w:rPr>
            </w:pPr>
          </w:p>
          <w:p w:rsidR="00D72C8C" w:rsidRPr="00C83507" w:rsidRDefault="00D72C8C" w:rsidP="00250F8D">
            <w:pPr>
              <w:rPr>
                <w:rFonts w:ascii="Arial" w:hAnsi="Arial" w:cs="Arial"/>
                <w:color w:val="000000"/>
                <w:sz w:val="20"/>
                <w:szCs w:val="20"/>
              </w:rPr>
            </w:pPr>
            <w:r w:rsidRPr="00C83507">
              <w:rPr>
                <w:rFonts w:ascii="Courier New" w:hAnsi="Courier New" w:cs="Courier New"/>
                <w:color w:val="000000"/>
                <w:sz w:val="20"/>
                <w:szCs w:val="20"/>
              </w:rPr>
              <w:t>$a = (get-date).hour</w:t>
            </w:r>
          </w:p>
          <w:p w:rsidR="00D72C8C" w:rsidRPr="00C83507" w:rsidRDefault="00D72C8C" w:rsidP="00250F8D">
            <w:pPr>
              <w:rPr>
                <w:rFonts w:ascii="Arial" w:hAnsi="Arial" w:cs="Arial"/>
                <w:color w:val="000000"/>
                <w:sz w:val="20"/>
                <w:szCs w:val="20"/>
              </w:rPr>
            </w:pPr>
          </w:p>
          <w:p w:rsidR="00D72C8C" w:rsidRPr="00C83507" w:rsidRDefault="00D72C8C" w:rsidP="00250F8D">
            <w:pPr>
              <w:rPr>
                <w:rFonts w:ascii="Arial" w:hAnsi="Arial" w:cs="Arial"/>
                <w:color w:val="000000"/>
                <w:sz w:val="20"/>
                <w:szCs w:val="20"/>
              </w:rPr>
            </w:pPr>
            <w:r w:rsidRPr="00C83507">
              <w:rPr>
                <w:rFonts w:ascii="Arial" w:hAnsi="Arial" w:cs="Arial"/>
                <w:color w:val="000000"/>
                <w:sz w:val="20"/>
                <w:szCs w:val="20"/>
              </w:rPr>
              <w:t>And then simply echo back the value of $a. Depending on the time of day when you ran the command, you should get back something like this (based on a 24-hour clock):</w:t>
            </w:r>
          </w:p>
          <w:p w:rsidR="00D72C8C" w:rsidRPr="00C83507" w:rsidRDefault="00D72C8C" w:rsidP="00250F8D">
            <w:pPr>
              <w:rPr>
                <w:rFonts w:ascii="Arial" w:hAnsi="Arial" w:cs="Arial"/>
                <w:color w:val="000000"/>
                <w:sz w:val="20"/>
                <w:szCs w:val="20"/>
              </w:rPr>
            </w:pPr>
          </w:p>
          <w:p w:rsidR="00D72C8C" w:rsidRPr="00C83507" w:rsidRDefault="00D72C8C" w:rsidP="00250F8D">
            <w:pPr>
              <w:rPr>
                <w:rFonts w:ascii="Courier New" w:hAnsi="Courier New" w:cs="Courier New"/>
                <w:color w:val="000000"/>
                <w:sz w:val="20"/>
                <w:szCs w:val="20"/>
              </w:rPr>
            </w:pPr>
            <w:r w:rsidRPr="00C83507">
              <w:rPr>
                <w:rFonts w:ascii="Courier New" w:hAnsi="Courier New" w:cs="Courier New"/>
                <w:color w:val="000000"/>
                <w:sz w:val="20"/>
                <w:szCs w:val="20"/>
              </w:rPr>
              <w:t>15</w:t>
            </w:r>
          </w:p>
          <w:p w:rsidR="00D72C8C" w:rsidRPr="00C83507" w:rsidRDefault="00D72C8C" w:rsidP="00250F8D">
            <w:pPr>
              <w:rPr>
                <w:rFonts w:ascii="Arial" w:hAnsi="Arial" w:cs="Arial"/>
                <w:color w:val="000000"/>
                <w:sz w:val="20"/>
                <w:szCs w:val="20"/>
              </w:rPr>
            </w:pPr>
          </w:p>
        </w:tc>
      </w:tr>
      <w:tr w:rsidR="00250F8D" w:rsidRPr="00C83507" w:rsidTr="001115C6">
        <w:tc>
          <w:tcPr>
            <w:tcW w:w="2538" w:type="dxa"/>
            <w:tcBorders>
              <w:bottom w:val="single" w:sz="4" w:space="0" w:color="auto"/>
            </w:tcBorders>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DateSerial</w:t>
            </w:r>
          </w:p>
        </w:tc>
        <w:tc>
          <w:tcPr>
            <w:tcW w:w="6318" w:type="dxa"/>
            <w:tcBorders>
              <w:bottom w:val="single" w:sz="4" w:space="0" w:color="auto"/>
            </w:tcBorders>
            <w:shd w:val="clear" w:color="auto" w:fill="auto"/>
          </w:tcPr>
          <w:p w:rsidR="002231C4" w:rsidRPr="00C83507" w:rsidRDefault="000C6DFA" w:rsidP="002231C4">
            <w:pPr>
              <w:rPr>
                <w:rFonts w:ascii="Arial" w:hAnsi="Arial" w:cs="Arial"/>
                <w:color w:val="000000"/>
                <w:sz w:val="20"/>
                <w:szCs w:val="20"/>
              </w:rPr>
            </w:pPr>
            <w:r w:rsidRPr="00C83507">
              <w:rPr>
                <w:rFonts w:ascii="Arial" w:hAnsi="Arial" w:cs="Arial"/>
                <w:b/>
                <w:color w:val="000000"/>
                <w:sz w:val="20"/>
                <w:szCs w:val="20"/>
              </w:rPr>
              <w:t xml:space="preserve">Definition: </w:t>
            </w:r>
            <w:r w:rsidR="002231C4" w:rsidRPr="00C83507">
              <w:rPr>
                <w:rFonts w:ascii="Arial" w:hAnsi="Arial" w:cs="Arial"/>
                <w:color w:val="000000"/>
                <w:sz w:val="20"/>
                <w:szCs w:val="20"/>
              </w:rPr>
              <w:t xml:space="preserve">Returns a </w:t>
            </w:r>
            <w:r w:rsidR="002231C4" w:rsidRPr="00C83507">
              <w:rPr>
                <w:rFonts w:ascii="Arial" w:hAnsi="Arial" w:cs="Arial"/>
                <w:b/>
                <w:bCs/>
                <w:color w:val="000000"/>
                <w:sz w:val="20"/>
                <w:szCs w:val="20"/>
              </w:rPr>
              <w:t>Variant</w:t>
            </w:r>
            <w:r w:rsidR="002231C4" w:rsidRPr="00C83507">
              <w:rPr>
                <w:rFonts w:ascii="Arial" w:hAnsi="Arial" w:cs="Arial"/>
                <w:color w:val="000000"/>
                <w:sz w:val="20"/>
                <w:szCs w:val="20"/>
              </w:rPr>
              <w:t xml:space="preserve"> of subtype </w:t>
            </w:r>
            <w:r w:rsidR="002231C4" w:rsidRPr="00C83507">
              <w:rPr>
                <w:rFonts w:ascii="Arial" w:hAnsi="Arial" w:cs="Arial"/>
                <w:b/>
                <w:bCs/>
                <w:color w:val="000000"/>
                <w:sz w:val="20"/>
                <w:szCs w:val="20"/>
              </w:rPr>
              <w:t>Date</w:t>
            </w:r>
            <w:r w:rsidR="002231C4" w:rsidRPr="00C83507">
              <w:rPr>
                <w:rFonts w:ascii="Arial" w:hAnsi="Arial" w:cs="Arial"/>
                <w:color w:val="000000"/>
                <w:sz w:val="20"/>
                <w:szCs w:val="20"/>
              </w:rPr>
              <w:t xml:space="preserve"> for a specified year, month, and day.</w:t>
            </w:r>
          </w:p>
          <w:p w:rsidR="002231C4" w:rsidRPr="00C83507" w:rsidRDefault="002231C4" w:rsidP="00250F8D">
            <w:pPr>
              <w:rPr>
                <w:rFonts w:ascii="Arial" w:hAnsi="Arial" w:cs="Arial"/>
                <w:color w:val="000000"/>
                <w:sz w:val="20"/>
                <w:szCs w:val="20"/>
              </w:rPr>
            </w:pPr>
          </w:p>
          <w:p w:rsidR="00C771A0" w:rsidRPr="00C83507" w:rsidRDefault="001614F4" w:rsidP="00250F8D">
            <w:pPr>
              <w:rPr>
                <w:rFonts w:ascii="Arial" w:hAnsi="Arial" w:cs="Arial"/>
                <w:color w:val="000000"/>
                <w:sz w:val="20"/>
                <w:szCs w:val="20"/>
              </w:rPr>
            </w:pPr>
            <w:r w:rsidRPr="00C83507">
              <w:rPr>
                <w:rFonts w:ascii="Arial" w:hAnsi="Arial" w:cs="Arial"/>
                <w:color w:val="000000"/>
                <w:sz w:val="20"/>
                <w:szCs w:val="20"/>
              </w:rPr>
              <w:t>OK, we’re not sure how often (if ever) this one comes up, but the DateSerial function in VBScript enables you to create a date just by passing the appropriate values for the year, month, and day:</w:t>
            </w:r>
          </w:p>
          <w:p w:rsidR="001614F4" w:rsidRPr="00C83507" w:rsidRDefault="001614F4" w:rsidP="00250F8D">
            <w:pPr>
              <w:rPr>
                <w:rFonts w:ascii="Arial" w:hAnsi="Arial" w:cs="Arial"/>
                <w:color w:val="000000"/>
                <w:sz w:val="20"/>
                <w:szCs w:val="20"/>
              </w:rPr>
            </w:pPr>
          </w:p>
          <w:p w:rsidR="001614F4" w:rsidRPr="00C83507" w:rsidRDefault="001614F4" w:rsidP="00250F8D">
            <w:pPr>
              <w:rPr>
                <w:rFonts w:ascii="Courier New" w:hAnsi="Courier New" w:cs="Courier New"/>
                <w:color w:val="000000"/>
                <w:sz w:val="20"/>
                <w:szCs w:val="20"/>
              </w:rPr>
            </w:pPr>
            <w:r w:rsidRPr="00C83507">
              <w:rPr>
                <w:rFonts w:ascii="Courier New" w:hAnsi="Courier New" w:cs="Courier New"/>
                <w:color w:val="000000"/>
                <w:sz w:val="20"/>
                <w:szCs w:val="20"/>
              </w:rPr>
              <w:t>MyDate1 = DateSerial(</w:t>
            </w:r>
            <w:r w:rsidR="003A03AF">
              <w:rPr>
                <w:rFonts w:ascii="Courier New" w:hAnsi="Courier New" w:cs="Courier New"/>
                <w:color w:val="000000"/>
                <w:sz w:val="20"/>
                <w:szCs w:val="20"/>
              </w:rPr>
              <w:t>2006</w:t>
            </w:r>
            <w:r w:rsidRPr="00C83507">
              <w:rPr>
                <w:rFonts w:ascii="Courier New" w:hAnsi="Courier New" w:cs="Courier New"/>
                <w:color w:val="000000"/>
                <w:sz w:val="20"/>
                <w:szCs w:val="20"/>
              </w:rPr>
              <w:t xml:space="preserve">, </w:t>
            </w:r>
            <w:r w:rsidR="003A03AF">
              <w:rPr>
                <w:rFonts w:ascii="Courier New" w:hAnsi="Courier New" w:cs="Courier New"/>
                <w:color w:val="000000"/>
                <w:sz w:val="20"/>
                <w:szCs w:val="20"/>
              </w:rPr>
              <w:t>12</w:t>
            </w:r>
            <w:r w:rsidRPr="00C83507">
              <w:rPr>
                <w:rFonts w:ascii="Courier New" w:hAnsi="Courier New" w:cs="Courier New"/>
                <w:color w:val="000000"/>
                <w:sz w:val="20"/>
                <w:szCs w:val="20"/>
              </w:rPr>
              <w:t xml:space="preserve">, </w:t>
            </w:r>
            <w:r w:rsidR="003A03AF">
              <w:rPr>
                <w:rFonts w:ascii="Courier New" w:hAnsi="Courier New" w:cs="Courier New"/>
                <w:color w:val="000000"/>
                <w:sz w:val="20"/>
                <w:szCs w:val="20"/>
              </w:rPr>
              <w:t>3</w:t>
            </w:r>
            <w:r w:rsidRPr="00C83507">
              <w:rPr>
                <w:rFonts w:ascii="Courier New" w:hAnsi="Courier New" w:cs="Courier New"/>
                <w:color w:val="000000"/>
                <w:sz w:val="20"/>
                <w:szCs w:val="20"/>
              </w:rPr>
              <w:t>1)</w:t>
            </w:r>
          </w:p>
          <w:p w:rsidR="001614F4" w:rsidRPr="00C83507" w:rsidRDefault="001614F4" w:rsidP="00250F8D">
            <w:pPr>
              <w:rPr>
                <w:rFonts w:ascii="Arial" w:hAnsi="Arial" w:cs="Arial"/>
                <w:color w:val="000000"/>
                <w:sz w:val="20"/>
                <w:szCs w:val="20"/>
              </w:rPr>
            </w:pPr>
          </w:p>
          <w:p w:rsidR="001614F4" w:rsidRPr="00C83507" w:rsidRDefault="001614F4" w:rsidP="00250F8D">
            <w:pPr>
              <w:rPr>
                <w:rFonts w:ascii="Arial" w:hAnsi="Arial" w:cs="Arial"/>
                <w:color w:val="000000"/>
                <w:sz w:val="20"/>
                <w:szCs w:val="20"/>
              </w:rPr>
            </w:pPr>
            <w:r w:rsidRPr="00C83507">
              <w:rPr>
                <w:rFonts w:ascii="Arial" w:hAnsi="Arial" w:cs="Arial"/>
                <w:color w:val="000000"/>
                <w:sz w:val="20"/>
                <w:szCs w:val="20"/>
              </w:rPr>
              <w:t>(Hey, we said we didn’t know how often this comes up.)</w:t>
            </w:r>
          </w:p>
          <w:p w:rsidR="001614F4" w:rsidRPr="00C83507" w:rsidRDefault="001614F4" w:rsidP="00250F8D">
            <w:pPr>
              <w:rPr>
                <w:rFonts w:ascii="Arial" w:hAnsi="Arial" w:cs="Arial"/>
                <w:color w:val="000000"/>
                <w:sz w:val="20"/>
                <w:szCs w:val="20"/>
              </w:rPr>
            </w:pPr>
          </w:p>
          <w:p w:rsidR="001614F4" w:rsidRPr="00C83507" w:rsidRDefault="001614F4" w:rsidP="00250F8D">
            <w:pPr>
              <w:rPr>
                <w:rFonts w:ascii="Arial" w:hAnsi="Arial" w:cs="Arial"/>
                <w:color w:val="000000"/>
                <w:sz w:val="20"/>
                <w:szCs w:val="20"/>
              </w:rPr>
            </w:pPr>
            <w:r w:rsidRPr="00C83507">
              <w:rPr>
                <w:rFonts w:ascii="Arial" w:hAnsi="Arial" w:cs="Arial"/>
                <w:color w:val="000000"/>
                <w:sz w:val="20"/>
                <w:szCs w:val="20"/>
              </w:rPr>
              <w:t xml:space="preserve">You can achieve roughly the same effect in Windows PowerShell by calling the </w:t>
            </w:r>
            <w:r w:rsidRPr="00C83507">
              <w:rPr>
                <w:rFonts w:ascii="Arial" w:hAnsi="Arial" w:cs="Arial"/>
                <w:b/>
                <w:color w:val="000000"/>
                <w:sz w:val="20"/>
                <w:szCs w:val="20"/>
              </w:rPr>
              <w:t>Get-Date</w:t>
            </w:r>
            <w:r w:rsidRPr="00C83507">
              <w:rPr>
                <w:rFonts w:ascii="Arial" w:hAnsi="Arial" w:cs="Arial"/>
                <w:color w:val="000000"/>
                <w:sz w:val="20"/>
                <w:szCs w:val="20"/>
              </w:rPr>
              <w:t xml:space="preserve"> </w:t>
            </w:r>
            <w:r w:rsidR="00817AF4" w:rsidRPr="00C83507">
              <w:rPr>
                <w:rFonts w:ascii="Arial" w:hAnsi="Arial" w:cs="Arial"/>
                <w:color w:val="000000"/>
                <w:sz w:val="20"/>
                <w:szCs w:val="20"/>
              </w:rPr>
              <w:t>Cmdlet</w:t>
            </w:r>
            <w:r w:rsidRPr="00C83507">
              <w:rPr>
                <w:rFonts w:ascii="Arial" w:hAnsi="Arial" w:cs="Arial"/>
                <w:color w:val="000000"/>
                <w:sz w:val="20"/>
                <w:szCs w:val="20"/>
              </w:rPr>
              <w:t xml:space="preserve"> and passing the appropriate values:</w:t>
            </w:r>
          </w:p>
          <w:p w:rsidR="00C771A0" w:rsidRPr="00C83507" w:rsidRDefault="00C771A0" w:rsidP="00250F8D">
            <w:pPr>
              <w:rPr>
                <w:rFonts w:ascii="Arial" w:hAnsi="Arial" w:cs="Arial"/>
                <w:color w:val="000000"/>
                <w:sz w:val="20"/>
                <w:szCs w:val="20"/>
              </w:rPr>
            </w:pPr>
          </w:p>
          <w:p w:rsidR="00250F8D" w:rsidRPr="00C83507" w:rsidRDefault="0082191D"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1614F4" w:rsidRPr="00C83507">
              <w:rPr>
                <w:rFonts w:ascii="Courier New" w:hAnsi="Courier New" w:cs="Courier New"/>
                <w:color w:val="000000"/>
                <w:sz w:val="20"/>
                <w:szCs w:val="20"/>
              </w:rPr>
              <w:t>get-date -y 2006 -mo 12 -day 31</w:t>
            </w:r>
          </w:p>
          <w:p w:rsidR="00FD7D55" w:rsidRPr="00C83507" w:rsidRDefault="00FD7D55" w:rsidP="00FD7D55">
            <w:pPr>
              <w:rPr>
                <w:rFonts w:ascii="Arial" w:hAnsi="Arial" w:cs="Arial"/>
                <w:color w:val="000000"/>
                <w:sz w:val="20"/>
                <w:szCs w:val="20"/>
              </w:rPr>
            </w:pPr>
          </w:p>
          <w:p w:rsidR="00FD7D55" w:rsidRPr="00C83507" w:rsidRDefault="001614F4" w:rsidP="00FD7D55">
            <w:pPr>
              <w:rPr>
                <w:rFonts w:ascii="Arial" w:hAnsi="Arial" w:cs="Arial"/>
                <w:color w:val="000000"/>
                <w:sz w:val="20"/>
                <w:szCs w:val="20"/>
              </w:rPr>
            </w:pPr>
            <w:r w:rsidRPr="00C83507">
              <w:rPr>
                <w:rFonts w:ascii="Arial" w:hAnsi="Arial" w:cs="Arial"/>
                <w:color w:val="000000"/>
                <w:sz w:val="20"/>
                <w:szCs w:val="20"/>
              </w:rPr>
              <w:t xml:space="preserve">Notice that, in Windows PowerShell, we </w:t>
            </w:r>
            <w:r w:rsidR="001A064F" w:rsidRPr="00C83507">
              <w:rPr>
                <w:rFonts w:ascii="Arial" w:hAnsi="Arial" w:cs="Arial"/>
                <w:color w:val="000000"/>
                <w:sz w:val="20"/>
                <w:szCs w:val="20"/>
              </w:rPr>
              <w:t>need</w:t>
            </w:r>
            <w:r w:rsidRPr="00C83507">
              <w:rPr>
                <w:rFonts w:ascii="Arial" w:hAnsi="Arial" w:cs="Arial"/>
                <w:color w:val="000000"/>
                <w:sz w:val="20"/>
                <w:szCs w:val="20"/>
              </w:rPr>
              <w:t xml:space="preserve"> to include parameters for the year (</w:t>
            </w:r>
            <w:r w:rsidRPr="00C83507">
              <w:rPr>
                <w:rFonts w:ascii="Arial" w:hAnsi="Arial" w:cs="Arial"/>
                <w:b/>
                <w:color w:val="000000"/>
                <w:sz w:val="20"/>
                <w:szCs w:val="20"/>
              </w:rPr>
              <w:t>-y</w:t>
            </w:r>
            <w:r w:rsidRPr="00C83507">
              <w:rPr>
                <w:rFonts w:ascii="Arial" w:hAnsi="Arial" w:cs="Arial"/>
                <w:color w:val="000000"/>
                <w:sz w:val="20"/>
                <w:szCs w:val="20"/>
              </w:rPr>
              <w:t>), the month (</w:t>
            </w:r>
            <w:r w:rsidRPr="00C83507">
              <w:rPr>
                <w:rFonts w:ascii="Arial" w:hAnsi="Arial" w:cs="Arial"/>
                <w:b/>
                <w:color w:val="000000"/>
                <w:sz w:val="20"/>
                <w:szCs w:val="20"/>
              </w:rPr>
              <w:t>-mo</w:t>
            </w:r>
            <w:r w:rsidRPr="00C83507">
              <w:rPr>
                <w:rFonts w:ascii="Arial" w:hAnsi="Arial" w:cs="Arial"/>
                <w:color w:val="000000"/>
                <w:sz w:val="20"/>
                <w:szCs w:val="20"/>
              </w:rPr>
              <w:t>), and the day (</w:t>
            </w:r>
            <w:r w:rsidRPr="00C83507">
              <w:rPr>
                <w:rFonts w:ascii="Arial" w:hAnsi="Arial" w:cs="Arial"/>
                <w:b/>
                <w:color w:val="000000"/>
                <w:sz w:val="20"/>
                <w:szCs w:val="20"/>
              </w:rPr>
              <w:t>-day</w:t>
            </w:r>
            <w:r w:rsidRPr="00C83507">
              <w:rPr>
                <w:rFonts w:ascii="Arial" w:hAnsi="Arial" w:cs="Arial"/>
                <w:color w:val="000000"/>
                <w:sz w:val="20"/>
                <w:szCs w:val="20"/>
              </w:rPr>
              <w:t>). We can, however, abbreviate the year and the month to make the finished product more closely mimic the DateSerial function.</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 xml:space="preserve">When you run this command and then echo back the value of $a you should get </w:t>
            </w:r>
            <w:r w:rsidR="00C771A0" w:rsidRPr="00C83507">
              <w:rPr>
                <w:rFonts w:ascii="Arial" w:hAnsi="Arial" w:cs="Arial"/>
                <w:color w:val="000000"/>
                <w:sz w:val="20"/>
                <w:szCs w:val="20"/>
              </w:rPr>
              <w:t xml:space="preserve">something similar to </w:t>
            </w:r>
            <w:r w:rsidRPr="00C83507">
              <w:rPr>
                <w:rFonts w:ascii="Arial" w:hAnsi="Arial" w:cs="Arial"/>
                <w:color w:val="000000"/>
                <w:sz w:val="20"/>
                <w:szCs w:val="20"/>
              </w:rPr>
              <w:t>the following:</w:t>
            </w:r>
          </w:p>
          <w:p w:rsidR="00FD7D55" w:rsidRPr="00C83507" w:rsidRDefault="00FD7D55" w:rsidP="00FD7D55">
            <w:pPr>
              <w:rPr>
                <w:rFonts w:ascii="Arial" w:hAnsi="Arial" w:cs="Arial"/>
                <w:color w:val="000000"/>
                <w:sz w:val="20"/>
                <w:szCs w:val="20"/>
              </w:rPr>
            </w:pPr>
          </w:p>
          <w:p w:rsidR="00C771A0" w:rsidRPr="00C83507" w:rsidRDefault="00C771A0" w:rsidP="00FD7D55">
            <w:pPr>
              <w:rPr>
                <w:rFonts w:ascii="Courier New" w:hAnsi="Courier New" w:cs="Courier New"/>
                <w:color w:val="000000"/>
                <w:sz w:val="20"/>
                <w:szCs w:val="20"/>
              </w:rPr>
            </w:pPr>
            <w:r w:rsidRPr="00C83507">
              <w:rPr>
                <w:rFonts w:ascii="Courier New" w:hAnsi="Courier New" w:cs="Courier New"/>
                <w:color w:val="000000"/>
                <w:sz w:val="20"/>
                <w:szCs w:val="20"/>
              </w:rPr>
              <w:t>Sunday, December 31, 2006 1:27:42 PM</w:t>
            </w:r>
          </w:p>
          <w:p w:rsidR="0082191D" w:rsidRPr="00C83507" w:rsidRDefault="0082191D" w:rsidP="00250F8D">
            <w:pPr>
              <w:rPr>
                <w:rFonts w:ascii="Arial" w:hAnsi="Arial" w:cs="Arial"/>
                <w:color w:val="000000"/>
                <w:sz w:val="20"/>
                <w:szCs w:val="20"/>
              </w:rPr>
            </w:pPr>
          </w:p>
        </w:tc>
      </w:tr>
      <w:tr w:rsidR="00250F8D" w:rsidRPr="00C83507" w:rsidTr="001115C6">
        <w:tc>
          <w:tcPr>
            <w:tcW w:w="2538" w:type="dxa"/>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DateValue</w:t>
            </w:r>
          </w:p>
        </w:tc>
        <w:tc>
          <w:tcPr>
            <w:tcW w:w="6318" w:type="dxa"/>
            <w:shd w:val="clear" w:color="auto" w:fill="auto"/>
          </w:tcPr>
          <w:p w:rsidR="002231C4" w:rsidRPr="00C83507" w:rsidRDefault="000C6DFA"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2231C4" w:rsidRPr="00C83507">
              <w:rPr>
                <w:rFonts w:ascii="Arial" w:hAnsi="Arial" w:cs="Arial"/>
                <w:color w:val="000000"/>
                <w:sz w:val="20"/>
                <w:szCs w:val="20"/>
              </w:rPr>
              <w:t xml:space="preserve">Returns a </w:t>
            </w:r>
            <w:r w:rsidR="002231C4" w:rsidRPr="00C83507">
              <w:rPr>
                <w:rFonts w:ascii="Arial" w:hAnsi="Arial" w:cs="Arial"/>
                <w:b/>
                <w:bCs/>
                <w:color w:val="000000"/>
                <w:sz w:val="20"/>
                <w:szCs w:val="20"/>
              </w:rPr>
              <w:t>Variant</w:t>
            </w:r>
            <w:r w:rsidR="002231C4" w:rsidRPr="00C83507">
              <w:rPr>
                <w:rFonts w:ascii="Arial" w:hAnsi="Arial" w:cs="Arial"/>
                <w:color w:val="000000"/>
                <w:sz w:val="20"/>
                <w:szCs w:val="20"/>
              </w:rPr>
              <w:t xml:space="preserve"> of subtype </w:t>
            </w:r>
            <w:r w:rsidR="002231C4" w:rsidRPr="00C83507">
              <w:rPr>
                <w:rFonts w:ascii="Arial" w:hAnsi="Arial" w:cs="Arial"/>
                <w:b/>
                <w:bCs/>
                <w:color w:val="000000"/>
                <w:sz w:val="20"/>
                <w:szCs w:val="20"/>
              </w:rPr>
              <w:t>Date</w:t>
            </w:r>
            <w:r w:rsidR="002231C4" w:rsidRPr="00C83507">
              <w:rPr>
                <w:rFonts w:ascii="Arial" w:hAnsi="Arial" w:cs="Arial"/>
                <w:color w:val="000000"/>
                <w:sz w:val="20"/>
                <w:szCs w:val="20"/>
              </w:rPr>
              <w:t>.</w:t>
            </w:r>
          </w:p>
          <w:p w:rsidR="002231C4" w:rsidRPr="00C83507" w:rsidRDefault="002231C4" w:rsidP="00250F8D">
            <w:pPr>
              <w:rPr>
                <w:rFonts w:ascii="Arial" w:hAnsi="Arial" w:cs="Arial"/>
                <w:color w:val="000000"/>
                <w:sz w:val="20"/>
                <w:szCs w:val="20"/>
              </w:rPr>
            </w:pPr>
          </w:p>
          <w:p w:rsidR="00F41D09" w:rsidRPr="00C83507" w:rsidRDefault="001115C6" w:rsidP="00250F8D">
            <w:pPr>
              <w:rPr>
                <w:rFonts w:ascii="Arial" w:hAnsi="Arial" w:cs="Arial"/>
                <w:color w:val="000000"/>
                <w:sz w:val="20"/>
                <w:szCs w:val="20"/>
              </w:rPr>
            </w:pPr>
            <w:r w:rsidRPr="00C83507">
              <w:rPr>
                <w:rFonts w:ascii="Arial" w:hAnsi="Arial" w:cs="Arial"/>
                <w:color w:val="000000"/>
                <w:sz w:val="20"/>
                <w:szCs w:val="20"/>
              </w:rPr>
              <w:t>How can you make sure Windows PowerShell treats a value as a date and not as, say</w:t>
            </w:r>
            <w:r w:rsidR="003A03AF">
              <w:rPr>
                <w:rFonts w:ascii="Arial" w:hAnsi="Arial" w:cs="Arial"/>
                <w:color w:val="000000"/>
                <w:sz w:val="20"/>
                <w:szCs w:val="20"/>
              </w:rPr>
              <w:t>,</w:t>
            </w:r>
            <w:r w:rsidRPr="00C83507">
              <w:rPr>
                <w:rFonts w:ascii="Arial" w:hAnsi="Arial" w:cs="Arial"/>
                <w:color w:val="000000"/>
                <w:sz w:val="20"/>
                <w:szCs w:val="20"/>
              </w:rPr>
              <w:t xml:space="preserve"> a string? </w:t>
            </w:r>
            <w:r w:rsidR="001A064F" w:rsidRPr="00C83507">
              <w:rPr>
                <w:rFonts w:ascii="Arial" w:hAnsi="Arial" w:cs="Arial"/>
                <w:color w:val="000000"/>
                <w:sz w:val="20"/>
                <w:szCs w:val="20"/>
              </w:rPr>
              <w:t>O</w:t>
            </w:r>
            <w:r w:rsidRPr="00C83507">
              <w:rPr>
                <w:rFonts w:ascii="Arial" w:hAnsi="Arial" w:cs="Arial"/>
                <w:color w:val="000000"/>
                <w:sz w:val="20"/>
                <w:szCs w:val="20"/>
              </w:rPr>
              <w:t>ne way is to explicitly “cast” that value as a date-time value. For example, this command assigns the string 12/1/2006 to the variable $a, at the same time making $a a date-time value:</w:t>
            </w:r>
          </w:p>
          <w:p w:rsidR="00F41D09" w:rsidRPr="00C83507" w:rsidRDefault="00F41D09" w:rsidP="00250F8D">
            <w:pPr>
              <w:rPr>
                <w:rFonts w:ascii="Arial" w:hAnsi="Arial" w:cs="Arial"/>
                <w:color w:val="000000"/>
                <w:sz w:val="20"/>
                <w:szCs w:val="20"/>
              </w:rPr>
            </w:pPr>
          </w:p>
          <w:p w:rsidR="00250F8D" w:rsidRPr="00C83507" w:rsidRDefault="0082191D" w:rsidP="00250F8D">
            <w:pPr>
              <w:rPr>
                <w:rFonts w:ascii="Courier New" w:hAnsi="Courier New" w:cs="Courier New"/>
                <w:color w:val="000000"/>
                <w:sz w:val="20"/>
                <w:szCs w:val="20"/>
              </w:rPr>
            </w:pPr>
            <w:r w:rsidRPr="00C83507">
              <w:rPr>
                <w:rFonts w:ascii="Courier New" w:hAnsi="Courier New" w:cs="Courier New"/>
                <w:color w:val="000000"/>
                <w:sz w:val="20"/>
                <w:szCs w:val="20"/>
              </w:rPr>
              <w:t>$a = [datetime] "12/1/2006"</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 xml:space="preserve">When you run this command and then </w:t>
            </w:r>
            <w:r w:rsidR="001115C6" w:rsidRPr="00C83507">
              <w:rPr>
                <w:rFonts w:ascii="Arial" w:hAnsi="Arial" w:cs="Arial"/>
                <w:color w:val="000000"/>
                <w:sz w:val="20"/>
                <w:szCs w:val="20"/>
              </w:rPr>
              <w:t xml:space="preserve">use the GetType() method to retrieve the </w:t>
            </w:r>
            <w:r w:rsidR="00817AF4" w:rsidRPr="00C83507">
              <w:rPr>
                <w:rFonts w:ascii="Arial" w:hAnsi="Arial" w:cs="Arial"/>
                <w:color w:val="000000"/>
                <w:sz w:val="20"/>
                <w:szCs w:val="20"/>
              </w:rPr>
              <w:t>data type</w:t>
            </w:r>
            <w:r w:rsidR="001115C6" w:rsidRPr="00C83507">
              <w:rPr>
                <w:rFonts w:ascii="Arial" w:hAnsi="Arial" w:cs="Arial"/>
                <w:color w:val="000000"/>
                <w:sz w:val="20"/>
                <w:szCs w:val="20"/>
              </w:rPr>
              <w:t xml:space="preserve"> for</w:t>
            </w:r>
            <w:r w:rsidRPr="00C83507">
              <w:rPr>
                <w:rFonts w:ascii="Arial" w:hAnsi="Arial" w:cs="Arial"/>
                <w:color w:val="000000"/>
                <w:sz w:val="20"/>
                <w:szCs w:val="20"/>
              </w:rPr>
              <w:t xml:space="preserve"> $a you should get the following:</w:t>
            </w:r>
          </w:p>
          <w:p w:rsidR="00FD7D55" w:rsidRPr="00C83507" w:rsidRDefault="00FD7D55" w:rsidP="00FD7D55">
            <w:pPr>
              <w:rPr>
                <w:rFonts w:ascii="Arial" w:hAnsi="Arial" w:cs="Arial"/>
                <w:color w:val="000000"/>
                <w:sz w:val="20"/>
                <w:szCs w:val="20"/>
              </w:rPr>
            </w:pPr>
          </w:p>
          <w:p w:rsidR="001115C6" w:rsidRPr="00C83507" w:rsidRDefault="001115C6" w:rsidP="001115C6">
            <w:pPr>
              <w:rPr>
                <w:rFonts w:ascii="Courier New" w:hAnsi="Courier New" w:cs="Courier New"/>
                <w:color w:val="000000"/>
                <w:sz w:val="20"/>
                <w:szCs w:val="20"/>
              </w:rPr>
            </w:pPr>
            <w:r w:rsidRPr="00C83507">
              <w:rPr>
                <w:rFonts w:ascii="Courier New" w:hAnsi="Courier New" w:cs="Courier New"/>
                <w:color w:val="000000"/>
                <w:sz w:val="20"/>
                <w:szCs w:val="20"/>
              </w:rPr>
              <w:t>IsPublic IsSerial Name</w:t>
            </w:r>
          </w:p>
          <w:p w:rsidR="001115C6" w:rsidRPr="00C83507" w:rsidRDefault="001115C6" w:rsidP="001115C6">
            <w:pPr>
              <w:rPr>
                <w:rFonts w:ascii="Courier New" w:hAnsi="Courier New" w:cs="Courier New"/>
                <w:color w:val="000000"/>
                <w:sz w:val="20"/>
                <w:szCs w:val="20"/>
              </w:rPr>
            </w:pPr>
            <w:r w:rsidRPr="00C83507">
              <w:rPr>
                <w:rFonts w:ascii="Courier New" w:hAnsi="Courier New" w:cs="Courier New"/>
                <w:color w:val="000000"/>
                <w:sz w:val="20"/>
                <w:szCs w:val="20"/>
              </w:rPr>
              <w:t>-------- -------- ----</w:t>
            </w:r>
          </w:p>
          <w:p w:rsidR="001115C6" w:rsidRPr="00C83507" w:rsidRDefault="001115C6" w:rsidP="001115C6">
            <w:pPr>
              <w:rPr>
                <w:rFonts w:ascii="Arial" w:hAnsi="Arial" w:cs="Arial"/>
                <w:color w:val="000000"/>
                <w:sz w:val="20"/>
                <w:szCs w:val="20"/>
              </w:rPr>
            </w:pPr>
            <w:r w:rsidRPr="00C83507">
              <w:rPr>
                <w:rFonts w:ascii="Courier New" w:hAnsi="Courier New" w:cs="Courier New"/>
                <w:color w:val="000000"/>
                <w:sz w:val="20"/>
                <w:szCs w:val="20"/>
              </w:rPr>
              <w:t>True     True     DateTime</w:t>
            </w:r>
          </w:p>
          <w:p w:rsidR="0082191D" w:rsidRPr="00C83507" w:rsidRDefault="0082191D" w:rsidP="00250F8D">
            <w:pPr>
              <w:rPr>
                <w:rFonts w:ascii="Arial" w:hAnsi="Arial" w:cs="Arial"/>
                <w:color w:val="000000"/>
                <w:sz w:val="20"/>
                <w:szCs w:val="20"/>
              </w:rPr>
            </w:pPr>
          </w:p>
        </w:tc>
      </w:tr>
      <w:tr w:rsidR="00250F8D" w:rsidRPr="00C83507" w:rsidTr="00926064">
        <w:tc>
          <w:tcPr>
            <w:tcW w:w="2538" w:type="dxa"/>
            <w:tcBorders>
              <w:bottom w:val="single" w:sz="4" w:space="0" w:color="auto"/>
            </w:tcBorders>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Day</w:t>
            </w:r>
          </w:p>
        </w:tc>
        <w:tc>
          <w:tcPr>
            <w:tcW w:w="6318" w:type="dxa"/>
            <w:tcBorders>
              <w:bottom w:val="single" w:sz="4" w:space="0" w:color="auto"/>
            </w:tcBorders>
          </w:tcPr>
          <w:p w:rsidR="009661EA" w:rsidRPr="00C83507" w:rsidRDefault="000C6DFA" w:rsidP="009661EA">
            <w:pPr>
              <w:rPr>
                <w:rFonts w:ascii="Arial" w:hAnsi="Arial" w:cs="Arial"/>
                <w:color w:val="000000"/>
                <w:sz w:val="20"/>
                <w:szCs w:val="20"/>
              </w:rPr>
            </w:pPr>
            <w:r w:rsidRPr="00C83507">
              <w:rPr>
                <w:rFonts w:ascii="Arial" w:hAnsi="Arial" w:cs="Arial"/>
                <w:b/>
                <w:color w:val="000000"/>
                <w:sz w:val="20"/>
                <w:szCs w:val="20"/>
              </w:rPr>
              <w:t xml:space="preserve">Definition: </w:t>
            </w:r>
            <w:r w:rsidR="009661EA" w:rsidRPr="00C83507">
              <w:rPr>
                <w:rFonts w:ascii="Arial" w:hAnsi="Arial" w:cs="Arial"/>
                <w:color w:val="000000"/>
                <w:sz w:val="20"/>
                <w:szCs w:val="20"/>
              </w:rPr>
              <w:t>Returns a whole number between 1 and 31, inclusive, representing the day of the month.</w:t>
            </w:r>
          </w:p>
          <w:p w:rsidR="009661EA" w:rsidRPr="00C83507" w:rsidRDefault="009661EA" w:rsidP="009661EA">
            <w:pPr>
              <w:rPr>
                <w:rFonts w:ascii="Arial" w:hAnsi="Arial" w:cs="Arial"/>
                <w:color w:val="000000"/>
                <w:sz w:val="20"/>
                <w:szCs w:val="20"/>
              </w:rPr>
            </w:pPr>
            <w:r w:rsidRPr="00C83507">
              <w:rPr>
                <w:rFonts w:ascii="Arial" w:hAnsi="Arial" w:cs="Arial"/>
                <w:color w:val="000000"/>
                <w:sz w:val="20"/>
                <w:szCs w:val="20"/>
              </w:rPr>
              <w:t xml:space="preserve"> </w:t>
            </w:r>
          </w:p>
          <w:p w:rsidR="007F2063" w:rsidRPr="00C83507" w:rsidRDefault="00752498" w:rsidP="009661EA">
            <w:pPr>
              <w:rPr>
                <w:rFonts w:ascii="Arial" w:hAnsi="Arial" w:cs="Arial"/>
                <w:color w:val="000000"/>
                <w:sz w:val="20"/>
                <w:szCs w:val="20"/>
              </w:rPr>
            </w:pPr>
            <w:r w:rsidRPr="00C83507">
              <w:rPr>
                <w:rFonts w:ascii="Arial" w:hAnsi="Arial" w:cs="Arial"/>
                <w:color w:val="000000"/>
                <w:sz w:val="20"/>
                <w:szCs w:val="20"/>
              </w:rPr>
              <w:t>So, in conclusion – yes, did you have a question? You say you have an automated procedure that’s supposed to run only on the 10</w:t>
            </w:r>
            <w:r w:rsidRPr="00C83507">
              <w:rPr>
                <w:rFonts w:ascii="Arial" w:hAnsi="Arial" w:cs="Arial"/>
                <w:color w:val="000000"/>
                <w:sz w:val="20"/>
                <w:szCs w:val="20"/>
                <w:vertAlign w:val="superscript"/>
              </w:rPr>
              <w:t>th</w:t>
            </w:r>
            <w:r w:rsidRPr="00C83507">
              <w:rPr>
                <w:rFonts w:ascii="Arial" w:hAnsi="Arial" w:cs="Arial"/>
                <w:color w:val="000000"/>
                <w:sz w:val="20"/>
                <w:szCs w:val="20"/>
              </w:rPr>
              <w:t xml:space="preserve"> and 25</w:t>
            </w:r>
            <w:r w:rsidRPr="00C83507">
              <w:rPr>
                <w:rFonts w:ascii="Arial" w:hAnsi="Arial" w:cs="Arial"/>
                <w:color w:val="000000"/>
                <w:sz w:val="20"/>
                <w:szCs w:val="20"/>
                <w:vertAlign w:val="superscript"/>
              </w:rPr>
              <w:t>th</w:t>
            </w:r>
            <w:r w:rsidRPr="00C83507">
              <w:rPr>
                <w:rFonts w:ascii="Arial" w:hAnsi="Arial" w:cs="Arial"/>
                <w:color w:val="000000"/>
                <w:sz w:val="20"/>
                <w:szCs w:val="20"/>
              </w:rPr>
              <w:t xml:space="preserve"> of each month? You say you don't know how to use Windows PowerShell to determine the day portion of the month? </w:t>
            </w:r>
            <w:r w:rsidR="001A064F" w:rsidRPr="00C83507">
              <w:rPr>
                <w:rFonts w:ascii="Arial" w:hAnsi="Arial" w:cs="Arial"/>
                <w:color w:val="000000"/>
                <w:sz w:val="20"/>
                <w:szCs w:val="20"/>
              </w:rPr>
              <w:t>Hey</w:t>
            </w:r>
            <w:r w:rsidR="00227313" w:rsidRPr="00C83507">
              <w:rPr>
                <w:rFonts w:ascii="Arial" w:hAnsi="Arial" w:cs="Arial"/>
                <w:color w:val="000000"/>
                <w:sz w:val="20"/>
                <w:szCs w:val="20"/>
              </w:rPr>
              <w:t xml:space="preserve">, no problem; this is an easy one to answer: all you have to do is </w:t>
            </w:r>
            <w:proofErr w:type="gramStart"/>
            <w:r w:rsidR="00227313" w:rsidRPr="00C83507">
              <w:rPr>
                <w:rFonts w:ascii="Arial" w:hAnsi="Arial" w:cs="Arial"/>
                <w:color w:val="000000"/>
                <w:sz w:val="20"/>
                <w:szCs w:val="20"/>
              </w:rPr>
              <w:t>call</w:t>
            </w:r>
            <w:proofErr w:type="gramEnd"/>
            <w:r w:rsidR="00227313" w:rsidRPr="00C83507">
              <w:rPr>
                <w:rFonts w:ascii="Arial" w:hAnsi="Arial" w:cs="Arial"/>
                <w:color w:val="000000"/>
                <w:sz w:val="20"/>
                <w:szCs w:val="20"/>
              </w:rPr>
              <w:t xml:space="preserve"> the </w:t>
            </w:r>
            <w:r w:rsidR="00227313" w:rsidRPr="00C83507">
              <w:rPr>
                <w:rFonts w:ascii="Arial" w:hAnsi="Arial" w:cs="Arial"/>
                <w:b/>
                <w:color w:val="000000"/>
                <w:sz w:val="20"/>
                <w:szCs w:val="20"/>
              </w:rPr>
              <w:t>Get-Date</w:t>
            </w:r>
            <w:r w:rsidR="00227313" w:rsidRPr="00C83507">
              <w:rPr>
                <w:rFonts w:ascii="Arial" w:hAnsi="Arial" w:cs="Arial"/>
                <w:color w:val="000000"/>
                <w:sz w:val="20"/>
                <w:szCs w:val="20"/>
              </w:rPr>
              <w:t xml:space="preserve"> Cmdlet, then grab the value of the </w:t>
            </w:r>
            <w:r w:rsidR="00227313" w:rsidRPr="00C83507">
              <w:rPr>
                <w:rFonts w:ascii="Arial" w:hAnsi="Arial" w:cs="Arial"/>
                <w:b/>
                <w:color w:val="000000"/>
                <w:sz w:val="20"/>
                <w:szCs w:val="20"/>
              </w:rPr>
              <w:t>Day</w:t>
            </w:r>
            <w:r w:rsidR="00227313" w:rsidRPr="00C83507">
              <w:rPr>
                <w:rFonts w:ascii="Arial" w:hAnsi="Arial" w:cs="Arial"/>
                <w:color w:val="000000"/>
                <w:sz w:val="20"/>
                <w:szCs w:val="20"/>
              </w:rPr>
              <w:t xml:space="preserve"> property. For example, this command retrieves the value of the Day property for the current date and stores that value in the variable $a:</w:t>
            </w:r>
          </w:p>
          <w:p w:rsidR="007F2063" w:rsidRPr="00C83507" w:rsidRDefault="007F2063" w:rsidP="009661EA">
            <w:pPr>
              <w:rPr>
                <w:rFonts w:ascii="Arial" w:hAnsi="Arial" w:cs="Arial"/>
                <w:color w:val="000000"/>
                <w:sz w:val="20"/>
                <w:szCs w:val="20"/>
              </w:rPr>
            </w:pPr>
          </w:p>
          <w:p w:rsidR="00250F8D" w:rsidRPr="00C83507" w:rsidRDefault="00752498" w:rsidP="009661EA">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386876" w:rsidRPr="00C83507">
              <w:rPr>
                <w:rFonts w:ascii="Courier New" w:hAnsi="Courier New" w:cs="Courier New"/>
                <w:color w:val="000000"/>
                <w:sz w:val="20"/>
                <w:szCs w:val="20"/>
              </w:rPr>
              <w:t>(get-date).day</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r w:rsidR="00752498" w:rsidRPr="00C83507">
              <w:rPr>
                <w:rFonts w:ascii="Arial" w:hAnsi="Arial" w:cs="Arial"/>
                <w:color w:val="000000"/>
                <w:sz w:val="20"/>
                <w:szCs w:val="20"/>
              </w:rPr>
              <w:t>, assuming you’re running the command on, say, 9/17/2006</w:t>
            </w:r>
            <w:r w:rsidRPr="00C83507">
              <w:rPr>
                <w:rFonts w:ascii="Arial" w:hAnsi="Arial" w:cs="Arial"/>
                <w:color w:val="000000"/>
                <w:sz w:val="20"/>
                <w:szCs w:val="20"/>
              </w:rPr>
              <w:t>:</w:t>
            </w:r>
          </w:p>
          <w:p w:rsidR="00FD7D55" w:rsidRPr="00C83507" w:rsidRDefault="00FD7D55" w:rsidP="00FD7D55">
            <w:pPr>
              <w:rPr>
                <w:rFonts w:ascii="Arial" w:hAnsi="Arial" w:cs="Arial"/>
                <w:color w:val="000000"/>
                <w:sz w:val="20"/>
                <w:szCs w:val="20"/>
              </w:rPr>
            </w:pPr>
          </w:p>
          <w:p w:rsidR="00752498" w:rsidRPr="00C83507" w:rsidRDefault="00752498" w:rsidP="00250F8D">
            <w:pPr>
              <w:rPr>
                <w:rFonts w:ascii="Courier New" w:hAnsi="Courier New" w:cs="Courier New"/>
                <w:color w:val="000000"/>
                <w:sz w:val="20"/>
                <w:szCs w:val="20"/>
              </w:rPr>
            </w:pPr>
            <w:r w:rsidRPr="00C83507">
              <w:rPr>
                <w:rFonts w:ascii="Courier New" w:hAnsi="Courier New" w:cs="Courier New"/>
                <w:color w:val="000000"/>
                <w:sz w:val="20"/>
                <w:szCs w:val="20"/>
              </w:rPr>
              <w:t>17</w:t>
            </w:r>
          </w:p>
          <w:p w:rsidR="00752498" w:rsidRPr="00C83507" w:rsidRDefault="00752498" w:rsidP="00250F8D">
            <w:pPr>
              <w:rPr>
                <w:rFonts w:ascii="Arial" w:hAnsi="Arial" w:cs="Arial"/>
                <w:color w:val="000000"/>
                <w:sz w:val="20"/>
                <w:szCs w:val="20"/>
              </w:rPr>
            </w:pPr>
          </w:p>
        </w:tc>
      </w:tr>
      <w:tr w:rsidR="00250F8D" w:rsidRPr="00C83507" w:rsidTr="00926064">
        <w:tc>
          <w:tcPr>
            <w:tcW w:w="2538" w:type="dxa"/>
            <w:tcBorders>
              <w:bottom w:val="single" w:sz="4" w:space="0" w:color="auto"/>
            </w:tcBorders>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Escape</w:t>
            </w:r>
          </w:p>
        </w:tc>
        <w:tc>
          <w:tcPr>
            <w:tcW w:w="6318" w:type="dxa"/>
            <w:tcBorders>
              <w:bottom w:val="single" w:sz="4" w:space="0" w:color="auto"/>
            </w:tcBorders>
            <w:shd w:val="clear" w:color="auto" w:fill="auto"/>
          </w:tcPr>
          <w:p w:rsidR="004137AE" w:rsidRPr="00C83507" w:rsidRDefault="000C6DFA" w:rsidP="004137AE">
            <w:pPr>
              <w:rPr>
                <w:rFonts w:ascii="Arial" w:hAnsi="Arial" w:cs="Arial"/>
                <w:color w:val="000000"/>
                <w:sz w:val="20"/>
                <w:szCs w:val="20"/>
              </w:rPr>
            </w:pPr>
            <w:r w:rsidRPr="00C83507">
              <w:rPr>
                <w:rFonts w:ascii="Arial" w:hAnsi="Arial" w:cs="Arial"/>
                <w:b/>
                <w:color w:val="000000"/>
                <w:sz w:val="20"/>
                <w:szCs w:val="20"/>
              </w:rPr>
              <w:t xml:space="preserve">Definition: </w:t>
            </w:r>
            <w:r w:rsidR="004137AE" w:rsidRPr="00C83507">
              <w:rPr>
                <w:rFonts w:ascii="Arial" w:hAnsi="Arial" w:cs="Arial"/>
                <w:color w:val="000000"/>
                <w:sz w:val="20"/>
                <w:szCs w:val="20"/>
              </w:rPr>
              <w:t>Encodes a string so it contains only ASCII characters.</w:t>
            </w:r>
          </w:p>
          <w:p w:rsidR="004137AE" w:rsidRPr="00C83507" w:rsidRDefault="004137AE" w:rsidP="004137AE">
            <w:pPr>
              <w:rPr>
                <w:rFonts w:ascii="Arial" w:hAnsi="Arial" w:cs="Arial"/>
                <w:color w:val="000000"/>
                <w:sz w:val="20"/>
                <w:szCs w:val="20"/>
              </w:rPr>
            </w:pPr>
          </w:p>
          <w:p w:rsidR="00926064" w:rsidRPr="00C83507" w:rsidRDefault="00926064" w:rsidP="004137AE">
            <w:pPr>
              <w:rPr>
                <w:rFonts w:ascii="Arial" w:hAnsi="Arial" w:cs="Arial"/>
                <w:color w:val="000000"/>
                <w:sz w:val="20"/>
                <w:szCs w:val="20"/>
              </w:rPr>
            </w:pPr>
            <w:r w:rsidRPr="00C83507">
              <w:rPr>
                <w:rFonts w:ascii="Arial" w:hAnsi="Arial" w:cs="Arial"/>
                <w:color w:val="000000"/>
                <w:sz w:val="20"/>
                <w:szCs w:val="20"/>
              </w:rPr>
              <w:t>Admittedly, this is another one of those functions you probably don’t use on a daily basis. To quote from the VBScript Language reference:</w:t>
            </w:r>
          </w:p>
          <w:p w:rsidR="00926064" w:rsidRPr="00C83507" w:rsidRDefault="00926064" w:rsidP="004137AE">
            <w:pPr>
              <w:rPr>
                <w:rFonts w:ascii="Arial" w:hAnsi="Arial" w:cs="Arial"/>
                <w:color w:val="000000"/>
                <w:sz w:val="20"/>
                <w:szCs w:val="20"/>
              </w:rPr>
            </w:pPr>
          </w:p>
          <w:p w:rsidR="00926064" w:rsidRPr="00C83507" w:rsidRDefault="00926064" w:rsidP="004137AE">
            <w:pPr>
              <w:rPr>
                <w:rFonts w:ascii="Arial" w:hAnsi="Arial" w:cs="Arial"/>
                <w:color w:val="000000"/>
                <w:sz w:val="20"/>
                <w:szCs w:val="20"/>
              </w:rPr>
            </w:pPr>
            <w:r w:rsidRPr="00C83507">
              <w:rPr>
                <w:rFonts w:ascii="Arial" w:hAnsi="Arial" w:cs="Arial"/>
                <w:color w:val="000000"/>
                <w:sz w:val="20"/>
                <w:szCs w:val="20"/>
              </w:rPr>
              <w:t xml:space="preserve">“The </w:t>
            </w:r>
            <w:r w:rsidRPr="00C83507">
              <w:rPr>
                <w:rFonts w:ascii="Arial" w:hAnsi="Arial" w:cs="Arial"/>
                <w:b/>
                <w:bCs/>
                <w:color w:val="000000"/>
                <w:sz w:val="20"/>
                <w:szCs w:val="20"/>
              </w:rPr>
              <w:t>Escape</w:t>
            </w:r>
            <w:r w:rsidRPr="00C83507">
              <w:rPr>
                <w:rFonts w:ascii="Arial" w:hAnsi="Arial" w:cs="Arial"/>
                <w:color w:val="000000"/>
                <w:sz w:val="20"/>
                <w:szCs w:val="20"/>
              </w:rPr>
              <w:t xml:space="preserve"> function returns a string (in Unicode format) that contains the contents of charString. All spaces, punctuation, accented characters, and other non-ASCII characters are replaced with </w:t>
            </w:r>
            <w:r w:rsidRPr="00C83507">
              <w:rPr>
                <w:rFonts w:ascii="Arial" w:hAnsi="Arial" w:cs="Arial"/>
                <w:b/>
                <w:bCs/>
                <w:color w:val="000000"/>
                <w:sz w:val="20"/>
                <w:szCs w:val="20"/>
              </w:rPr>
              <w:t>%</w:t>
            </w:r>
            <w:r w:rsidRPr="00C83507">
              <w:rPr>
                <w:rFonts w:ascii="Arial" w:hAnsi="Arial" w:cs="Arial"/>
                <w:i/>
                <w:iCs/>
                <w:color w:val="000000"/>
                <w:sz w:val="20"/>
                <w:szCs w:val="20"/>
              </w:rPr>
              <w:t>xx</w:t>
            </w:r>
            <w:r w:rsidRPr="00C83507">
              <w:rPr>
                <w:rFonts w:ascii="Arial" w:hAnsi="Arial" w:cs="Arial"/>
                <w:color w:val="000000"/>
                <w:sz w:val="20"/>
                <w:szCs w:val="20"/>
              </w:rPr>
              <w:t xml:space="preserve"> encoding, where xx is equivalent to the hexadecimal number representing the character. Unicode characters that have a value greater than 255 are stored using the </w:t>
            </w:r>
            <w:r w:rsidRPr="00C83507">
              <w:rPr>
                <w:rFonts w:ascii="Arial" w:hAnsi="Arial" w:cs="Arial"/>
                <w:b/>
                <w:bCs/>
                <w:color w:val="000000"/>
                <w:sz w:val="20"/>
                <w:szCs w:val="20"/>
              </w:rPr>
              <w:t>%u</w:t>
            </w:r>
            <w:r w:rsidRPr="00C83507">
              <w:rPr>
                <w:rFonts w:ascii="Arial" w:hAnsi="Arial" w:cs="Arial"/>
                <w:i/>
                <w:iCs/>
                <w:color w:val="000000"/>
                <w:sz w:val="20"/>
                <w:szCs w:val="20"/>
              </w:rPr>
              <w:t>xxxx</w:t>
            </w:r>
            <w:r w:rsidRPr="00C83507">
              <w:rPr>
                <w:rFonts w:ascii="Arial" w:hAnsi="Arial" w:cs="Arial"/>
                <w:color w:val="000000"/>
                <w:sz w:val="20"/>
                <w:szCs w:val="20"/>
              </w:rPr>
              <w:t xml:space="preserve"> format.”</w:t>
            </w:r>
          </w:p>
          <w:p w:rsidR="00926064" w:rsidRPr="00C83507" w:rsidRDefault="00926064" w:rsidP="004137AE">
            <w:pPr>
              <w:rPr>
                <w:rFonts w:ascii="Arial" w:hAnsi="Arial" w:cs="Arial"/>
                <w:color w:val="000000"/>
                <w:sz w:val="20"/>
                <w:szCs w:val="20"/>
              </w:rPr>
            </w:pPr>
          </w:p>
          <w:p w:rsidR="00926064" w:rsidRPr="00C83507" w:rsidRDefault="00926064" w:rsidP="004137AE">
            <w:pPr>
              <w:rPr>
                <w:rFonts w:ascii="Arial" w:hAnsi="Arial" w:cs="Arial"/>
                <w:color w:val="000000"/>
                <w:sz w:val="20"/>
                <w:szCs w:val="20"/>
              </w:rPr>
            </w:pPr>
            <w:r w:rsidRPr="00C83507">
              <w:rPr>
                <w:rFonts w:ascii="Arial" w:hAnsi="Arial" w:cs="Arial"/>
                <w:color w:val="000000"/>
                <w:sz w:val="20"/>
                <w:szCs w:val="20"/>
              </w:rPr>
              <w:t xml:space="preserve">Hey, why not? </w:t>
            </w:r>
          </w:p>
          <w:p w:rsidR="00926064" w:rsidRPr="00C83507" w:rsidRDefault="00926064" w:rsidP="004137AE">
            <w:pPr>
              <w:rPr>
                <w:rFonts w:ascii="Arial" w:hAnsi="Arial" w:cs="Arial"/>
                <w:color w:val="000000"/>
                <w:sz w:val="20"/>
                <w:szCs w:val="20"/>
              </w:rPr>
            </w:pPr>
          </w:p>
          <w:p w:rsidR="00926064" w:rsidRPr="00C83507" w:rsidRDefault="00926064" w:rsidP="004137AE">
            <w:pPr>
              <w:rPr>
                <w:rFonts w:ascii="Arial" w:hAnsi="Arial" w:cs="Arial"/>
                <w:color w:val="000000"/>
                <w:sz w:val="20"/>
                <w:szCs w:val="20"/>
              </w:rPr>
            </w:pPr>
            <w:r w:rsidRPr="00C83507">
              <w:rPr>
                <w:rFonts w:ascii="Arial" w:hAnsi="Arial" w:cs="Arial"/>
                <w:color w:val="000000"/>
                <w:sz w:val="20"/>
                <w:szCs w:val="20"/>
              </w:rPr>
              <w:t xml:space="preserve">Shockingly, Windows PowerShell doesn’t include a built-in method for encoding a string in this fashion. However, you can easily do this by loading the .NET Framework </w:t>
            </w:r>
            <w:r w:rsidRPr="00C83507">
              <w:rPr>
                <w:rFonts w:ascii="Arial" w:hAnsi="Arial" w:cs="Arial"/>
                <w:b/>
                <w:color w:val="000000"/>
                <w:sz w:val="20"/>
                <w:szCs w:val="20"/>
              </w:rPr>
              <w:t>System.Web</w:t>
            </w:r>
            <w:r w:rsidRPr="00C83507">
              <w:rPr>
                <w:rFonts w:ascii="Arial" w:hAnsi="Arial" w:cs="Arial"/>
                <w:color w:val="000000"/>
                <w:sz w:val="20"/>
                <w:szCs w:val="20"/>
              </w:rPr>
              <w:t xml:space="preserve"> clas</w:t>
            </w:r>
            <w:r w:rsidR="0076302F" w:rsidRPr="00C83507">
              <w:rPr>
                <w:rFonts w:ascii="Arial" w:hAnsi="Arial" w:cs="Arial"/>
                <w:color w:val="000000"/>
                <w:sz w:val="20"/>
                <w:szCs w:val="20"/>
              </w:rPr>
              <w:t>s</w:t>
            </w:r>
            <w:r w:rsidRPr="00C83507">
              <w:rPr>
                <w:rFonts w:ascii="Arial" w:hAnsi="Arial" w:cs="Arial"/>
                <w:color w:val="000000"/>
                <w:sz w:val="20"/>
                <w:szCs w:val="20"/>
              </w:rPr>
              <w:t xml:space="preserve"> and then using the </w:t>
            </w:r>
            <w:r w:rsidRPr="00C83507">
              <w:rPr>
                <w:rFonts w:ascii="Arial" w:hAnsi="Arial" w:cs="Arial"/>
                <w:b/>
                <w:color w:val="000000"/>
                <w:sz w:val="20"/>
                <w:szCs w:val="20"/>
              </w:rPr>
              <w:t>Web.Utility</w:t>
            </w:r>
            <w:r w:rsidRPr="00C83507">
              <w:rPr>
                <w:rFonts w:ascii="Arial" w:hAnsi="Arial" w:cs="Arial"/>
                <w:color w:val="000000"/>
                <w:sz w:val="20"/>
                <w:szCs w:val="20"/>
              </w:rPr>
              <w:t xml:space="preserve"> class’ </w:t>
            </w:r>
            <w:r w:rsidRPr="00C83507">
              <w:rPr>
                <w:rFonts w:ascii="Arial" w:hAnsi="Arial" w:cs="Arial"/>
                <w:b/>
                <w:color w:val="000000"/>
                <w:sz w:val="20"/>
                <w:szCs w:val="20"/>
              </w:rPr>
              <w:t>URLEncode</w:t>
            </w:r>
            <w:r w:rsidRPr="00C83507">
              <w:rPr>
                <w:rFonts w:ascii="Arial" w:hAnsi="Arial" w:cs="Arial"/>
                <w:color w:val="000000"/>
                <w:sz w:val="20"/>
                <w:szCs w:val="20"/>
              </w:rPr>
              <w:t xml:space="preserve"> method. In other words, by executing a pair of commands similar to this:</w:t>
            </w:r>
          </w:p>
          <w:p w:rsidR="00EF3868" w:rsidRPr="00C83507" w:rsidRDefault="00EF3868" w:rsidP="004137AE">
            <w:pPr>
              <w:rPr>
                <w:rFonts w:ascii="Arial" w:hAnsi="Arial" w:cs="Arial"/>
                <w:color w:val="000000"/>
                <w:sz w:val="20"/>
                <w:szCs w:val="20"/>
              </w:rPr>
            </w:pPr>
          </w:p>
          <w:p w:rsidR="00EF3868" w:rsidRPr="00C83507" w:rsidRDefault="00EF3868" w:rsidP="004137AE">
            <w:pPr>
              <w:rPr>
                <w:rFonts w:ascii="Courier New" w:hAnsi="Courier New" w:cs="Courier New"/>
                <w:color w:val="000000"/>
                <w:sz w:val="20"/>
                <w:szCs w:val="20"/>
              </w:rPr>
            </w:pPr>
            <w:r w:rsidRPr="00C83507">
              <w:rPr>
                <w:rFonts w:ascii="Courier New" w:hAnsi="Courier New" w:cs="Courier New"/>
                <w:color w:val="000000"/>
                <w:sz w:val="20"/>
                <w:szCs w:val="20"/>
              </w:rPr>
              <w:t>[Reflection.Assembly]::LoadWithPartialName("System.Web")</w:t>
            </w:r>
          </w:p>
          <w:p w:rsidR="00EF3868" w:rsidRPr="00C83507" w:rsidRDefault="00EF3868" w:rsidP="00EF3868">
            <w:pPr>
              <w:rPr>
                <w:rFonts w:ascii="Arial" w:hAnsi="Arial" w:cs="Arial"/>
                <w:color w:val="000000"/>
                <w:sz w:val="20"/>
                <w:szCs w:val="20"/>
                <w:lang w:val="pt-BR"/>
              </w:rPr>
            </w:pPr>
            <w:r w:rsidRPr="00C83507">
              <w:rPr>
                <w:rFonts w:ascii="Courier New" w:hAnsi="Courier New" w:cs="Courier New"/>
                <w:color w:val="000000"/>
                <w:sz w:val="20"/>
                <w:szCs w:val="20"/>
                <w:lang w:val="pt-BR"/>
              </w:rPr>
              <w:t>$a = [web.httputility]::urlencode("http://www.microsoft.com/technet/scriptcenter/default.mspx")</w:t>
            </w:r>
          </w:p>
          <w:p w:rsidR="00EF3868" w:rsidRPr="00C83507" w:rsidRDefault="00EF3868" w:rsidP="00EF3868">
            <w:pPr>
              <w:rPr>
                <w:rFonts w:ascii="Arial" w:hAnsi="Arial" w:cs="Arial"/>
                <w:color w:val="000000"/>
                <w:sz w:val="20"/>
                <w:szCs w:val="20"/>
                <w:lang w:val="pt-BR"/>
              </w:rPr>
            </w:pPr>
          </w:p>
          <w:p w:rsidR="00EF3868" w:rsidRPr="00C83507" w:rsidRDefault="00926064" w:rsidP="00EF3868">
            <w:pPr>
              <w:rPr>
                <w:rFonts w:ascii="Arial" w:hAnsi="Arial" w:cs="Arial"/>
                <w:color w:val="000000"/>
                <w:sz w:val="20"/>
                <w:szCs w:val="20"/>
              </w:rPr>
            </w:pPr>
            <w:r w:rsidRPr="00C83507">
              <w:rPr>
                <w:rFonts w:ascii="Arial" w:hAnsi="Arial" w:cs="Arial"/>
                <w:color w:val="000000"/>
                <w:sz w:val="20"/>
                <w:szCs w:val="20"/>
              </w:rPr>
              <w:t xml:space="preserve">When you run this command and then echo back the value of $a you should get the following: </w:t>
            </w:r>
          </w:p>
          <w:p w:rsidR="00EF3868" w:rsidRPr="00C83507" w:rsidRDefault="00EF3868" w:rsidP="00EF3868">
            <w:pPr>
              <w:rPr>
                <w:rFonts w:ascii="Arial" w:hAnsi="Arial" w:cs="Arial"/>
                <w:color w:val="000000"/>
                <w:sz w:val="20"/>
                <w:szCs w:val="20"/>
              </w:rPr>
            </w:pPr>
          </w:p>
          <w:p w:rsidR="00EF3868" w:rsidRPr="00C83507" w:rsidRDefault="00EF3868" w:rsidP="00EF3868">
            <w:pPr>
              <w:rPr>
                <w:rFonts w:ascii="Courier New" w:hAnsi="Courier New" w:cs="Courier New"/>
                <w:color w:val="000000"/>
                <w:sz w:val="20"/>
                <w:szCs w:val="20"/>
                <w:lang w:val="pt-BR"/>
              </w:rPr>
            </w:pPr>
            <w:r w:rsidRPr="00C83507">
              <w:rPr>
                <w:rFonts w:ascii="Courier New" w:hAnsi="Courier New" w:cs="Courier New"/>
                <w:color w:val="000000"/>
                <w:sz w:val="20"/>
                <w:szCs w:val="20"/>
                <w:lang w:val="pt-BR"/>
              </w:rPr>
              <w:t>http%3a%2f%2fwww.microsoft.com%2ftechnet%2fscriptcenter%2fdefault.mspx</w:t>
            </w:r>
          </w:p>
          <w:p w:rsidR="00250F8D" w:rsidRPr="00C83507" w:rsidRDefault="00250F8D" w:rsidP="00250F8D">
            <w:pPr>
              <w:rPr>
                <w:rFonts w:ascii="Arial" w:hAnsi="Arial" w:cs="Arial"/>
                <w:color w:val="000000"/>
                <w:sz w:val="20"/>
                <w:szCs w:val="20"/>
                <w:lang w:val="pt-BR"/>
              </w:rPr>
            </w:pPr>
          </w:p>
          <w:p w:rsidR="0076302F" w:rsidRPr="00C83507" w:rsidRDefault="0076302F" w:rsidP="00250F8D">
            <w:pPr>
              <w:rPr>
                <w:rFonts w:ascii="Arial" w:hAnsi="Arial" w:cs="Arial"/>
                <w:color w:val="000000"/>
                <w:sz w:val="20"/>
                <w:szCs w:val="20"/>
              </w:rPr>
            </w:pPr>
            <w:r w:rsidRPr="00C83507">
              <w:rPr>
                <w:rFonts w:ascii="Arial" w:hAnsi="Arial" w:cs="Arial"/>
                <w:color w:val="000000"/>
                <w:sz w:val="20"/>
                <w:szCs w:val="20"/>
              </w:rPr>
              <w:t xml:space="preserve">And yes, that’s what it’s </w:t>
            </w:r>
            <w:r w:rsidRPr="00C83507">
              <w:rPr>
                <w:rFonts w:ascii="Arial" w:hAnsi="Arial" w:cs="Arial"/>
                <w:i/>
                <w:color w:val="000000"/>
                <w:sz w:val="20"/>
                <w:szCs w:val="20"/>
              </w:rPr>
              <w:t>supposed</w:t>
            </w:r>
            <w:r w:rsidRPr="00C83507">
              <w:rPr>
                <w:rFonts w:ascii="Arial" w:hAnsi="Arial" w:cs="Arial"/>
                <w:color w:val="000000"/>
                <w:sz w:val="20"/>
                <w:szCs w:val="20"/>
              </w:rPr>
              <w:t xml:space="preserve"> to look like.</w:t>
            </w:r>
          </w:p>
          <w:p w:rsidR="0076302F" w:rsidRPr="00C83507" w:rsidRDefault="0076302F" w:rsidP="00250F8D">
            <w:pPr>
              <w:rPr>
                <w:rFonts w:ascii="Arial" w:hAnsi="Arial" w:cs="Arial"/>
                <w:color w:val="000000"/>
                <w:sz w:val="20"/>
                <w:szCs w:val="20"/>
              </w:rPr>
            </w:pPr>
          </w:p>
        </w:tc>
      </w:tr>
      <w:tr w:rsidR="00250F8D" w:rsidRPr="00C83507" w:rsidTr="00855885">
        <w:tc>
          <w:tcPr>
            <w:tcW w:w="2538" w:type="dxa"/>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Eval</w:t>
            </w:r>
          </w:p>
        </w:tc>
        <w:tc>
          <w:tcPr>
            <w:tcW w:w="6318" w:type="dxa"/>
            <w:shd w:val="clear" w:color="auto" w:fill="auto"/>
          </w:tcPr>
          <w:p w:rsidR="004137AE" w:rsidRPr="00C83507" w:rsidRDefault="000C6DFA"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4137AE" w:rsidRPr="00C83507">
              <w:rPr>
                <w:rFonts w:ascii="Arial" w:hAnsi="Arial" w:cs="Arial"/>
                <w:color w:val="000000"/>
                <w:sz w:val="20"/>
                <w:szCs w:val="20"/>
              </w:rPr>
              <w:t>Evaluates an expression and returns the result.</w:t>
            </w:r>
          </w:p>
          <w:p w:rsidR="004137AE" w:rsidRPr="00C83507" w:rsidRDefault="004137AE" w:rsidP="00250F8D">
            <w:pPr>
              <w:rPr>
                <w:rFonts w:ascii="Arial" w:hAnsi="Arial" w:cs="Arial"/>
                <w:color w:val="000000"/>
                <w:sz w:val="20"/>
                <w:szCs w:val="20"/>
              </w:rPr>
            </w:pPr>
          </w:p>
          <w:p w:rsidR="00A476F8" w:rsidRPr="00C83507" w:rsidRDefault="00A476F8" w:rsidP="00250F8D">
            <w:pPr>
              <w:rPr>
                <w:rFonts w:ascii="Arial" w:hAnsi="Arial" w:cs="Arial"/>
                <w:color w:val="000000"/>
                <w:sz w:val="20"/>
                <w:szCs w:val="20"/>
              </w:rPr>
            </w:pPr>
            <w:r w:rsidRPr="00C83507">
              <w:rPr>
                <w:rFonts w:ascii="Arial" w:hAnsi="Arial" w:cs="Arial"/>
                <w:color w:val="000000"/>
                <w:sz w:val="20"/>
                <w:szCs w:val="20"/>
              </w:rPr>
              <w:t xml:space="preserve">OK, we’re not sure how often you need to evaluate an expression (such as a mathematical equation) and simply know whether that expression is true or false. If you </w:t>
            </w:r>
            <w:r w:rsidRPr="00C83507">
              <w:rPr>
                <w:rFonts w:ascii="Arial" w:hAnsi="Arial" w:cs="Arial"/>
                <w:i/>
                <w:color w:val="000000"/>
                <w:sz w:val="20"/>
                <w:szCs w:val="20"/>
              </w:rPr>
              <w:t>do</w:t>
            </w:r>
            <w:r w:rsidRPr="00C83507">
              <w:rPr>
                <w:rFonts w:ascii="Arial" w:hAnsi="Arial" w:cs="Arial"/>
                <w:color w:val="000000"/>
                <w:sz w:val="20"/>
                <w:szCs w:val="20"/>
              </w:rPr>
              <w:t xml:space="preserve"> need to </w:t>
            </w:r>
            <w:r w:rsidR="0076302F" w:rsidRPr="00C83507">
              <w:rPr>
                <w:rFonts w:ascii="Arial" w:hAnsi="Arial" w:cs="Arial"/>
                <w:color w:val="000000"/>
                <w:sz w:val="20"/>
                <w:szCs w:val="20"/>
              </w:rPr>
              <w:t>do this</w:t>
            </w:r>
            <w:r w:rsidRPr="00C83507">
              <w:rPr>
                <w:rFonts w:ascii="Arial" w:hAnsi="Arial" w:cs="Arial"/>
                <w:color w:val="000000"/>
                <w:sz w:val="20"/>
                <w:szCs w:val="20"/>
              </w:rPr>
              <w:t xml:space="preserve">, however, you can do </w:t>
            </w:r>
            <w:r w:rsidR="0076302F" w:rsidRPr="00C83507">
              <w:rPr>
                <w:rFonts w:ascii="Arial" w:hAnsi="Arial" w:cs="Arial"/>
                <w:color w:val="000000"/>
                <w:sz w:val="20"/>
                <w:szCs w:val="20"/>
              </w:rPr>
              <w:t xml:space="preserve">so </w:t>
            </w:r>
            <w:r w:rsidRPr="00C83507">
              <w:rPr>
                <w:rFonts w:ascii="Arial" w:hAnsi="Arial" w:cs="Arial"/>
                <w:color w:val="000000"/>
                <w:sz w:val="20"/>
                <w:szCs w:val="20"/>
              </w:rPr>
              <w:t xml:space="preserve">simply by using the </w:t>
            </w:r>
            <w:r w:rsidRPr="00C83507">
              <w:rPr>
                <w:rFonts w:ascii="Arial" w:hAnsi="Arial" w:cs="Arial"/>
                <w:b/>
                <w:color w:val="000000"/>
                <w:sz w:val="20"/>
                <w:szCs w:val="20"/>
              </w:rPr>
              <w:t>–eq</w:t>
            </w:r>
            <w:r w:rsidRPr="00C83507">
              <w:rPr>
                <w:rFonts w:ascii="Arial" w:hAnsi="Arial" w:cs="Arial"/>
                <w:color w:val="000000"/>
                <w:sz w:val="20"/>
                <w:szCs w:val="20"/>
              </w:rPr>
              <w:t xml:space="preserve"> comparison operator. </w:t>
            </w:r>
            <w:r w:rsidR="0065694A" w:rsidRPr="00C83507">
              <w:rPr>
                <w:rFonts w:ascii="Arial" w:hAnsi="Arial" w:cs="Arial"/>
                <w:color w:val="000000"/>
                <w:sz w:val="20"/>
                <w:szCs w:val="20"/>
              </w:rPr>
              <w:t xml:space="preserve">For example, this command evaluates the expression </w:t>
            </w:r>
            <w:r w:rsidR="0065694A" w:rsidRPr="00C83507">
              <w:rPr>
                <w:rFonts w:ascii="Arial" w:hAnsi="Arial" w:cs="Arial"/>
                <w:i/>
                <w:color w:val="000000"/>
                <w:sz w:val="20"/>
                <w:szCs w:val="20"/>
              </w:rPr>
              <w:t xml:space="preserve"> 2 + 2 = 45</w:t>
            </w:r>
            <w:r w:rsidR="0065694A" w:rsidRPr="00C83507">
              <w:rPr>
                <w:rFonts w:ascii="Arial" w:hAnsi="Arial" w:cs="Arial"/>
                <w:color w:val="000000"/>
                <w:sz w:val="20"/>
                <w:szCs w:val="20"/>
              </w:rPr>
              <w:t xml:space="preserve"> and then stores the evaluation (true or false) in the variable $a:</w:t>
            </w:r>
          </w:p>
          <w:p w:rsidR="00A476F8" w:rsidRPr="00C83507" w:rsidRDefault="00A476F8" w:rsidP="00250F8D">
            <w:pPr>
              <w:rPr>
                <w:rFonts w:ascii="Arial" w:hAnsi="Arial" w:cs="Arial"/>
                <w:color w:val="000000"/>
                <w:sz w:val="20"/>
                <w:szCs w:val="20"/>
              </w:rPr>
            </w:pPr>
          </w:p>
          <w:p w:rsidR="00250F8D" w:rsidRPr="00C83507" w:rsidRDefault="00A476F8"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9457E4" w:rsidRPr="00C83507">
              <w:rPr>
                <w:rFonts w:ascii="Courier New" w:hAnsi="Courier New" w:cs="Courier New"/>
                <w:color w:val="000000"/>
                <w:sz w:val="20"/>
                <w:szCs w:val="20"/>
              </w:rPr>
              <w:t>2 + 2 -eq 45</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FD7D55" w:rsidRPr="00C83507" w:rsidRDefault="00FD7D55" w:rsidP="00FD7D55">
            <w:pPr>
              <w:rPr>
                <w:rFonts w:ascii="Arial" w:hAnsi="Arial" w:cs="Arial"/>
                <w:color w:val="000000"/>
                <w:sz w:val="20"/>
                <w:szCs w:val="20"/>
              </w:rPr>
            </w:pPr>
          </w:p>
          <w:p w:rsidR="0065694A" w:rsidRPr="00C83507" w:rsidRDefault="0065694A" w:rsidP="00FD7D55">
            <w:pPr>
              <w:rPr>
                <w:rFonts w:ascii="Courier New" w:hAnsi="Courier New" w:cs="Courier New"/>
                <w:color w:val="000000"/>
                <w:sz w:val="20"/>
                <w:szCs w:val="20"/>
              </w:rPr>
            </w:pPr>
            <w:r w:rsidRPr="00C83507">
              <w:rPr>
                <w:rFonts w:ascii="Courier New" w:hAnsi="Courier New" w:cs="Courier New"/>
                <w:color w:val="000000"/>
                <w:sz w:val="20"/>
                <w:szCs w:val="20"/>
              </w:rPr>
              <w:t>False</w:t>
            </w:r>
          </w:p>
          <w:p w:rsidR="009457E4" w:rsidRPr="00C83507" w:rsidRDefault="009457E4" w:rsidP="00250F8D">
            <w:pPr>
              <w:rPr>
                <w:rFonts w:ascii="Arial" w:hAnsi="Arial" w:cs="Arial"/>
                <w:color w:val="000000"/>
                <w:sz w:val="20"/>
                <w:szCs w:val="20"/>
              </w:rPr>
            </w:pPr>
          </w:p>
        </w:tc>
      </w:tr>
      <w:tr w:rsidR="00250F8D" w:rsidRPr="00C83507" w:rsidTr="00ED17BE">
        <w:tc>
          <w:tcPr>
            <w:tcW w:w="2538" w:type="dxa"/>
            <w:tcBorders>
              <w:bottom w:val="single" w:sz="4" w:space="0" w:color="auto"/>
            </w:tcBorders>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Exp</w:t>
            </w:r>
          </w:p>
        </w:tc>
        <w:tc>
          <w:tcPr>
            <w:tcW w:w="6318" w:type="dxa"/>
            <w:tcBorders>
              <w:bottom w:val="single" w:sz="4" w:space="0" w:color="auto"/>
            </w:tcBorders>
          </w:tcPr>
          <w:p w:rsidR="004137AE" w:rsidRPr="00C83507" w:rsidRDefault="000C6DFA" w:rsidP="004137AE">
            <w:pPr>
              <w:rPr>
                <w:rFonts w:ascii="Arial" w:hAnsi="Arial" w:cs="Arial"/>
                <w:color w:val="000000"/>
                <w:sz w:val="20"/>
                <w:szCs w:val="20"/>
              </w:rPr>
            </w:pPr>
            <w:r w:rsidRPr="00C83507">
              <w:rPr>
                <w:rFonts w:ascii="Arial" w:hAnsi="Arial" w:cs="Arial"/>
                <w:b/>
                <w:color w:val="000000"/>
                <w:sz w:val="20"/>
                <w:szCs w:val="20"/>
              </w:rPr>
              <w:t xml:space="preserve">Definition: </w:t>
            </w:r>
            <w:r w:rsidR="004137AE" w:rsidRPr="00C83507">
              <w:rPr>
                <w:rFonts w:ascii="Arial" w:hAnsi="Arial" w:cs="Arial"/>
                <w:color w:val="000000"/>
                <w:sz w:val="20"/>
                <w:szCs w:val="20"/>
              </w:rPr>
              <w:t xml:space="preserve">Returns </w:t>
            </w:r>
            <w:r w:rsidR="004137AE" w:rsidRPr="00C83507">
              <w:rPr>
                <w:rFonts w:ascii="Arial" w:hAnsi="Arial" w:cs="Arial"/>
                <w:i/>
                <w:iCs/>
                <w:color w:val="000000"/>
                <w:sz w:val="20"/>
                <w:szCs w:val="20"/>
              </w:rPr>
              <w:t>e</w:t>
            </w:r>
            <w:r w:rsidR="004137AE" w:rsidRPr="00C83507">
              <w:rPr>
                <w:rFonts w:ascii="Arial" w:hAnsi="Arial" w:cs="Arial"/>
                <w:color w:val="000000"/>
                <w:sz w:val="20"/>
                <w:szCs w:val="20"/>
              </w:rPr>
              <w:t xml:space="preserve"> (the base of natural logarithms) </w:t>
            </w:r>
            <w:proofErr w:type="gramStart"/>
            <w:r w:rsidR="004137AE" w:rsidRPr="00C83507">
              <w:rPr>
                <w:rFonts w:ascii="Arial" w:hAnsi="Arial" w:cs="Arial"/>
                <w:color w:val="000000"/>
                <w:sz w:val="20"/>
                <w:szCs w:val="20"/>
              </w:rPr>
              <w:t>raised</w:t>
            </w:r>
            <w:proofErr w:type="gramEnd"/>
            <w:r w:rsidR="004137AE" w:rsidRPr="00C83507">
              <w:rPr>
                <w:rFonts w:ascii="Arial" w:hAnsi="Arial" w:cs="Arial"/>
                <w:color w:val="000000"/>
                <w:sz w:val="20"/>
                <w:szCs w:val="20"/>
              </w:rPr>
              <w:t xml:space="preserve"> to a power.</w:t>
            </w:r>
          </w:p>
          <w:p w:rsidR="00F37DE0" w:rsidRPr="00C83507" w:rsidRDefault="00F37DE0" w:rsidP="004137AE">
            <w:pPr>
              <w:rPr>
                <w:rFonts w:ascii="Arial" w:hAnsi="Arial" w:cs="Arial"/>
                <w:color w:val="000000"/>
                <w:sz w:val="20"/>
                <w:szCs w:val="20"/>
              </w:rPr>
            </w:pPr>
          </w:p>
          <w:p w:rsidR="00F37DE0" w:rsidRPr="00C83507" w:rsidRDefault="00F37DE0" w:rsidP="004137AE">
            <w:pPr>
              <w:rPr>
                <w:rFonts w:ascii="Arial" w:hAnsi="Arial" w:cs="Arial"/>
                <w:color w:val="000000"/>
                <w:sz w:val="20"/>
                <w:szCs w:val="20"/>
              </w:rPr>
            </w:pPr>
            <w:r w:rsidRPr="00C83507">
              <w:rPr>
                <w:rFonts w:ascii="Arial" w:hAnsi="Arial" w:cs="Arial"/>
                <w:color w:val="000000"/>
                <w:sz w:val="20"/>
                <w:szCs w:val="20"/>
              </w:rPr>
              <w:t xml:space="preserve">You say your company will go broke unless you can find a way to raise e to a specified power? Relax; in Windows PowerShell you can do this by using the System.Math class and the </w:t>
            </w:r>
            <w:r w:rsidRPr="00C83507">
              <w:rPr>
                <w:rFonts w:ascii="Arial" w:hAnsi="Arial" w:cs="Arial"/>
                <w:b/>
                <w:color w:val="000000"/>
                <w:sz w:val="20"/>
                <w:szCs w:val="20"/>
              </w:rPr>
              <w:t>Exp</w:t>
            </w:r>
            <w:r w:rsidRPr="00C83507">
              <w:rPr>
                <w:rFonts w:ascii="Arial" w:hAnsi="Arial" w:cs="Arial"/>
                <w:color w:val="000000"/>
                <w:sz w:val="20"/>
                <w:szCs w:val="20"/>
              </w:rPr>
              <w:t xml:space="preserve"> method. Here’s an example </w:t>
            </w:r>
            <w:r w:rsidR="00F25BF3">
              <w:rPr>
                <w:rFonts w:ascii="Arial" w:hAnsi="Arial" w:cs="Arial"/>
                <w:color w:val="000000"/>
                <w:sz w:val="20"/>
                <w:szCs w:val="20"/>
              </w:rPr>
              <w:t>that</w:t>
            </w:r>
            <w:r w:rsidRPr="00C83507">
              <w:rPr>
                <w:rFonts w:ascii="Arial" w:hAnsi="Arial" w:cs="Arial"/>
                <w:color w:val="000000"/>
                <w:sz w:val="20"/>
                <w:szCs w:val="20"/>
              </w:rPr>
              <w:t xml:space="preserve"> raises e to the second power and assigns the resulting value to the variable $a:</w:t>
            </w:r>
          </w:p>
          <w:p w:rsidR="004137AE" w:rsidRPr="00C83507" w:rsidRDefault="004137AE" w:rsidP="004137AE">
            <w:pPr>
              <w:rPr>
                <w:rFonts w:ascii="Arial" w:hAnsi="Arial" w:cs="Arial"/>
                <w:color w:val="000000"/>
                <w:sz w:val="20"/>
                <w:szCs w:val="20"/>
              </w:rPr>
            </w:pPr>
            <w:r w:rsidRPr="00C83507">
              <w:rPr>
                <w:rFonts w:ascii="Arial" w:hAnsi="Arial" w:cs="Arial"/>
                <w:color w:val="000000"/>
                <w:sz w:val="20"/>
                <w:szCs w:val="20"/>
              </w:rPr>
              <w:t xml:space="preserve"> </w:t>
            </w:r>
          </w:p>
          <w:p w:rsidR="00250F8D" w:rsidRPr="00C83507" w:rsidRDefault="00F37DE0" w:rsidP="004137AE">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386876" w:rsidRPr="00C83507">
              <w:rPr>
                <w:rFonts w:ascii="Courier New" w:hAnsi="Courier New" w:cs="Courier New"/>
                <w:color w:val="000000"/>
                <w:sz w:val="20"/>
                <w:szCs w:val="20"/>
              </w:rPr>
              <w:t>[math]::exp(</w:t>
            </w:r>
            <w:r w:rsidRPr="00C83507">
              <w:rPr>
                <w:rFonts w:ascii="Courier New" w:hAnsi="Courier New" w:cs="Courier New"/>
                <w:color w:val="000000"/>
                <w:sz w:val="20"/>
                <w:szCs w:val="20"/>
              </w:rPr>
              <w:t>2</w:t>
            </w:r>
            <w:r w:rsidR="00386876" w:rsidRPr="00C83507">
              <w:rPr>
                <w:rFonts w:ascii="Courier New" w:hAnsi="Courier New" w:cs="Courier New"/>
                <w:color w:val="000000"/>
                <w:sz w:val="20"/>
                <w:szCs w:val="20"/>
              </w:rPr>
              <w:t>)</w:t>
            </w:r>
          </w:p>
          <w:p w:rsidR="00386876" w:rsidRPr="00C83507" w:rsidRDefault="00386876" w:rsidP="00250F8D">
            <w:pPr>
              <w:rPr>
                <w:rFonts w:ascii="Arial" w:hAnsi="Arial" w:cs="Arial"/>
                <w:color w:val="000000"/>
                <w:sz w:val="20"/>
                <w:szCs w:val="20"/>
              </w:rPr>
            </w:pPr>
          </w:p>
          <w:p w:rsidR="00F37DE0" w:rsidRPr="00C83507" w:rsidRDefault="00F37DE0" w:rsidP="00250F8D">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F37DE0" w:rsidRPr="00C83507" w:rsidRDefault="00F37DE0" w:rsidP="00250F8D">
            <w:pPr>
              <w:rPr>
                <w:rFonts w:ascii="Arial" w:hAnsi="Arial" w:cs="Arial"/>
                <w:color w:val="000000"/>
                <w:sz w:val="20"/>
                <w:szCs w:val="20"/>
              </w:rPr>
            </w:pPr>
          </w:p>
          <w:p w:rsidR="00F37DE0" w:rsidRPr="00C83507" w:rsidRDefault="00F37DE0"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7.38905609893065 </w:t>
            </w:r>
          </w:p>
          <w:p w:rsidR="00F37DE0" w:rsidRPr="00C83507" w:rsidRDefault="00F37DE0" w:rsidP="00250F8D">
            <w:pPr>
              <w:rPr>
                <w:rFonts w:ascii="Arial" w:hAnsi="Arial" w:cs="Arial"/>
                <w:color w:val="000000"/>
                <w:sz w:val="20"/>
                <w:szCs w:val="20"/>
              </w:rPr>
            </w:pPr>
          </w:p>
        </w:tc>
      </w:tr>
      <w:tr w:rsidR="00250F8D" w:rsidRPr="00C83507" w:rsidTr="00ED17BE">
        <w:tc>
          <w:tcPr>
            <w:tcW w:w="2538" w:type="dxa"/>
            <w:tcBorders>
              <w:bottom w:val="single" w:sz="4" w:space="0" w:color="auto"/>
            </w:tcBorders>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Filter</w:t>
            </w:r>
          </w:p>
        </w:tc>
        <w:tc>
          <w:tcPr>
            <w:tcW w:w="6318" w:type="dxa"/>
            <w:tcBorders>
              <w:bottom w:val="single" w:sz="4" w:space="0" w:color="auto"/>
            </w:tcBorders>
            <w:shd w:val="clear" w:color="auto" w:fill="auto"/>
          </w:tcPr>
          <w:p w:rsidR="00886881" w:rsidRPr="00C83507" w:rsidRDefault="000C6DFA"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886881" w:rsidRPr="00C83507">
              <w:rPr>
                <w:rFonts w:ascii="Arial" w:hAnsi="Arial" w:cs="Arial"/>
                <w:color w:val="000000"/>
                <w:sz w:val="20"/>
                <w:szCs w:val="20"/>
              </w:rPr>
              <w:t xml:space="preserve">Returns a zero-based array containing a subset of a string array based on specified filter criteria. </w:t>
            </w:r>
          </w:p>
          <w:p w:rsidR="00886881" w:rsidRPr="00C83507" w:rsidRDefault="00886881" w:rsidP="00250F8D">
            <w:pPr>
              <w:rPr>
                <w:rFonts w:ascii="Arial" w:hAnsi="Arial" w:cs="Arial"/>
                <w:color w:val="000000"/>
                <w:sz w:val="20"/>
                <w:szCs w:val="20"/>
              </w:rPr>
            </w:pPr>
          </w:p>
          <w:p w:rsidR="0065694A" w:rsidRPr="00C83507" w:rsidRDefault="00AB7104" w:rsidP="00250F8D">
            <w:pPr>
              <w:rPr>
                <w:rFonts w:ascii="Arial" w:hAnsi="Arial" w:cs="Arial"/>
                <w:color w:val="000000"/>
                <w:sz w:val="20"/>
                <w:szCs w:val="20"/>
              </w:rPr>
            </w:pPr>
            <w:r w:rsidRPr="00C83507">
              <w:rPr>
                <w:rFonts w:ascii="Arial" w:hAnsi="Arial" w:cs="Arial"/>
                <w:color w:val="000000"/>
                <w:sz w:val="20"/>
                <w:szCs w:val="20"/>
              </w:rPr>
              <w:t xml:space="preserve">To tell you the truth, we’ve never actually seen anyone use the Filter function; however, we can see where it </w:t>
            </w:r>
            <w:r w:rsidRPr="00C83507">
              <w:rPr>
                <w:rFonts w:ascii="Arial" w:hAnsi="Arial" w:cs="Arial"/>
                <w:i/>
                <w:color w:val="000000"/>
                <w:sz w:val="20"/>
                <w:szCs w:val="20"/>
              </w:rPr>
              <w:t>might</w:t>
            </w:r>
            <w:r w:rsidRPr="00C83507">
              <w:rPr>
                <w:rFonts w:ascii="Arial" w:hAnsi="Arial" w:cs="Arial"/>
                <w:color w:val="000000"/>
                <w:sz w:val="20"/>
                <w:szCs w:val="20"/>
              </w:rPr>
              <w:t xml:space="preserve"> be useful. Given an array, Filter enables you to do a wildcard search of items within that array. For example, suppose you have an array with the following items:</w:t>
            </w:r>
          </w:p>
          <w:p w:rsidR="00AB7104" w:rsidRPr="00C83507" w:rsidRDefault="00AB7104" w:rsidP="00250F8D">
            <w:pPr>
              <w:rPr>
                <w:rFonts w:ascii="Arial" w:hAnsi="Arial" w:cs="Arial"/>
                <w:color w:val="000000"/>
                <w:sz w:val="20"/>
                <w:szCs w:val="20"/>
              </w:rPr>
            </w:pPr>
          </w:p>
          <w:p w:rsidR="00AB7104" w:rsidRPr="00C83507" w:rsidRDefault="00AB7104" w:rsidP="00AB7104">
            <w:pPr>
              <w:numPr>
                <w:ilvl w:val="0"/>
                <w:numId w:val="3"/>
              </w:numPr>
              <w:rPr>
                <w:rFonts w:ascii="Arial" w:hAnsi="Arial" w:cs="Arial"/>
                <w:color w:val="000000"/>
                <w:sz w:val="20"/>
                <w:szCs w:val="20"/>
              </w:rPr>
            </w:pPr>
            <w:r w:rsidRPr="00C83507">
              <w:rPr>
                <w:rFonts w:ascii="Arial" w:hAnsi="Arial" w:cs="Arial"/>
                <w:color w:val="000000"/>
                <w:sz w:val="20"/>
                <w:szCs w:val="20"/>
              </w:rPr>
              <w:t>Monday</w:t>
            </w:r>
          </w:p>
          <w:p w:rsidR="00AB7104" w:rsidRPr="00C83507" w:rsidRDefault="00AB7104" w:rsidP="00AB7104">
            <w:pPr>
              <w:numPr>
                <w:ilvl w:val="0"/>
                <w:numId w:val="3"/>
              </w:numPr>
              <w:rPr>
                <w:rFonts w:ascii="Arial" w:hAnsi="Arial" w:cs="Arial"/>
                <w:color w:val="000000"/>
                <w:sz w:val="20"/>
                <w:szCs w:val="20"/>
              </w:rPr>
            </w:pPr>
            <w:r w:rsidRPr="00C83507">
              <w:rPr>
                <w:rFonts w:ascii="Arial" w:hAnsi="Arial" w:cs="Arial"/>
                <w:color w:val="000000"/>
                <w:sz w:val="20"/>
                <w:szCs w:val="20"/>
              </w:rPr>
              <w:t>Month</w:t>
            </w:r>
          </w:p>
          <w:p w:rsidR="00AB7104" w:rsidRPr="00C83507" w:rsidRDefault="00AB7104" w:rsidP="00AB7104">
            <w:pPr>
              <w:numPr>
                <w:ilvl w:val="0"/>
                <w:numId w:val="3"/>
              </w:numPr>
              <w:rPr>
                <w:rFonts w:ascii="Arial" w:hAnsi="Arial" w:cs="Arial"/>
                <w:color w:val="000000"/>
                <w:sz w:val="20"/>
                <w:szCs w:val="20"/>
              </w:rPr>
            </w:pPr>
            <w:r w:rsidRPr="00C83507">
              <w:rPr>
                <w:rFonts w:ascii="Arial" w:hAnsi="Arial" w:cs="Arial"/>
                <w:color w:val="000000"/>
                <w:sz w:val="20"/>
                <w:szCs w:val="20"/>
              </w:rPr>
              <w:t>Merry</w:t>
            </w:r>
          </w:p>
          <w:p w:rsidR="00AB7104" w:rsidRPr="00C83507" w:rsidRDefault="00AB7104" w:rsidP="00AB7104">
            <w:pPr>
              <w:numPr>
                <w:ilvl w:val="0"/>
                <w:numId w:val="3"/>
              </w:numPr>
              <w:rPr>
                <w:rFonts w:ascii="Arial" w:hAnsi="Arial" w:cs="Arial"/>
                <w:color w:val="000000"/>
                <w:sz w:val="20"/>
                <w:szCs w:val="20"/>
              </w:rPr>
            </w:pPr>
            <w:r w:rsidRPr="00C83507">
              <w:rPr>
                <w:rFonts w:ascii="Arial" w:hAnsi="Arial" w:cs="Arial"/>
                <w:color w:val="000000"/>
                <w:sz w:val="20"/>
                <w:szCs w:val="20"/>
              </w:rPr>
              <w:t>Mansion</w:t>
            </w:r>
          </w:p>
          <w:p w:rsidR="00AB7104" w:rsidRPr="00C83507" w:rsidRDefault="00AB7104" w:rsidP="00AB7104">
            <w:pPr>
              <w:numPr>
                <w:ilvl w:val="0"/>
                <w:numId w:val="3"/>
              </w:numPr>
              <w:rPr>
                <w:rFonts w:ascii="Arial" w:hAnsi="Arial" w:cs="Arial"/>
                <w:color w:val="000000"/>
                <w:sz w:val="20"/>
                <w:szCs w:val="20"/>
              </w:rPr>
            </w:pPr>
            <w:r w:rsidRPr="00C83507">
              <w:rPr>
                <w:rFonts w:ascii="Arial" w:hAnsi="Arial" w:cs="Arial"/>
                <w:color w:val="000000"/>
                <w:sz w:val="20"/>
                <w:szCs w:val="20"/>
              </w:rPr>
              <w:t>Modest</w:t>
            </w:r>
          </w:p>
          <w:p w:rsidR="00AB7104" w:rsidRPr="00C83507" w:rsidRDefault="00AB7104" w:rsidP="00250F8D">
            <w:pPr>
              <w:rPr>
                <w:rFonts w:ascii="Arial" w:hAnsi="Arial" w:cs="Arial"/>
                <w:color w:val="000000"/>
                <w:sz w:val="20"/>
                <w:szCs w:val="20"/>
              </w:rPr>
            </w:pPr>
          </w:p>
          <w:p w:rsidR="00AB7104" w:rsidRPr="00C83507" w:rsidRDefault="00AB7104" w:rsidP="00250F8D">
            <w:pPr>
              <w:rPr>
                <w:rFonts w:ascii="Arial" w:hAnsi="Arial" w:cs="Arial"/>
                <w:color w:val="000000"/>
                <w:sz w:val="20"/>
                <w:szCs w:val="20"/>
              </w:rPr>
            </w:pPr>
            <w:r w:rsidRPr="00C83507">
              <w:rPr>
                <w:rFonts w:ascii="Arial" w:hAnsi="Arial" w:cs="Arial"/>
                <w:color w:val="000000"/>
                <w:sz w:val="20"/>
                <w:szCs w:val="20"/>
              </w:rPr>
              <w:t xml:space="preserve">Using the Filter function and the wildcard value </w:t>
            </w:r>
            <w:r w:rsidR="00ED17BE" w:rsidRPr="00C83507">
              <w:rPr>
                <w:rFonts w:ascii="Arial" w:hAnsi="Arial" w:cs="Arial"/>
                <w:i/>
                <w:color w:val="000000"/>
                <w:sz w:val="20"/>
                <w:szCs w:val="20"/>
              </w:rPr>
              <w:t>m</w:t>
            </w:r>
            <w:r w:rsidRPr="00C83507">
              <w:rPr>
                <w:rFonts w:ascii="Arial" w:hAnsi="Arial" w:cs="Arial"/>
                <w:i/>
                <w:color w:val="000000"/>
                <w:sz w:val="20"/>
                <w:szCs w:val="20"/>
              </w:rPr>
              <w:t>on*</w:t>
            </w:r>
            <w:r w:rsidRPr="00C83507">
              <w:rPr>
                <w:rFonts w:ascii="Arial" w:hAnsi="Arial" w:cs="Arial"/>
                <w:color w:val="000000"/>
                <w:sz w:val="20"/>
                <w:szCs w:val="20"/>
              </w:rPr>
              <w:t xml:space="preserve"> would return a sub-array containing all the values th</w:t>
            </w:r>
            <w:r w:rsidR="008B3422">
              <w:rPr>
                <w:rFonts w:ascii="Arial" w:hAnsi="Arial" w:cs="Arial"/>
                <w:color w:val="000000"/>
                <w:sz w:val="20"/>
                <w:szCs w:val="20"/>
              </w:rPr>
              <w:t>at</w:t>
            </w:r>
            <w:r w:rsidRPr="00C83507">
              <w:rPr>
                <w:rFonts w:ascii="Arial" w:hAnsi="Arial" w:cs="Arial"/>
                <w:color w:val="000000"/>
                <w:sz w:val="20"/>
                <w:szCs w:val="20"/>
              </w:rPr>
              <w:t xml:space="preserve"> start with the letters m-o-n:</w:t>
            </w:r>
          </w:p>
          <w:p w:rsidR="00AB7104" w:rsidRPr="00C83507" w:rsidRDefault="00AB7104" w:rsidP="00250F8D">
            <w:pPr>
              <w:rPr>
                <w:rFonts w:ascii="Arial" w:hAnsi="Arial" w:cs="Arial"/>
                <w:color w:val="000000"/>
                <w:sz w:val="20"/>
                <w:szCs w:val="20"/>
              </w:rPr>
            </w:pPr>
          </w:p>
          <w:p w:rsidR="00AB7104" w:rsidRPr="00C83507" w:rsidRDefault="00AB7104" w:rsidP="00AB7104">
            <w:pPr>
              <w:numPr>
                <w:ilvl w:val="0"/>
                <w:numId w:val="3"/>
              </w:numPr>
              <w:rPr>
                <w:rFonts w:ascii="Arial" w:hAnsi="Arial" w:cs="Arial"/>
                <w:color w:val="000000"/>
                <w:sz w:val="20"/>
                <w:szCs w:val="20"/>
              </w:rPr>
            </w:pPr>
            <w:r w:rsidRPr="00C83507">
              <w:rPr>
                <w:rFonts w:ascii="Arial" w:hAnsi="Arial" w:cs="Arial"/>
                <w:color w:val="000000"/>
                <w:sz w:val="20"/>
                <w:szCs w:val="20"/>
              </w:rPr>
              <w:t>Monday</w:t>
            </w:r>
          </w:p>
          <w:p w:rsidR="00AB7104" w:rsidRPr="00C83507" w:rsidRDefault="00AB7104" w:rsidP="00AB7104">
            <w:pPr>
              <w:numPr>
                <w:ilvl w:val="0"/>
                <w:numId w:val="3"/>
              </w:numPr>
              <w:rPr>
                <w:rFonts w:ascii="Arial" w:hAnsi="Arial" w:cs="Arial"/>
                <w:color w:val="000000"/>
                <w:sz w:val="20"/>
                <w:szCs w:val="20"/>
              </w:rPr>
            </w:pPr>
            <w:r w:rsidRPr="00C83507">
              <w:rPr>
                <w:rFonts w:ascii="Arial" w:hAnsi="Arial" w:cs="Arial"/>
                <w:color w:val="000000"/>
                <w:sz w:val="20"/>
                <w:szCs w:val="20"/>
              </w:rPr>
              <w:t>Month</w:t>
            </w:r>
          </w:p>
          <w:p w:rsidR="00AB7104" w:rsidRPr="00C83507" w:rsidRDefault="00AB7104" w:rsidP="00250F8D">
            <w:pPr>
              <w:rPr>
                <w:rFonts w:ascii="Arial" w:hAnsi="Arial" w:cs="Arial"/>
                <w:color w:val="000000"/>
                <w:sz w:val="20"/>
                <w:szCs w:val="20"/>
              </w:rPr>
            </w:pPr>
          </w:p>
          <w:p w:rsidR="00AB7104" w:rsidRPr="00C83507" w:rsidRDefault="00AB7104" w:rsidP="00250F8D">
            <w:pPr>
              <w:rPr>
                <w:rFonts w:ascii="Arial" w:hAnsi="Arial" w:cs="Arial"/>
                <w:color w:val="000000"/>
                <w:sz w:val="20"/>
                <w:szCs w:val="20"/>
              </w:rPr>
            </w:pPr>
            <w:r w:rsidRPr="00C83507">
              <w:rPr>
                <w:rFonts w:ascii="Arial" w:hAnsi="Arial" w:cs="Arial"/>
                <w:color w:val="000000"/>
                <w:sz w:val="20"/>
                <w:szCs w:val="20"/>
              </w:rPr>
              <w:t xml:space="preserve">In Windows PowerShell you </w:t>
            </w:r>
            <w:r w:rsidR="00ED17BE" w:rsidRPr="00C83507">
              <w:rPr>
                <w:rFonts w:ascii="Arial" w:hAnsi="Arial" w:cs="Arial"/>
                <w:color w:val="000000"/>
                <w:sz w:val="20"/>
                <w:szCs w:val="20"/>
              </w:rPr>
              <w:t xml:space="preserve">create a similar substring by using the </w:t>
            </w:r>
            <w:r w:rsidR="00ED17BE" w:rsidRPr="00C83507">
              <w:rPr>
                <w:rFonts w:ascii="Arial" w:hAnsi="Arial" w:cs="Arial"/>
                <w:b/>
                <w:color w:val="000000"/>
                <w:sz w:val="20"/>
                <w:szCs w:val="20"/>
              </w:rPr>
              <w:t>Where-Object</w:t>
            </w:r>
            <w:r w:rsidR="00ED17BE" w:rsidRPr="00C83507">
              <w:rPr>
                <w:rFonts w:ascii="Arial" w:hAnsi="Arial" w:cs="Arial"/>
                <w:color w:val="000000"/>
                <w:sz w:val="20"/>
                <w:szCs w:val="20"/>
              </w:rPr>
              <w:t xml:space="preserve"> Cmdlet and weeding out only those values that start with </w:t>
            </w:r>
            <w:r w:rsidR="00ED17BE" w:rsidRPr="00C83507">
              <w:rPr>
                <w:rFonts w:ascii="Arial" w:hAnsi="Arial" w:cs="Arial"/>
                <w:i/>
                <w:color w:val="000000"/>
                <w:sz w:val="20"/>
                <w:szCs w:val="20"/>
              </w:rPr>
              <w:t>mon</w:t>
            </w:r>
            <w:r w:rsidR="00ED17BE" w:rsidRPr="00C83507">
              <w:rPr>
                <w:rFonts w:ascii="Arial" w:hAnsi="Arial" w:cs="Arial"/>
                <w:color w:val="000000"/>
                <w:sz w:val="20"/>
                <w:szCs w:val="20"/>
              </w:rPr>
              <w:t xml:space="preserve"> (note that you use the </w:t>
            </w:r>
            <w:r w:rsidR="00ED17BE" w:rsidRPr="00C83507">
              <w:rPr>
                <w:rFonts w:ascii="Arial" w:hAnsi="Arial" w:cs="Arial"/>
                <w:b/>
                <w:color w:val="000000"/>
                <w:sz w:val="20"/>
                <w:szCs w:val="20"/>
              </w:rPr>
              <w:t>–like</w:t>
            </w:r>
            <w:r w:rsidR="00ED17BE" w:rsidRPr="00C83507">
              <w:rPr>
                <w:rFonts w:ascii="Arial" w:hAnsi="Arial" w:cs="Arial"/>
                <w:color w:val="000000"/>
                <w:sz w:val="20"/>
                <w:szCs w:val="20"/>
              </w:rPr>
              <w:t xml:space="preserve"> operator to do a wildcard search like that). The first of the following two commands create</w:t>
            </w:r>
            <w:r w:rsidR="0076302F" w:rsidRPr="00C83507">
              <w:rPr>
                <w:rFonts w:ascii="Arial" w:hAnsi="Arial" w:cs="Arial"/>
                <w:color w:val="000000"/>
                <w:sz w:val="20"/>
                <w:szCs w:val="20"/>
              </w:rPr>
              <w:t>s</w:t>
            </w:r>
            <w:r w:rsidR="00ED17BE" w:rsidRPr="00C83507">
              <w:rPr>
                <w:rFonts w:ascii="Arial" w:hAnsi="Arial" w:cs="Arial"/>
                <w:color w:val="000000"/>
                <w:sz w:val="20"/>
                <w:szCs w:val="20"/>
              </w:rPr>
              <w:t xml:space="preserve"> an array named $</w:t>
            </w:r>
            <w:proofErr w:type="gramStart"/>
            <w:r w:rsidR="00ED17BE" w:rsidRPr="00C83507">
              <w:rPr>
                <w:rFonts w:ascii="Arial" w:hAnsi="Arial" w:cs="Arial"/>
                <w:color w:val="000000"/>
                <w:sz w:val="20"/>
                <w:szCs w:val="20"/>
              </w:rPr>
              <w:t>a and</w:t>
            </w:r>
            <w:proofErr w:type="gramEnd"/>
            <w:r w:rsidR="00ED17BE" w:rsidRPr="00C83507">
              <w:rPr>
                <w:rFonts w:ascii="Arial" w:hAnsi="Arial" w:cs="Arial"/>
                <w:color w:val="000000"/>
                <w:sz w:val="20"/>
                <w:szCs w:val="20"/>
              </w:rPr>
              <w:t xml:space="preserve"> assign</w:t>
            </w:r>
            <w:r w:rsidR="0076302F" w:rsidRPr="00C83507">
              <w:rPr>
                <w:rFonts w:ascii="Arial" w:hAnsi="Arial" w:cs="Arial"/>
                <w:color w:val="000000"/>
                <w:sz w:val="20"/>
                <w:szCs w:val="20"/>
              </w:rPr>
              <w:t>s</w:t>
            </w:r>
            <w:r w:rsidR="00ED17BE" w:rsidRPr="00C83507">
              <w:rPr>
                <w:rFonts w:ascii="Arial" w:hAnsi="Arial" w:cs="Arial"/>
                <w:color w:val="000000"/>
                <w:sz w:val="20"/>
                <w:szCs w:val="20"/>
              </w:rPr>
              <w:t xml:space="preserve"> five string values to that array. The second command takes $a and pipes the values to Where-Object, which selects all the values that start with </w:t>
            </w:r>
            <w:r w:rsidR="00ED17BE" w:rsidRPr="00C83507">
              <w:rPr>
                <w:rFonts w:ascii="Arial" w:hAnsi="Arial" w:cs="Arial"/>
                <w:i/>
                <w:color w:val="000000"/>
                <w:sz w:val="20"/>
                <w:szCs w:val="20"/>
              </w:rPr>
              <w:t>mon</w:t>
            </w:r>
            <w:r w:rsidR="00ED17BE" w:rsidRPr="00C83507">
              <w:rPr>
                <w:rFonts w:ascii="Arial" w:hAnsi="Arial" w:cs="Arial"/>
                <w:color w:val="000000"/>
                <w:sz w:val="20"/>
                <w:szCs w:val="20"/>
              </w:rPr>
              <w:t xml:space="preserve"> and assigns them to the variable $b:</w:t>
            </w:r>
          </w:p>
          <w:p w:rsidR="00AB7104" w:rsidRPr="00C83507" w:rsidRDefault="00AB7104" w:rsidP="00250F8D">
            <w:pPr>
              <w:rPr>
                <w:rFonts w:ascii="Arial" w:hAnsi="Arial" w:cs="Arial"/>
                <w:color w:val="000000"/>
                <w:sz w:val="20"/>
                <w:szCs w:val="20"/>
              </w:rPr>
            </w:pPr>
          </w:p>
          <w:p w:rsidR="00ED17BE" w:rsidRPr="00C83507" w:rsidRDefault="00ED17BE" w:rsidP="00250F8D">
            <w:pPr>
              <w:rPr>
                <w:rFonts w:ascii="Courier New" w:hAnsi="Courier New" w:cs="Courier New"/>
                <w:color w:val="000000"/>
                <w:sz w:val="20"/>
                <w:szCs w:val="20"/>
              </w:rPr>
            </w:pPr>
            <w:r w:rsidRPr="00C83507">
              <w:rPr>
                <w:rFonts w:ascii="Courier New" w:hAnsi="Courier New" w:cs="Courier New"/>
                <w:color w:val="000000"/>
                <w:sz w:val="20"/>
                <w:szCs w:val="20"/>
              </w:rPr>
              <w:t>$a = "Monday","Month","Merry","Mansion","Modest"</w:t>
            </w:r>
          </w:p>
          <w:p w:rsidR="00250F8D" w:rsidRPr="00C83507" w:rsidRDefault="00C4428B" w:rsidP="00250F8D">
            <w:pPr>
              <w:rPr>
                <w:rFonts w:ascii="Courier New" w:hAnsi="Courier New" w:cs="Courier New"/>
                <w:color w:val="000000"/>
                <w:sz w:val="20"/>
                <w:szCs w:val="20"/>
              </w:rPr>
            </w:pPr>
            <w:r w:rsidRPr="00C83507">
              <w:rPr>
                <w:rFonts w:ascii="Courier New" w:hAnsi="Courier New" w:cs="Courier New"/>
                <w:color w:val="000000"/>
                <w:sz w:val="20"/>
                <w:szCs w:val="20"/>
              </w:rPr>
              <w:t>$b = ($a | where-object {$_ -like "Mo</w:t>
            </w:r>
            <w:r w:rsidR="00AB7104" w:rsidRPr="00C83507">
              <w:rPr>
                <w:rFonts w:ascii="Courier New" w:hAnsi="Courier New" w:cs="Courier New"/>
                <w:color w:val="000000"/>
                <w:sz w:val="20"/>
                <w:szCs w:val="20"/>
              </w:rPr>
              <w:t>n</w:t>
            </w:r>
            <w:r w:rsidRPr="00C83507">
              <w:rPr>
                <w:rFonts w:ascii="Courier New" w:hAnsi="Courier New" w:cs="Courier New"/>
                <w:color w:val="000000"/>
                <w:sz w:val="20"/>
                <w:szCs w:val="20"/>
              </w:rPr>
              <w:t>*"})</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w:t>
            </w:r>
            <w:r w:rsidR="00ED17BE" w:rsidRPr="00C83507">
              <w:rPr>
                <w:rFonts w:ascii="Arial" w:hAnsi="Arial" w:cs="Arial"/>
                <w:color w:val="000000"/>
                <w:sz w:val="20"/>
                <w:szCs w:val="20"/>
              </w:rPr>
              <w:t>b</w:t>
            </w:r>
            <w:r w:rsidRPr="00C83507">
              <w:rPr>
                <w:rFonts w:ascii="Arial" w:hAnsi="Arial" w:cs="Arial"/>
                <w:color w:val="000000"/>
                <w:sz w:val="20"/>
                <w:szCs w:val="20"/>
              </w:rPr>
              <w:t xml:space="preserve"> you should get the following:</w:t>
            </w:r>
          </w:p>
          <w:p w:rsidR="00FD7D55" w:rsidRPr="00C83507" w:rsidRDefault="00FD7D55" w:rsidP="00FD7D55">
            <w:pPr>
              <w:rPr>
                <w:rFonts w:ascii="Arial" w:hAnsi="Arial" w:cs="Arial"/>
                <w:color w:val="000000"/>
                <w:sz w:val="20"/>
                <w:szCs w:val="20"/>
              </w:rPr>
            </w:pPr>
          </w:p>
          <w:p w:rsidR="00ED17BE" w:rsidRPr="00C83507" w:rsidRDefault="00ED17BE" w:rsidP="00ED17BE">
            <w:pPr>
              <w:rPr>
                <w:rFonts w:ascii="Courier New" w:hAnsi="Courier New" w:cs="Courier New"/>
                <w:color w:val="000000"/>
                <w:sz w:val="20"/>
                <w:szCs w:val="20"/>
              </w:rPr>
            </w:pPr>
            <w:r w:rsidRPr="00C83507">
              <w:rPr>
                <w:rFonts w:ascii="Courier New" w:hAnsi="Courier New" w:cs="Courier New"/>
                <w:color w:val="000000"/>
                <w:sz w:val="20"/>
                <w:szCs w:val="20"/>
              </w:rPr>
              <w:t>Monday</w:t>
            </w:r>
          </w:p>
          <w:p w:rsidR="00ED17BE" w:rsidRPr="00C83507" w:rsidRDefault="00ED17BE" w:rsidP="00ED17BE">
            <w:pPr>
              <w:rPr>
                <w:rFonts w:ascii="Arial" w:hAnsi="Arial" w:cs="Arial"/>
                <w:color w:val="000000"/>
                <w:sz w:val="20"/>
                <w:szCs w:val="20"/>
              </w:rPr>
            </w:pPr>
            <w:r w:rsidRPr="00C83507">
              <w:rPr>
                <w:rFonts w:ascii="Courier New" w:hAnsi="Courier New" w:cs="Courier New"/>
                <w:color w:val="000000"/>
                <w:sz w:val="20"/>
                <w:szCs w:val="20"/>
              </w:rPr>
              <w:t>Month</w:t>
            </w:r>
          </w:p>
          <w:p w:rsidR="00C4428B" w:rsidRPr="00C83507" w:rsidRDefault="00C4428B" w:rsidP="00250F8D">
            <w:pPr>
              <w:rPr>
                <w:rFonts w:ascii="Arial" w:hAnsi="Arial" w:cs="Arial"/>
                <w:color w:val="000000"/>
                <w:sz w:val="20"/>
                <w:szCs w:val="20"/>
              </w:rPr>
            </w:pPr>
          </w:p>
        </w:tc>
      </w:tr>
      <w:tr w:rsidR="00250F8D" w:rsidRPr="00C83507" w:rsidTr="00ED17BE">
        <w:tc>
          <w:tcPr>
            <w:tcW w:w="2538" w:type="dxa"/>
            <w:tcBorders>
              <w:bottom w:val="single" w:sz="4" w:space="0" w:color="auto"/>
            </w:tcBorders>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FormatCurrency</w:t>
            </w:r>
          </w:p>
        </w:tc>
        <w:tc>
          <w:tcPr>
            <w:tcW w:w="6318" w:type="dxa"/>
            <w:tcBorders>
              <w:bottom w:val="single" w:sz="4" w:space="0" w:color="auto"/>
            </w:tcBorders>
            <w:shd w:val="clear" w:color="auto" w:fill="auto"/>
          </w:tcPr>
          <w:p w:rsidR="00886881" w:rsidRPr="00C83507" w:rsidRDefault="000C6DFA" w:rsidP="00886881">
            <w:pPr>
              <w:rPr>
                <w:rFonts w:ascii="Arial" w:hAnsi="Arial" w:cs="Arial"/>
                <w:color w:val="000000"/>
                <w:sz w:val="20"/>
                <w:szCs w:val="20"/>
              </w:rPr>
            </w:pPr>
            <w:r w:rsidRPr="00C83507">
              <w:rPr>
                <w:rFonts w:ascii="Arial" w:hAnsi="Arial" w:cs="Arial"/>
                <w:b/>
                <w:color w:val="000000"/>
                <w:sz w:val="20"/>
                <w:szCs w:val="20"/>
              </w:rPr>
              <w:t xml:space="preserve">Definition: </w:t>
            </w:r>
            <w:r w:rsidR="00886881" w:rsidRPr="00C83507">
              <w:rPr>
                <w:rFonts w:ascii="Arial" w:hAnsi="Arial" w:cs="Arial"/>
                <w:color w:val="000000"/>
                <w:sz w:val="20"/>
                <w:szCs w:val="20"/>
              </w:rPr>
              <w:t xml:space="preserve">Returns an expression formatted as a currency value using the currency symbol defined in the system </w:t>
            </w:r>
            <w:r w:rsidR="008B3422">
              <w:rPr>
                <w:rFonts w:ascii="Arial" w:hAnsi="Arial" w:cs="Arial"/>
                <w:color w:val="000000"/>
                <w:sz w:val="20"/>
                <w:szCs w:val="20"/>
              </w:rPr>
              <w:t>C</w:t>
            </w:r>
            <w:r w:rsidR="00886881" w:rsidRPr="00C83507">
              <w:rPr>
                <w:rFonts w:ascii="Arial" w:hAnsi="Arial" w:cs="Arial"/>
                <w:color w:val="000000"/>
                <w:sz w:val="20"/>
                <w:szCs w:val="20"/>
              </w:rPr>
              <w:t xml:space="preserve">ontrol </w:t>
            </w:r>
            <w:r w:rsidR="008B3422">
              <w:rPr>
                <w:rFonts w:ascii="Arial" w:hAnsi="Arial" w:cs="Arial"/>
                <w:color w:val="000000"/>
                <w:sz w:val="20"/>
                <w:szCs w:val="20"/>
              </w:rPr>
              <w:t>P</w:t>
            </w:r>
            <w:r w:rsidR="00886881" w:rsidRPr="00C83507">
              <w:rPr>
                <w:rFonts w:ascii="Arial" w:hAnsi="Arial" w:cs="Arial"/>
                <w:color w:val="000000"/>
                <w:sz w:val="20"/>
                <w:szCs w:val="20"/>
              </w:rPr>
              <w:t xml:space="preserve">anel. </w:t>
            </w:r>
          </w:p>
          <w:p w:rsidR="00886881" w:rsidRPr="00C83507" w:rsidRDefault="00886881" w:rsidP="00250F8D">
            <w:pPr>
              <w:rPr>
                <w:rFonts w:ascii="Arial" w:hAnsi="Arial" w:cs="Arial"/>
                <w:color w:val="000000"/>
                <w:sz w:val="20"/>
                <w:szCs w:val="20"/>
              </w:rPr>
            </w:pPr>
          </w:p>
          <w:p w:rsidR="00474BFE" w:rsidRPr="00C83507" w:rsidRDefault="005B44F7" w:rsidP="00250F8D">
            <w:pPr>
              <w:rPr>
                <w:rFonts w:ascii="Arial" w:hAnsi="Arial" w:cs="Arial"/>
                <w:color w:val="000000"/>
                <w:sz w:val="20"/>
                <w:szCs w:val="20"/>
              </w:rPr>
            </w:pPr>
            <w:r w:rsidRPr="00C83507">
              <w:rPr>
                <w:rFonts w:ascii="Arial" w:hAnsi="Arial" w:cs="Arial"/>
                <w:color w:val="000000"/>
                <w:sz w:val="20"/>
                <w:szCs w:val="20"/>
              </w:rPr>
              <w:t xml:space="preserve">To format a Windows PowerShell value as currency you </w:t>
            </w:r>
            <w:r w:rsidR="00A841A7" w:rsidRPr="00C83507">
              <w:rPr>
                <w:rFonts w:ascii="Arial" w:hAnsi="Arial" w:cs="Arial"/>
                <w:color w:val="000000"/>
                <w:sz w:val="20"/>
                <w:szCs w:val="20"/>
              </w:rPr>
              <w:t>simply</w:t>
            </w:r>
            <w:r w:rsidRPr="00C83507">
              <w:rPr>
                <w:rFonts w:ascii="Arial" w:hAnsi="Arial" w:cs="Arial"/>
                <w:color w:val="000000"/>
                <w:sz w:val="20"/>
                <w:szCs w:val="20"/>
              </w:rPr>
              <w:t xml:space="preserve"> use the .NET Framework formatting commands. The following two commands assign the value 1000 to the variable $a, then use the currency formatting string </w:t>
            </w:r>
            <w:r w:rsidRPr="00C83507">
              <w:rPr>
                <w:rFonts w:ascii="Arial" w:hAnsi="Arial" w:cs="Arial"/>
                <w:b/>
                <w:color w:val="000000"/>
                <w:sz w:val="20"/>
                <w:szCs w:val="20"/>
              </w:rPr>
              <w:t>“{0:C}”</w:t>
            </w:r>
            <w:r w:rsidRPr="00C83507">
              <w:rPr>
                <w:rFonts w:ascii="Arial" w:hAnsi="Arial" w:cs="Arial"/>
                <w:color w:val="000000"/>
                <w:sz w:val="20"/>
                <w:szCs w:val="20"/>
              </w:rPr>
              <w:t xml:space="preserve"> to format the value as currency (note that the value to be formatted is </w:t>
            </w:r>
            <w:r w:rsidR="00A841A7" w:rsidRPr="00C83507">
              <w:rPr>
                <w:rFonts w:ascii="Arial" w:hAnsi="Arial" w:cs="Arial"/>
                <w:color w:val="000000"/>
                <w:sz w:val="20"/>
                <w:szCs w:val="20"/>
              </w:rPr>
              <w:t>included</w:t>
            </w:r>
            <w:r w:rsidRPr="00C83507">
              <w:rPr>
                <w:rFonts w:ascii="Arial" w:hAnsi="Arial" w:cs="Arial"/>
                <w:color w:val="000000"/>
                <w:sz w:val="20"/>
                <w:szCs w:val="20"/>
              </w:rPr>
              <w:t xml:space="preserve"> as part of the </w:t>
            </w:r>
            <w:r w:rsidRPr="00C83507">
              <w:rPr>
                <w:rFonts w:ascii="Arial" w:hAnsi="Arial" w:cs="Arial"/>
                <w:b/>
                <w:color w:val="000000"/>
                <w:sz w:val="20"/>
                <w:szCs w:val="20"/>
              </w:rPr>
              <w:t>–f</w:t>
            </w:r>
            <w:r w:rsidRPr="00C83507">
              <w:rPr>
                <w:rFonts w:ascii="Arial" w:hAnsi="Arial" w:cs="Arial"/>
                <w:color w:val="000000"/>
                <w:sz w:val="20"/>
                <w:szCs w:val="20"/>
              </w:rPr>
              <w:t xml:space="preserve"> parameter):</w:t>
            </w:r>
          </w:p>
          <w:p w:rsidR="005B44F7" w:rsidRPr="00C83507" w:rsidRDefault="005B44F7" w:rsidP="00250F8D">
            <w:pPr>
              <w:rPr>
                <w:rFonts w:ascii="Arial" w:hAnsi="Arial" w:cs="Arial"/>
                <w:color w:val="000000"/>
                <w:sz w:val="20"/>
                <w:szCs w:val="20"/>
              </w:rPr>
            </w:pPr>
          </w:p>
          <w:p w:rsidR="00474BFE" w:rsidRPr="00C83507" w:rsidRDefault="005B44F7" w:rsidP="00250F8D">
            <w:pPr>
              <w:rPr>
                <w:rFonts w:ascii="Arial" w:hAnsi="Arial" w:cs="Arial"/>
                <w:color w:val="000000"/>
                <w:sz w:val="20"/>
                <w:szCs w:val="20"/>
              </w:rPr>
            </w:pPr>
            <w:r w:rsidRPr="00C83507">
              <w:rPr>
                <w:rFonts w:ascii="Courier New" w:hAnsi="Courier New" w:cs="Courier New"/>
                <w:color w:val="000000"/>
                <w:sz w:val="20"/>
                <w:szCs w:val="20"/>
              </w:rPr>
              <w:t>$a = 1000</w:t>
            </w:r>
          </w:p>
          <w:p w:rsidR="00250F8D" w:rsidRPr="00C83507" w:rsidRDefault="00A2043B"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"{0:C}" -f </w:t>
            </w:r>
            <w:r w:rsidR="005B44F7" w:rsidRPr="00C83507">
              <w:rPr>
                <w:rFonts w:ascii="Courier New" w:hAnsi="Courier New" w:cs="Courier New"/>
                <w:color w:val="000000"/>
                <w:sz w:val="20"/>
                <w:szCs w:val="20"/>
              </w:rPr>
              <w:t>$a</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FD7D55" w:rsidRPr="00C83507" w:rsidRDefault="00FD7D55" w:rsidP="00FD7D55">
            <w:pPr>
              <w:rPr>
                <w:rFonts w:ascii="Arial" w:hAnsi="Arial" w:cs="Arial"/>
                <w:color w:val="000000"/>
                <w:sz w:val="20"/>
                <w:szCs w:val="20"/>
              </w:rPr>
            </w:pPr>
          </w:p>
          <w:p w:rsidR="005B44F7" w:rsidRPr="00C83507" w:rsidRDefault="005B44F7" w:rsidP="00FD7D55">
            <w:pPr>
              <w:rPr>
                <w:rFonts w:ascii="Courier New" w:hAnsi="Courier New" w:cs="Courier New"/>
                <w:color w:val="000000"/>
                <w:sz w:val="20"/>
                <w:szCs w:val="20"/>
              </w:rPr>
            </w:pPr>
            <w:r w:rsidRPr="00C83507">
              <w:rPr>
                <w:rFonts w:ascii="Courier New" w:hAnsi="Courier New" w:cs="Courier New"/>
                <w:color w:val="000000"/>
                <w:sz w:val="20"/>
                <w:szCs w:val="20"/>
              </w:rPr>
              <w:t>$1,000.00</w:t>
            </w:r>
          </w:p>
          <w:p w:rsidR="004013CA" w:rsidRPr="00C83507" w:rsidRDefault="004013CA" w:rsidP="00250F8D">
            <w:pPr>
              <w:rPr>
                <w:rFonts w:ascii="Arial" w:hAnsi="Arial" w:cs="Arial"/>
                <w:color w:val="000000"/>
                <w:sz w:val="20"/>
                <w:szCs w:val="20"/>
              </w:rPr>
            </w:pPr>
          </w:p>
        </w:tc>
      </w:tr>
      <w:tr w:rsidR="00250F8D" w:rsidRPr="00C83507" w:rsidTr="008E4748">
        <w:tc>
          <w:tcPr>
            <w:tcW w:w="2538" w:type="dxa"/>
            <w:tcBorders>
              <w:bottom w:val="single" w:sz="4" w:space="0" w:color="auto"/>
            </w:tcBorders>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FormatDateTime</w:t>
            </w:r>
          </w:p>
        </w:tc>
        <w:tc>
          <w:tcPr>
            <w:tcW w:w="6318" w:type="dxa"/>
            <w:tcBorders>
              <w:bottom w:val="single" w:sz="4" w:space="0" w:color="auto"/>
            </w:tcBorders>
            <w:shd w:val="clear" w:color="auto" w:fill="auto"/>
          </w:tcPr>
          <w:p w:rsidR="00886881" w:rsidRPr="00C83507" w:rsidRDefault="000C6DFA"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886881" w:rsidRPr="00C83507">
              <w:rPr>
                <w:rFonts w:ascii="Arial" w:hAnsi="Arial" w:cs="Arial"/>
                <w:color w:val="000000"/>
                <w:sz w:val="20"/>
                <w:szCs w:val="20"/>
              </w:rPr>
              <w:t xml:space="preserve">Returns an expression formatted as a date or time. </w:t>
            </w:r>
          </w:p>
          <w:p w:rsidR="00886881" w:rsidRPr="00C83507" w:rsidRDefault="00886881" w:rsidP="00250F8D">
            <w:pPr>
              <w:rPr>
                <w:rFonts w:ascii="Arial" w:hAnsi="Arial" w:cs="Arial"/>
                <w:color w:val="000000"/>
                <w:sz w:val="20"/>
                <w:szCs w:val="20"/>
              </w:rPr>
            </w:pPr>
          </w:p>
          <w:p w:rsidR="0067342C" w:rsidRPr="00C83507" w:rsidRDefault="00A841A7" w:rsidP="00250F8D">
            <w:pPr>
              <w:rPr>
                <w:rFonts w:ascii="Arial" w:hAnsi="Arial" w:cs="Arial"/>
                <w:color w:val="000000"/>
                <w:sz w:val="20"/>
                <w:szCs w:val="20"/>
              </w:rPr>
            </w:pPr>
            <w:r w:rsidRPr="00C83507">
              <w:rPr>
                <w:rFonts w:ascii="Arial" w:hAnsi="Arial" w:cs="Arial"/>
                <w:color w:val="000000"/>
                <w:sz w:val="20"/>
                <w:szCs w:val="20"/>
              </w:rPr>
              <w:t>The .NET Framework enable</w:t>
            </w:r>
            <w:r w:rsidR="004B37C3" w:rsidRPr="00C83507">
              <w:rPr>
                <w:rFonts w:ascii="Arial" w:hAnsi="Arial" w:cs="Arial"/>
                <w:color w:val="000000"/>
                <w:sz w:val="20"/>
                <w:szCs w:val="20"/>
              </w:rPr>
              <w:t>s</w:t>
            </w:r>
            <w:r w:rsidR="00ED17BE" w:rsidRPr="00C83507">
              <w:rPr>
                <w:rFonts w:ascii="Arial" w:hAnsi="Arial" w:cs="Arial"/>
                <w:color w:val="000000"/>
                <w:sz w:val="20"/>
                <w:szCs w:val="20"/>
              </w:rPr>
              <w:t xml:space="preserve"> you to create a vast array of custom date formats</w:t>
            </w:r>
            <w:r w:rsidRPr="00C83507">
              <w:rPr>
                <w:rFonts w:ascii="Arial" w:hAnsi="Arial" w:cs="Arial"/>
                <w:color w:val="000000"/>
                <w:sz w:val="20"/>
                <w:szCs w:val="20"/>
              </w:rPr>
              <w:t>, far too many to cover in this introductory guide. Fortunately,</w:t>
            </w:r>
            <w:r w:rsidR="00ED17BE" w:rsidRPr="00C83507">
              <w:rPr>
                <w:rFonts w:ascii="Arial" w:hAnsi="Arial" w:cs="Arial"/>
                <w:color w:val="000000"/>
                <w:sz w:val="20"/>
                <w:szCs w:val="20"/>
              </w:rPr>
              <w:t xml:space="preserve"> you can create the four basic date-time formats without having to use any fancy (and sometimes confusing) custom formatting strings. Instead, just </w:t>
            </w:r>
            <w:r w:rsidRPr="00C83507">
              <w:rPr>
                <w:rFonts w:ascii="Arial" w:hAnsi="Arial" w:cs="Arial"/>
                <w:color w:val="000000"/>
                <w:sz w:val="20"/>
                <w:szCs w:val="20"/>
              </w:rPr>
              <w:t>employ</w:t>
            </w:r>
            <w:r w:rsidR="00ED17BE" w:rsidRPr="00C83507">
              <w:rPr>
                <w:rFonts w:ascii="Arial" w:hAnsi="Arial" w:cs="Arial"/>
                <w:color w:val="000000"/>
                <w:sz w:val="20"/>
                <w:szCs w:val="20"/>
              </w:rPr>
              <w:t xml:space="preserve"> the four methods shown below:</w:t>
            </w:r>
          </w:p>
          <w:p w:rsidR="0067342C" w:rsidRPr="00C83507" w:rsidRDefault="0067342C" w:rsidP="00250F8D">
            <w:pPr>
              <w:rPr>
                <w:rFonts w:ascii="Arial" w:hAnsi="Arial" w:cs="Arial"/>
                <w:color w:val="000000"/>
                <w:sz w:val="20"/>
                <w:szCs w:val="20"/>
              </w:rPr>
            </w:pPr>
          </w:p>
          <w:p w:rsidR="00250F8D" w:rsidRPr="00C83507" w:rsidRDefault="00ED17BE" w:rsidP="00250F8D">
            <w:pPr>
              <w:rPr>
                <w:rFonts w:ascii="Courier New" w:hAnsi="Courier New" w:cs="Courier New"/>
                <w:color w:val="000000"/>
                <w:sz w:val="20"/>
                <w:szCs w:val="20"/>
              </w:rPr>
            </w:pPr>
            <w:r w:rsidRPr="00C83507">
              <w:rPr>
                <w:rFonts w:ascii="Courier New" w:hAnsi="Courier New" w:cs="Courier New"/>
                <w:color w:val="000000"/>
                <w:sz w:val="20"/>
                <w:szCs w:val="20"/>
              </w:rPr>
              <w:t>$a =</w:t>
            </w:r>
            <w:r w:rsidR="00BD4984">
              <w:rPr>
                <w:rFonts w:ascii="Courier New" w:hAnsi="Courier New" w:cs="Courier New"/>
                <w:color w:val="000000"/>
                <w:sz w:val="20"/>
                <w:szCs w:val="20"/>
              </w:rPr>
              <w:t xml:space="preserve"> </w:t>
            </w:r>
            <w:r w:rsidR="002749D5" w:rsidRPr="00C83507">
              <w:rPr>
                <w:rFonts w:ascii="Courier New" w:hAnsi="Courier New" w:cs="Courier New"/>
                <w:color w:val="000000"/>
                <w:sz w:val="20"/>
                <w:szCs w:val="20"/>
              </w:rPr>
              <w:t>(get-date).tolongdatestring()</w:t>
            </w:r>
          </w:p>
          <w:p w:rsidR="002749D5" w:rsidRPr="00C83507" w:rsidRDefault="00ED17BE" w:rsidP="00250F8D">
            <w:pPr>
              <w:rPr>
                <w:rFonts w:ascii="Courier New" w:hAnsi="Courier New" w:cs="Courier New"/>
                <w:color w:val="000000"/>
                <w:sz w:val="20"/>
                <w:szCs w:val="20"/>
              </w:rPr>
            </w:pPr>
            <w:r w:rsidRPr="00C83507">
              <w:rPr>
                <w:rFonts w:ascii="Courier New" w:hAnsi="Courier New" w:cs="Courier New"/>
                <w:color w:val="000000"/>
                <w:sz w:val="20"/>
                <w:szCs w:val="20"/>
              </w:rPr>
              <w:t>$a =</w:t>
            </w:r>
            <w:r w:rsidR="00BD4984">
              <w:rPr>
                <w:rFonts w:ascii="Courier New" w:hAnsi="Courier New" w:cs="Courier New"/>
                <w:color w:val="000000"/>
                <w:sz w:val="20"/>
                <w:szCs w:val="20"/>
              </w:rPr>
              <w:t xml:space="preserve"> </w:t>
            </w:r>
            <w:r w:rsidR="002749D5" w:rsidRPr="00C83507">
              <w:rPr>
                <w:rFonts w:ascii="Courier New" w:hAnsi="Courier New" w:cs="Courier New"/>
                <w:color w:val="000000"/>
                <w:sz w:val="20"/>
                <w:szCs w:val="20"/>
              </w:rPr>
              <w:t>(get-date).toshortdatestring()</w:t>
            </w:r>
          </w:p>
          <w:p w:rsidR="002749D5" w:rsidRPr="00C83507" w:rsidRDefault="00ED17BE" w:rsidP="00250F8D">
            <w:pPr>
              <w:rPr>
                <w:rFonts w:ascii="Courier New" w:hAnsi="Courier New" w:cs="Courier New"/>
                <w:color w:val="000000"/>
                <w:sz w:val="20"/>
                <w:szCs w:val="20"/>
              </w:rPr>
            </w:pPr>
            <w:r w:rsidRPr="00C83507">
              <w:rPr>
                <w:rFonts w:ascii="Courier New" w:hAnsi="Courier New" w:cs="Courier New"/>
                <w:color w:val="000000"/>
                <w:sz w:val="20"/>
                <w:szCs w:val="20"/>
              </w:rPr>
              <w:t>$a =</w:t>
            </w:r>
            <w:r w:rsidR="00BD4984">
              <w:rPr>
                <w:rFonts w:ascii="Courier New" w:hAnsi="Courier New" w:cs="Courier New"/>
                <w:color w:val="000000"/>
                <w:sz w:val="20"/>
                <w:szCs w:val="20"/>
              </w:rPr>
              <w:t xml:space="preserve"> </w:t>
            </w:r>
            <w:r w:rsidR="002749D5" w:rsidRPr="00C83507">
              <w:rPr>
                <w:rFonts w:ascii="Courier New" w:hAnsi="Courier New" w:cs="Courier New"/>
                <w:color w:val="000000"/>
                <w:sz w:val="20"/>
                <w:szCs w:val="20"/>
              </w:rPr>
              <w:t>(get-date).tolong</w:t>
            </w:r>
            <w:r w:rsidRPr="00C83507">
              <w:rPr>
                <w:rFonts w:ascii="Courier New" w:hAnsi="Courier New" w:cs="Courier New"/>
                <w:color w:val="000000"/>
                <w:sz w:val="20"/>
                <w:szCs w:val="20"/>
              </w:rPr>
              <w:t>tim</w:t>
            </w:r>
            <w:r w:rsidR="002749D5" w:rsidRPr="00C83507">
              <w:rPr>
                <w:rFonts w:ascii="Courier New" w:hAnsi="Courier New" w:cs="Courier New"/>
                <w:color w:val="000000"/>
                <w:sz w:val="20"/>
                <w:szCs w:val="20"/>
              </w:rPr>
              <w:t>estring()</w:t>
            </w:r>
          </w:p>
          <w:p w:rsidR="002749D5" w:rsidRPr="00C83507" w:rsidRDefault="00ED17BE" w:rsidP="00250F8D">
            <w:pPr>
              <w:rPr>
                <w:rFonts w:ascii="Arial" w:hAnsi="Arial" w:cs="Arial"/>
                <w:color w:val="000000"/>
                <w:sz w:val="20"/>
                <w:szCs w:val="20"/>
              </w:rPr>
            </w:pPr>
            <w:r w:rsidRPr="00C83507">
              <w:rPr>
                <w:rFonts w:ascii="Courier New" w:hAnsi="Courier New" w:cs="Courier New"/>
                <w:color w:val="000000"/>
                <w:sz w:val="20"/>
                <w:szCs w:val="20"/>
              </w:rPr>
              <w:t>$a =</w:t>
            </w:r>
            <w:r w:rsidR="00BD4984">
              <w:rPr>
                <w:rFonts w:ascii="Courier New" w:hAnsi="Courier New" w:cs="Courier New"/>
                <w:color w:val="000000"/>
                <w:sz w:val="20"/>
                <w:szCs w:val="20"/>
              </w:rPr>
              <w:t xml:space="preserve"> </w:t>
            </w:r>
            <w:r w:rsidR="002749D5" w:rsidRPr="00C83507">
              <w:rPr>
                <w:rFonts w:ascii="Courier New" w:hAnsi="Courier New" w:cs="Courier New"/>
                <w:color w:val="000000"/>
                <w:sz w:val="20"/>
                <w:szCs w:val="20"/>
              </w:rPr>
              <w:t>(get-date).toshort</w:t>
            </w:r>
            <w:r w:rsidRPr="00C83507">
              <w:rPr>
                <w:rFonts w:ascii="Courier New" w:hAnsi="Courier New" w:cs="Courier New"/>
                <w:color w:val="000000"/>
                <w:sz w:val="20"/>
                <w:szCs w:val="20"/>
              </w:rPr>
              <w:t>time</w:t>
            </w:r>
            <w:r w:rsidR="002749D5" w:rsidRPr="00C83507">
              <w:rPr>
                <w:rFonts w:ascii="Courier New" w:hAnsi="Courier New" w:cs="Courier New"/>
                <w:color w:val="000000"/>
                <w:sz w:val="20"/>
                <w:szCs w:val="20"/>
              </w:rPr>
              <w:t>string()</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w:t>
            </w:r>
            <w:r w:rsidR="00ED17BE" w:rsidRPr="00C83507">
              <w:rPr>
                <w:rFonts w:ascii="Arial" w:hAnsi="Arial" w:cs="Arial"/>
                <w:color w:val="000000"/>
                <w:sz w:val="20"/>
                <w:szCs w:val="20"/>
              </w:rPr>
              <w:t>ese</w:t>
            </w:r>
            <w:r w:rsidRPr="00C83507">
              <w:rPr>
                <w:rFonts w:ascii="Arial" w:hAnsi="Arial" w:cs="Arial"/>
                <w:color w:val="000000"/>
                <w:sz w:val="20"/>
                <w:szCs w:val="20"/>
              </w:rPr>
              <w:t xml:space="preserve"> command</w:t>
            </w:r>
            <w:r w:rsidR="00ED17BE" w:rsidRPr="00C83507">
              <w:rPr>
                <w:rFonts w:ascii="Arial" w:hAnsi="Arial" w:cs="Arial"/>
                <w:color w:val="000000"/>
                <w:sz w:val="20"/>
                <w:szCs w:val="20"/>
              </w:rPr>
              <w:t>s</w:t>
            </w:r>
            <w:r w:rsidRPr="00C83507">
              <w:rPr>
                <w:rFonts w:ascii="Arial" w:hAnsi="Arial" w:cs="Arial"/>
                <w:color w:val="000000"/>
                <w:sz w:val="20"/>
                <w:szCs w:val="20"/>
              </w:rPr>
              <w:t xml:space="preserve"> and then echo back the value</w:t>
            </w:r>
            <w:r w:rsidR="00ED17BE" w:rsidRPr="00C83507">
              <w:rPr>
                <w:rFonts w:ascii="Arial" w:hAnsi="Arial" w:cs="Arial"/>
                <w:color w:val="000000"/>
                <w:sz w:val="20"/>
                <w:szCs w:val="20"/>
              </w:rPr>
              <w:t>s</w:t>
            </w:r>
            <w:r w:rsidRPr="00C83507">
              <w:rPr>
                <w:rFonts w:ascii="Arial" w:hAnsi="Arial" w:cs="Arial"/>
                <w:color w:val="000000"/>
                <w:sz w:val="20"/>
                <w:szCs w:val="20"/>
              </w:rPr>
              <w:t xml:space="preserve"> of $a you should get </w:t>
            </w:r>
            <w:r w:rsidR="00ED17BE" w:rsidRPr="00C83507">
              <w:rPr>
                <w:rFonts w:ascii="Arial" w:hAnsi="Arial" w:cs="Arial"/>
                <w:color w:val="000000"/>
                <w:sz w:val="20"/>
                <w:szCs w:val="20"/>
              </w:rPr>
              <w:t xml:space="preserve">something similar to </w:t>
            </w:r>
            <w:r w:rsidRPr="00C83507">
              <w:rPr>
                <w:rFonts w:ascii="Arial" w:hAnsi="Arial" w:cs="Arial"/>
                <w:color w:val="000000"/>
                <w:sz w:val="20"/>
                <w:szCs w:val="20"/>
              </w:rPr>
              <w:t>the following</w:t>
            </w:r>
            <w:r w:rsidR="00ED17BE" w:rsidRPr="00C83507">
              <w:rPr>
                <w:rFonts w:ascii="Arial" w:hAnsi="Arial" w:cs="Arial"/>
                <w:color w:val="000000"/>
                <w:sz w:val="20"/>
                <w:szCs w:val="20"/>
              </w:rPr>
              <w:t>, in order</w:t>
            </w:r>
            <w:r w:rsidRPr="00C83507">
              <w:rPr>
                <w:rFonts w:ascii="Arial" w:hAnsi="Arial" w:cs="Arial"/>
                <w:color w:val="000000"/>
                <w:sz w:val="20"/>
                <w:szCs w:val="20"/>
              </w:rPr>
              <w:t>:</w:t>
            </w:r>
          </w:p>
          <w:p w:rsidR="00FD7D55" w:rsidRPr="00C83507" w:rsidRDefault="00FD7D55" w:rsidP="00FD7D55">
            <w:pPr>
              <w:rPr>
                <w:rFonts w:ascii="Arial" w:hAnsi="Arial" w:cs="Arial"/>
                <w:color w:val="000000"/>
                <w:sz w:val="20"/>
                <w:szCs w:val="20"/>
              </w:rPr>
            </w:pPr>
          </w:p>
          <w:p w:rsidR="00ED17BE" w:rsidRPr="00C83507" w:rsidRDefault="00ED17BE" w:rsidP="00FD7D55">
            <w:pPr>
              <w:rPr>
                <w:rFonts w:ascii="Courier New" w:hAnsi="Courier New" w:cs="Courier New"/>
                <w:color w:val="000000"/>
                <w:sz w:val="20"/>
                <w:szCs w:val="20"/>
              </w:rPr>
            </w:pPr>
            <w:r w:rsidRPr="00C83507">
              <w:rPr>
                <w:rFonts w:ascii="Courier New" w:hAnsi="Courier New" w:cs="Courier New"/>
                <w:color w:val="000000"/>
                <w:sz w:val="20"/>
                <w:szCs w:val="20"/>
              </w:rPr>
              <w:t>Wednesday, September 13, 2006</w:t>
            </w:r>
          </w:p>
          <w:p w:rsidR="00ED17BE" w:rsidRPr="00C83507" w:rsidRDefault="00ED17BE" w:rsidP="00FD7D55">
            <w:pPr>
              <w:rPr>
                <w:rFonts w:ascii="Courier New" w:hAnsi="Courier New" w:cs="Courier New"/>
                <w:color w:val="000000"/>
                <w:sz w:val="20"/>
                <w:szCs w:val="20"/>
              </w:rPr>
            </w:pPr>
            <w:r w:rsidRPr="00C83507">
              <w:rPr>
                <w:rFonts w:ascii="Courier New" w:hAnsi="Courier New" w:cs="Courier New"/>
                <w:color w:val="000000"/>
                <w:sz w:val="20"/>
                <w:szCs w:val="20"/>
              </w:rPr>
              <w:t>9/13/2006</w:t>
            </w:r>
          </w:p>
          <w:p w:rsidR="00ED17BE" w:rsidRPr="00C83507" w:rsidRDefault="00ED17BE" w:rsidP="00FD7D55">
            <w:pPr>
              <w:rPr>
                <w:rFonts w:ascii="Courier New" w:hAnsi="Courier New" w:cs="Courier New"/>
                <w:color w:val="000000"/>
                <w:sz w:val="20"/>
                <w:szCs w:val="20"/>
              </w:rPr>
            </w:pPr>
            <w:r w:rsidRPr="00C83507">
              <w:rPr>
                <w:rFonts w:ascii="Courier New" w:hAnsi="Courier New" w:cs="Courier New"/>
                <w:color w:val="000000"/>
                <w:sz w:val="20"/>
                <w:szCs w:val="20"/>
              </w:rPr>
              <w:t>7:57:25 PM</w:t>
            </w:r>
          </w:p>
          <w:p w:rsidR="00ED17BE" w:rsidRPr="00C83507" w:rsidRDefault="00ED17BE" w:rsidP="00FD7D55">
            <w:pPr>
              <w:rPr>
                <w:rFonts w:ascii="Arial" w:hAnsi="Arial" w:cs="Arial"/>
                <w:color w:val="000000"/>
                <w:sz w:val="20"/>
                <w:szCs w:val="20"/>
              </w:rPr>
            </w:pPr>
            <w:r w:rsidRPr="00C83507">
              <w:rPr>
                <w:rFonts w:ascii="Courier New" w:hAnsi="Courier New" w:cs="Courier New"/>
                <w:color w:val="000000"/>
                <w:sz w:val="20"/>
                <w:szCs w:val="20"/>
              </w:rPr>
              <w:t>7:57 PM</w:t>
            </w:r>
          </w:p>
          <w:p w:rsidR="002749D5" w:rsidRPr="00C83507" w:rsidRDefault="002749D5" w:rsidP="00250F8D">
            <w:pPr>
              <w:rPr>
                <w:rFonts w:ascii="Arial" w:hAnsi="Arial" w:cs="Arial"/>
                <w:color w:val="000000"/>
                <w:sz w:val="20"/>
                <w:szCs w:val="20"/>
              </w:rPr>
            </w:pPr>
          </w:p>
        </w:tc>
      </w:tr>
      <w:tr w:rsidR="00250F8D" w:rsidRPr="00C83507" w:rsidTr="008E4748">
        <w:tc>
          <w:tcPr>
            <w:tcW w:w="2538" w:type="dxa"/>
            <w:tcBorders>
              <w:bottom w:val="single" w:sz="4" w:space="0" w:color="auto"/>
            </w:tcBorders>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FormatNumber</w:t>
            </w:r>
          </w:p>
        </w:tc>
        <w:tc>
          <w:tcPr>
            <w:tcW w:w="6318" w:type="dxa"/>
            <w:tcBorders>
              <w:bottom w:val="single" w:sz="4" w:space="0" w:color="auto"/>
            </w:tcBorders>
            <w:shd w:val="clear" w:color="auto" w:fill="auto"/>
          </w:tcPr>
          <w:p w:rsidR="00886881" w:rsidRPr="00C83507" w:rsidRDefault="000C6DFA" w:rsidP="00886881">
            <w:pPr>
              <w:rPr>
                <w:rFonts w:ascii="Arial" w:hAnsi="Arial" w:cs="Arial"/>
                <w:color w:val="000000"/>
                <w:sz w:val="20"/>
                <w:szCs w:val="20"/>
              </w:rPr>
            </w:pPr>
            <w:r w:rsidRPr="00C83507">
              <w:rPr>
                <w:rFonts w:ascii="Arial" w:hAnsi="Arial" w:cs="Arial"/>
                <w:b/>
                <w:color w:val="000000"/>
                <w:sz w:val="20"/>
                <w:szCs w:val="20"/>
              </w:rPr>
              <w:t xml:space="preserve">Definition: </w:t>
            </w:r>
            <w:r w:rsidR="00886881" w:rsidRPr="00C83507">
              <w:rPr>
                <w:rFonts w:ascii="Arial" w:hAnsi="Arial" w:cs="Arial"/>
                <w:color w:val="000000"/>
                <w:sz w:val="20"/>
                <w:szCs w:val="20"/>
              </w:rPr>
              <w:t xml:space="preserve">Returns an expression formatted as a number. </w:t>
            </w:r>
          </w:p>
          <w:p w:rsidR="00886881" w:rsidRPr="00C83507" w:rsidRDefault="00886881" w:rsidP="00250F8D">
            <w:pPr>
              <w:rPr>
                <w:rFonts w:ascii="Arial" w:hAnsi="Arial" w:cs="Arial"/>
                <w:color w:val="000000"/>
                <w:sz w:val="20"/>
                <w:szCs w:val="20"/>
              </w:rPr>
            </w:pPr>
          </w:p>
          <w:p w:rsidR="00867AE0" w:rsidRPr="00C83507" w:rsidRDefault="008E4748" w:rsidP="00250F8D">
            <w:pPr>
              <w:rPr>
                <w:rFonts w:ascii="Arial" w:hAnsi="Arial" w:cs="Arial"/>
                <w:color w:val="000000"/>
                <w:sz w:val="20"/>
                <w:szCs w:val="20"/>
              </w:rPr>
            </w:pPr>
            <w:r w:rsidRPr="00C83507">
              <w:rPr>
                <w:rFonts w:ascii="Arial" w:hAnsi="Arial" w:cs="Arial"/>
                <w:color w:val="000000"/>
                <w:sz w:val="20"/>
                <w:szCs w:val="20"/>
              </w:rPr>
              <w:t xml:space="preserve">For most people, formatting a number simply means specifying the number of decimal points to be displayed. In Windows PowerShell you can use .NET formatting strings to specify the number of decimal </w:t>
            </w:r>
            <w:r w:rsidR="00951DE4">
              <w:rPr>
                <w:rFonts w:ascii="Arial" w:hAnsi="Arial" w:cs="Arial"/>
                <w:color w:val="000000"/>
                <w:sz w:val="20"/>
                <w:szCs w:val="20"/>
              </w:rPr>
              <w:t>places</w:t>
            </w:r>
            <w:r w:rsidRPr="00C83507">
              <w:rPr>
                <w:rFonts w:ascii="Arial" w:hAnsi="Arial" w:cs="Arial"/>
                <w:color w:val="000000"/>
                <w:sz w:val="20"/>
                <w:szCs w:val="20"/>
              </w:rPr>
              <w:t xml:space="preserve">. The following example assigns the value 11 to the variable $a, then uses the .NET formatting string </w:t>
            </w:r>
            <w:r w:rsidRPr="00C83507">
              <w:rPr>
                <w:rFonts w:ascii="Arial" w:hAnsi="Arial" w:cs="Arial"/>
                <w:b/>
                <w:color w:val="000000"/>
                <w:sz w:val="20"/>
                <w:szCs w:val="20"/>
              </w:rPr>
              <w:t>"{0:N6}"</w:t>
            </w:r>
            <w:r w:rsidRPr="00C83507">
              <w:rPr>
                <w:rFonts w:ascii="Arial" w:hAnsi="Arial" w:cs="Arial"/>
                <w:color w:val="000000"/>
                <w:sz w:val="20"/>
                <w:szCs w:val="20"/>
              </w:rPr>
              <w:t xml:space="preserve"> to format $a so that it displays 6 </w:t>
            </w:r>
            <w:r w:rsidR="00951DE4">
              <w:rPr>
                <w:rFonts w:ascii="Arial" w:hAnsi="Arial" w:cs="Arial"/>
                <w:color w:val="000000"/>
                <w:sz w:val="20"/>
                <w:szCs w:val="20"/>
              </w:rPr>
              <w:t xml:space="preserve">digits beyond the </w:t>
            </w:r>
            <w:r w:rsidRPr="00C83507">
              <w:rPr>
                <w:rFonts w:ascii="Arial" w:hAnsi="Arial" w:cs="Arial"/>
                <w:color w:val="000000"/>
                <w:sz w:val="20"/>
                <w:szCs w:val="20"/>
              </w:rPr>
              <w:t xml:space="preserve">decimal point (that's what the </w:t>
            </w:r>
            <w:r w:rsidRPr="00C83507">
              <w:rPr>
                <w:rFonts w:ascii="Arial" w:hAnsi="Arial" w:cs="Arial"/>
                <w:i/>
                <w:color w:val="000000"/>
                <w:sz w:val="20"/>
                <w:szCs w:val="20"/>
              </w:rPr>
              <w:t>6</w:t>
            </w:r>
            <w:r w:rsidRPr="00C83507">
              <w:rPr>
                <w:rFonts w:ascii="Arial" w:hAnsi="Arial" w:cs="Arial"/>
                <w:color w:val="000000"/>
                <w:sz w:val="20"/>
                <w:szCs w:val="20"/>
              </w:rPr>
              <w:t xml:space="preserve"> in the formatting string is for):</w:t>
            </w:r>
          </w:p>
          <w:p w:rsidR="00867AE0" w:rsidRPr="00C83507" w:rsidRDefault="00867AE0" w:rsidP="00250F8D">
            <w:pPr>
              <w:rPr>
                <w:rFonts w:ascii="Arial" w:hAnsi="Arial" w:cs="Arial"/>
                <w:color w:val="000000"/>
                <w:sz w:val="20"/>
                <w:szCs w:val="20"/>
              </w:rPr>
            </w:pPr>
          </w:p>
          <w:p w:rsidR="00867AE0" w:rsidRPr="00C83507" w:rsidRDefault="009E1419" w:rsidP="00250F8D">
            <w:pPr>
              <w:rPr>
                <w:rFonts w:ascii="Courier New" w:hAnsi="Courier New" w:cs="Courier New"/>
                <w:color w:val="000000"/>
                <w:sz w:val="20"/>
                <w:szCs w:val="20"/>
              </w:rPr>
            </w:pPr>
            <w:r w:rsidRPr="00C83507">
              <w:rPr>
                <w:rFonts w:ascii="Courier New" w:hAnsi="Courier New" w:cs="Courier New"/>
                <w:color w:val="000000"/>
                <w:sz w:val="20"/>
                <w:szCs w:val="20"/>
              </w:rPr>
              <w:t>$a = 11</w:t>
            </w:r>
          </w:p>
          <w:p w:rsidR="00250F8D" w:rsidRPr="00C83507" w:rsidRDefault="00867AE0"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9E1419" w:rsidRPr="00C83507">
              <w:rPr>
                <w:rFonts w:ascii="Courier New" w:hAnsi="Courier New" w:cs="Courier New"/>
                <w:color w:val="000000"/>
                <w:sz w:val="20"/>
                <w:szCs w:val="20"/>
              </w:rPr>
              <w:t>"{0:N</w:t>
            </w:r>
            <w:r w:rsidRPr="00C83507">
              <w:rPr>
                <w:rFonts w:ascii="Courier New" w:hAnsi="Courier New" w:cs="Courier New"/>
                <w:color w:val="000000"/>
                <w:sz w:val="20"/>
                <w:szCs w:val="20"/>
              </w:rPr>
              <w:t>6</w:t>
            </w:r>
            <w:r w:rsidR="009E1419" w:rsidRPr="00C83507">
              <w:rPr>
                <w:rFonts w:ascii="Courier New" w:hAnsi="Courier New" w:cs="Courier New"/>
                <w:color w:val="000000"/>
                <w:sz w:val="20"/>
                <w:szCs w:val="20"/>
              </w:rPr>
              <w:t>}" -f $a</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FD7D55" w:rsidRPr="00C83507" w:rsidRDefault="00FD7D55" w:rsidP="00FD7D55">
            <w:pPr>
              <w:rPr>
                <w:rFonts w:ascii="Arial" w:hAnsi="Arial" w:cs="Arial"/>
                <w:color w:val="000000"/>
                <w:sz w:val="20"/>
                <w:szCs w:val="20"/>
              </w:rPr>
            </w:pPr>
          </w:p>
          <w:p w:rsidR="00867AE0" w:rsidRPr="00C83507" w:rsidRDefault="00867AE0" w:rsidP="00FD7D55">
            <w:pPr>
              <w:rPr>
                <w:rFonts w:ascii="Courier New" w:hAnsi="Courier New" w:cs="Courier New"/>
                <w:color w:val="000000"/>
                <w:sz w:val="20"/>
                <w:szCs w:val="20"/>
              </w:rPr>
            </w:pPr>
            <w:r w:rsidRPr="00C83507">
              <w:rPr>
                <w:rFonts w:ascii="Courier New" w:hAnsi="Courier New" w:cs="Courier New"/>
                <w:color w:val="000000"/>
                <w:sz w:val="20"/>
                <w:szCs w:val="20"/>
              </w:rPr>
              <w:t>11.000000</w:t>
            </w:r>
          </w:p>
          <w:p w:rsidR="009E1419" w:rsidRPr="00C83507" w:rsidRDefault="009E1419" w:rsidP="00250F8D">
            <w:pPr>
              <w:rPr>
                <w:rFonts w:ascii="Arial" w:hAnsi="Arial" w:cs="Arial"/>
                <w:color w:val="000000"/>
                <w:sz w:val="20"/>
                <w:szCs w:val="20"/>
              </w:rPr>
            </w:pPr>
          </w:p>
          <w:p w:rsidR="008E4748" w:rsidRPr="00C83507" w:rsidRDefault="009A13E9" w:rsidP="00250F8D">
            <w:pPr>
              <w:rPr>
                <w:rFonts w:ascii="Arial" w:hAnsi="Arial" w:cs="Arial"/>
                <w:color w:val="000000"/>
                <w:sz w:val="20"/>
                <w:szCs w:val="20"/>
              </w:rPr>
            </w:pPr>
            <w:r w:rsidRPr="00C83507">
              <w:rPr>
                <w:rFonts w:ascii="Arial" w:hAnsi="Arial" w:cs="Arial"/>
                <w:b/>
                <w:color w:val="000000"/>
                <w:sz w:val="20"/>
                <w:szCs w:val="20"/>
              </w:rPr>
              <w:t>Note</w:t>
            </w:r>
            <w:r w:rsidRPr="00C83507">
              <w:rPr>
                <w:rFonts w:ascii="Arial" w:hAnsi="Arial" w:cs="Arial"/>
                <w:color w:val="000000"/>
                <w:sz w:val="20"/>
                <w:szCs w:val="20"/>
              </w:rPr>
              <w:t xml:space="preserve">. </w:t>
            </w:r>
            <w:r w:rsidR="008E4748" w:rsidRPr="00C83507">
              <w:rPr>
                <w:rFonts w:ascii="Arial" w:hAnsi="Arial" w:cs="Arial"/>
                <w:color w:val="000000"/>
                <w:sz w:val="20"/>
                <w:szCs w:val="20"/>
              </w:rPr>
              <w:t>Windows PowerShell will round numbers up or down as needed to fit the new format. For example, suppose $</w:t>
            </w:r>
            <w:proofErr w:type="gramStart"/>
            <w:r w:rsidR="008E4748" w:rsidRPr="00C83507">
              <w:rPr>
                <w:rFonts w:ascii="Arial" w:hAnsi="Arial" w:cs="Arial"/>
                <w:color w:val="000000"/>
                <w:sz w:val="20"/>
                <w:szCs w:val="20"/>
              </w:rPr>
              <w:t>a is</w:t>
            </w:r>
            <w:proofErr w:type="gramEnd"/>
            <w:r w:rsidR="008E4748" w:rsidRPr="00C83507">
              <w:rPr>
                <w:rFonts w:ascii="Arial" w:hAnsi="Arial" w:cs="Arial"/>
                <w:color w:val="000000"/>
                <w:sz w:val="20"/>
                <w:szCs w:val="20"/>
              </w:rPr>
              <w:t xml:space="preserve"> equal to 11.54543 and you decide to format it with just a single decimal point. Windows PowerShell will assign the value 11.5 to $a (because the discarded decimal </w:t>
            </w:r>
            <w:r w:rsidR="00951DE4">
              <w:rPr>
                <w:rFonts w:ascii="Arial" w:hAnsi="Arial" w:cs="Arial"/>
                <w:color w:val="000000"/>
                <w:sz w:val="20"/>
                <w:szCs w:val="20"/>
              </w:rPr>
              <w:t>digits</w:t>
            </w:r>
            <w:r w:rsidR="008E4748" w:rsidRPr="00C83507">
              <w:rPr>
                <w:rFonts w:ascii="Arial" w:hAnsi="Arial" w:cs="Arial"/>
                <w:color w:val="000000"/>
                <w:sz w:val="20"/>
                <w:szCs w:val="20"/>
              </w:rPr>
              <w:t xml:space="preserve"> – 4543 – are rounded down to 5).</w:t>
            </w:r>
          </w:p>
          <w:p w:rsidR="008E4748" w:rsidRPr="00C83507" w:rsidRDefault="008E4748" w:rsidP="00250F8D">
            <w:pPr>
              <w:rPr>
                <w:rFonts w:ascii="Arial" w:hAnsi="Arial" w:cs="Arial"/>
                <w:color w:val="000000"/>
                <w:sz w:val="20"/>
                <w:szCs w:val="20"/>
              </w:rPr>
            </w:pPr>
          </w:p>
          <w:p w:rsidR="00A841A7" w:rsidRPr="00C83507" w:rsidRDefault="00A841A7" w:rsidP="00A841A7">
            <w:pPr>
              <w:rPr>
                <w:rFonts w:ascii="Courier New" w:hAnsi="Courier New" w:cs="Courier New"/>
                <w:color w:val="000000"/>
                <w:sz w:val="20"/>
                <w:szCs w:val="20"/>
              </w:rPr>
            </w:pPr>
            <w:r w:rsidRPr="00C83507">
              <w:rPr>
                <w:rFonts w:ascii="Arial" w:hAnsi="Arial" w:cs="Arial"/>
                <w:color w:val="000000"/>
                <w:sz w:val="20"/>
                <w:szCs w:val="20"/>
              </w:rPr>
              <w:t>Incidentally, this</w:t>
            </w:r>
            <w:r w:rsidR="009A13E9" w:rsidRPr="00C83507">
              <w:rPr>
                <w:rFonts w:ascii="Arial" w:hAnsi="Arial" w:cs="Arial"/>
                <w:color w:val="000000"/>
                <w:sz w:val="20"/>
                <w:szCs w:val="20"/>
              </w:rPr>
              <w:t xml:space="preserve"> formatting</w:t>
            </w:r>
            <w:r w:rsidRPr="00C83507">
              <w:rPr>
                <w:rFonts w:ascii="Arial" w:hAnsi="Arial" w:cs="Arial"/>
                <w:color w:val="000000"/>
                <w:sz w:val="20"/>
                <w:szCs w:val="20"/>
              </w:rPr>
              <w:t xml:space="preserve"> command will also </w:t>
            </w:r>
            <w:r w:rsidR="009A13E9" w:rsidRPr="00C83507">
              <w:rPr>
                <w:rFonts w:ascii="Arial" w:hAnsi="Arial" w:cs="Arial"/>
                <w:color w:val="000000"/>
                <w:sz w:val="20"/>
                <w:szCs w:val="20"/>
              </w:rPr>
              <w:t>insert the appropriate</w:t>
            </w:r>
            <w:r w:rsidRPr="00C83507">
              <w:rPr>
                <w:rFonts w:ascii="Arial" w:hAnsi="Arial" w:cs="Arial"/>
                <w:color w:val="000000"/>
                <w:sz w:val="20"/>
                <w:szCs w:val="20"/>
              </w:rPr>
              <w:t xml:space="preserve"> list separator. For example, try running these two commands and see what you get back</w:t>
            </w:r>
            <w:r w:rsidRPr="00C83507">
              <w:rPr>
                <w:rFonts w:ascii="Arial" w:hAnsi="Arial" w:cs="Arial"/>
                <w:color w:val="000000"/>
                <w:sz w:val="20"/>
                <w:szCs w:val="20"/>
              </w:rPr>
              <w:br/>
            </w:r>
            <w:r w:rsidRPr="00C83507">
              <w:rPr>
                <w:rFonts w:ascii="Arial" w:hAnsi="Arial" w:cs="Arial"/>
                <w:color w:val="000000"/>
                <w:sz w:val="20"/>
                <w:szCs w:val="20"/>
              </w:rPr>
              <w:br/>
            </w:r>
            <w:r w:rsidRPr="00C83507">
              <w:rPr>
                <w:rFonts w:ascii="Courier New" w:hAnsi="Courier New" w:cs="Courier New"/>
                <w:color w:val="000000"/>
                <w:sz w:val="20"/>
                <w:szCs w:val="20"/>
              </w:rPr>
              <w:t>$a = 11000000</w:t>
            </w:r>
          </w:p>
          <w:p w:rsidR="00A841A7" w:rsidRPr="00C83507" w:rsidRDefault="00A841A7" w:rsidP="00A841A7">
            <w:pPr>
              <w:rPr>
                <w:rFonts w:ascii="Courier New" w:hAnsi="Courier New" w:cs="Courier New"/>
                <w:color w:val="000000"/>
                <w:sz w:val="20"/>
                <w:szCs w:val="20"/>
              </w:rPr>
            </w:pPr>
            <w:r w:rsidRPr="00C83507">
              <w:rPr>
                <w:rFonts w:ascii="Courier New" w:hAnsi="Courier New" w:cs="Courier New"/>
                <w:color w:val="000000"/>
                <w:sz w:val="20"/>
                <w:szCs w:val="20"/>
              </w:rPr>
              <w:t>$a = "{0:N6}" -f $a</w:t>
            </w:r>
          </w:p>
          <w:p w:rsidR="00A841A7" w:rsidRPr="00C83507" w:rsidRDefault="00A841A7" w:rsidP="00250F8D">
            <w:pPr>
              <w:rPr>
                <w:rFonts w:ascii="Arial" w:hAnsi="Arial" w:cs="Arial"/>
                <w:color w:val="000000"/>
                <w:sz w:val="20"/>
                <w:szCs w:val="20"/>
              </w:rPr>
            </w:pPr>
          </w:p>
          <w:p w:rsidR="00A841A7" w:rsidRPr="00C83507" w:rsidRDefault="00A841A7" w:rsidP="00250F8D">
            <w:pPr>
              <w:rPr>
                <w:rFonts w:ascii="Arial" w:hAnsi="Arial" w:cs="Arial"/>
                <w:color w:val="000000"/>
                <w:sz w:val="20"/>
                <w:szCs w:val="20"/>
              </w:rPr>
            </w:pPr>
            <w:r w:rsidRPr="00C83507">
              <w:rPr>
                <w:rFonts w:ascii="Arial" w:hAnsi="Arial" w:cs="Arial"/>
                <w:color w:val="000000"/>
                <w:sz w:val="20"/>
                <w:szCs w:val="20"/>
              </w:rPr>
              <w:t>When you echo back the value of $a (at least on a machine using the default setting for US English) you’ll get back the following value:</w:t>
            </w:r>
          </w:p>
          <w:p w:rsidR="00A841A7" w:rsidRPr="00C83507" w:rsidRDefault="00A841A7" w:rsidP="00250F8D">
            <w:pPr>
              <w:rPr>
                <w:rFonts w:ascii="Arial" w:hAnsi="Arial" w:cs="Arial"/>
                <w:color w:val="000000"/>
                <w:sz w:val="20"/>
                <w:szCs w:val="20"/>
              </w:rPr>
            </w:pPr>
          </w:p>
          <w:p w:rsidR="00A841A7" w:rsidRPr="00C83507" w:rsidRDefault="00A841A7" w:rsidP="00250F8D">
            <w:pPr>
              <w:rPr>
                <w:rFonts w:ascii="Courier New" w:hAnsi="Courier New" w:cs="Courier New"/>
                <w:color w:val="000000"/>
                <w:sz w:val="20"/>
                <w:szCs w:val="20"/>
              </w:rPr>
            </w:pPr>
            <w:r w:rsidRPr="00C83507">
              <w:rPr>
                <w:rFonts w:ascii="Courier New" w:hAnsi="Courier New" w:cs="Courier New"/>
                <w:color w:val="000000"/>
                <w:sz w:val="20"/>
                <w:szCs w:val="20"/>
              </w:rPr>
              <w:t>11,000,000.000000</w:t>
            </w:r>
          </w:p>
          <w:p w:rsidR="00A841A7" w:rsidRPr="00C83507" w:rsidRDefault="00A841A7" w:rsidP="00250F8D">
            <w:pPr>
              <w:rPr>
                <w:rFonts w:ascii="Arial" w:hAnsi="Arial" w:cs="Arial"/>
                <w:color w:val="000000"/>
                <w:sz w:val="20"/>
                <w:szCs w:val="20"/>
              </w:rPr>
            </w:pPr>
          </w:p>
        </w:tc>
      </w:tr>
      <w:tr w:rsidR="00250F8D" w:rsidRPr="00C83507" w:rsidTr="00855885">
        <w:tc>
          <w:tcPr>
            <w:tcW w:w="2538" w:type="dxa"/>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FormatPercent</w:t>
            </w:r>
          </w:p>
        </w:tc>
        <w:tc>
          <w:tcPr>
            <w:tcW w:w="6318" w:type="dxa"/>
            <w:shd w:val="clear" w:color="auto" w:fill="auto"/>
          </w:tcPr>
          <w:p w:rsidR="00886881" w:rsidRPr="00C83507" w:rsidRDefault="000C6DFA" w:rsidP="00886881">
            <w:pPr>
              <w:rPr>
                <w:rFonts w:ascii="Arial" w:hAnsi="Arial" w:cs="Arial"/>
                <w:color w:val="000000"/>
                <w:sz w:val="20"/>
                <w:szCs w:val="20"/>
              </w:rPr>
            </w:pPr>
            <w:r w:rsidRPr="00C83507">
              <w:rPr>
                <w:rFonts w:ascii="Arial" w:hAnsi="Arial" w:cs="Arial"/>
                <w:b/>
                <w:color w:val="000000"/>
                <w:sz w:val="20"/>
                <w:szCs w:val="20"/>
              </w:rPr>
              <w:t xml:space="preserve">Definition: </w:t>
            </w:r>
            <w:r w:rsidR="00886881" w:rsidRPr="00C83507">
              <w:rPr>
                <w:rFonts w:ascii="Arial" w:hAnsi="Arial" w:cs="Arial"/>
                <w:color w:val="000000"/>
                <w:sz w:val="20"/>
                <w:szCs w:val="20"/>
              </w:rPr>
              <w:t xml:space="preserve">Returns an expression formatted as a percentage (multiplied by 100) with a trailing % character. </w:t>
            </w:r>
          </w:p>
          <w:p w:rsidR="00886881" w:rsidRPr="00C83507" w:rsidRDefault="00886881" w:rsidP="00250F8D">
            <w:pPr>
              <w:rPr>
                <w:rFonts w:ascii="Arial" w:hAnsi="Arial" w:cs="Arial"/>
                <w:color w:val="000000"/>
                <w:sz w:val="20"/>
                <w:szCs w:val="20"/>
              </w:rPr>
            </w:pPr>
          </w:p>
          <w:p w:rsidR="006631E8" w:rsidRPr="00C83507" w:rsidRDefault="006631E8" w:rsidP="00250F8D">
            <w:pPr>
              <w:rPr>
                <w:rFonts w:ascii="Arial" w:hAnsi="Arial" w:cs="Arial"/>
                <w:color w:val="000000"/>
                <w:sz w:val="20"/>
                <w:szCs w:val="20"/>
              </w:rPr>
            </w:pPr>
            <w:r w:rsidRPr="00C83507">
              <w:rPr>
                <w:rFonts w:ascii="Arial" w:hAnsi="Arial" w:cs="Arial"/>
                <w:color w:val="000000"/>
                <w:sz w:val="20"/>
                <w:szCs w:val="20"/>
              </w:rPr>
              <w:t>In Windows PowerShell you can format a value as a percent by using the .NET formatting methods. For example, these two commands set the value of $a to .113, then use .NET formatting to format $a as a percentage:</w:t>
            </w:r>
          </w:p>
          <w:p w:rsidR="006631E8" w:rsidRPr="00C83507" w:rsidRDefault="006631E8" w:rsidP="00250F8D">
            <w:pPr>
              <w:rPr>
                <w:rFonts w:ascii="Arial" w:hAnsi="Arial" w:cs="Arial"/>
                <w:color w:val="000000"/>
                <w:sz w:val="20"/>
                <w:szCs w:val="20"/>
              </w:rPr>
            </w:pPr>
          </w:p>
          <w:p w:rsidR="006631E8" w:rsidRPr="00C83507" w:rsidRDefault="009E1419" w:rsidP="00250F8D">
            <w:pPr>
              <w:rPr>
                <w:rFonts w:ascii="Courier New" w:hAnsi="Courier New" w:cs="Courier New"/>
                <w:color w:val="000000"/>
                <w:sz w:val="20"/>
                <w:szCs w:val="20"/>
              </w:rPr>
            </w:pPr>
            <w:r w:rsidRPr="00C83507">
              <w:rPr>
                <w:rFonts w:ascii="Courier New" w:hAnsi="Courier New" w:cs="Courier New"/>
                <w:color w:val="000000"/>
                <w:sz w:val="20"/>
                <w:szCs w:val="20"/>
              </w:rPr>
              <w:t>$a = .11</w:t>
            </w:r>
            <w:r w:rsidR="006631E8" w:rsidRPr="00C83507">
              <w:rPr>
                <w:rFonts w:ascii="Courier New" w:hAnsi="Courier New" w:cs="Courier New"/>
                <w:color w:val="000000"/>
                <w:sz w:val="20"/>
                <w:szCs w:val="20"/>
              </w:rPr>
              <w:t>3</w:t>
            </w:r>
          </w:p>
          <w:p w:rsidR="00250F8D" w:rsidRPr="00C83507" w:rsidRDefault="006631E8"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9E1419" w:rsidRPr="00C83507">
              <w:rPr>
                <w:rFonts w:ascii="Courier New" w:hAnsi="Courier New" w:cs="Courier New"/>
                <w:color w:val="000000"/>
                <w:sz w:val="20"/>
                <w:szCs w:val="20"/>
              </w:rPr>
              <w:t>"{0:P</w:t>
            </w:r>
            <w:r w:rsidRPr="00C83507">
              <w:rPr>
                <w:rFonts w:ascii="Courier New" w:hAnsi="Courier New" w:cs="Courier New"/>
                <w:color w:val="000000"/>
                <w:sz w:val="20"/>
                <w:szCs w:val="20"/>
              </w:rPr>
              <w:t>1</w:t>
            </w:r>
            <w:r w:rsidR="009E1419" w:rsidRPr="00C83507">
              <w:rPr>
                <w:rFonts w:ascii="Courier New" w:hAnsi="Courier New" w:cs="Courier New"/>
                <w:color w:val="000000"/>
                <w:sz w:val="20"/>
                <w:szCs w:val="20"/>
              </w:rPr>
              <w:t>}" -f $a</w:t>
            </w:r>
          </w:p>
          <w:p w:rsidR="00FD7D55" w:rsidRPr="00C83507" w:rsidRDefault="00FD7D55" w:rsidP="00FD7D55">
            <w:pPr>
              <w:rPr>
                <w:rFonts w:ascii="Arial" w:hAnsi="Arial" w:cs="Arial"/>
                <w:color w:val="000000"/>
                <w:sz w:val="20"/>
                <w:szCs w:val="20"/>
              </w:rPr>
            </w:pPr>
          </w:p>
          <w:p w:rsidR="006631E8" w:rsidRPr="00C83507" w:rsidRDefault="006631E8" w:rsidP="00FD7D55">
            <w:pPr>
              <w:rPr>
                <w:rFonts w:ascii="Arial" w:hAnsi="Arial" w:cs="Arial"/>
                <w:color w:val="000000"/>
                <w:sz w:val="20"/>
                <w:szCs w:val="20"/>
              </w:rPr>
            </w:pPr>
            <w:r w:rsidRPr="00C83507">
              <w:rPr>
                <w:rFonts w:ascii="Arial" w:hAnsi="Arial" w:cs="Arial"/>
                <w:color w:val="000000"/>
                <w:sz w:val="20"/>
                <w:szCs w:val="20"/>
              </w:rPr>
              <w:t xml:space="preserve">The formatting command is interpreted like this: you specify the format type in brackets – {} – with the entire method (brackets and all) </w:t>
            </w:r>
            <w:r w:rsidR="009A13E9" w:rsidRPr="00C83507">
              <w:rPr>
                <w:rFonts w:ascii="Arial" w:hAnsi="Arial" w:cs="Arial"/>
                <w:color w:val="000000"/>
                <w:sz w:val="20"/>
                <w:szCs w:val="20"/>
              </w:rPr>
              <w:t>enclosed in double quote marks.</w:t>
            </w:r>
            <w:r w:rsidRPr="00C83507">
              <w:rPr>
                <w:rFonts w:ascii="Arial" w:hAnsi="Arial" w:cs="Arial"/>
                <w:color w:val="000000"/>
                <w:sz w:val="20"/>
                <w:szCs w:val="20"/>
              </w:rPr>
              <w:t xml:space="preserve"> The </w:t>
            </w:r>
            <w:r w:rsidRPr="00C83507">
              <w:rPr>
                <w:rFonts w:ascii="Arial" w:hAnsi="Arial" w:cs="Arial"/>
                <w:b/>
                <w:color w:val="000000"/>
                <w:sz w:val="20"/>
                <w:szCs w:val="20"/>
              </w:rPr>
              <w:t>0</w:t>
            </w:r>
            <w:r w:rsidRPr="00C83507">
              <w:rPr>
                <w:rFonts w:ascii="Arial" w:hAnsi="Arial" w:cs="Arial"/>
                <w:color w:val="000000"/>
                <w:sz w:val="20"/>
                <w:szCs w:val="20"/>
              </w:rPr>
              <w:t xml:space="preserve"> is the index number of the item to be formatted (in this case </w:t>
            </w:r>
            <w:r w:rsidR="009A13E9" w:rsidRPr="00C83507">
              <w:rPr>
                <w:rFonts w:ascii="Arial" w:hAnsi="Arial" w:cs="Arial"/>
                <w:color w:val="000000"/>
                <w:sz w:val="20"/>
                <w:szCs w:val="20"/>
              </w:rPr>
              <w:t xml:space="preserve">it’s a </w:t>
            </w:r>
            <w:r w:rsidRPr="00C83507">
              <w:rPr>
                <w:rFonts w:ascii="Arial" w:hAnsi="Arial" w:cs="Arial"/>
                <w:color w:val="000000"/>
                <w:sz w:val="20"/>
                <w:szCs w:val="20"/>
              </w:rPr>
              <w:t xml:space="preserve">0 because we're dealing with a single string value). The </w:t>
            </w:r>
            <w:r w:rsidRPr="00C83507">
              <w:rPr>
                <w:rFonts w:ascii="Arial" w:hAnsi="Arial" w:cs="Arial"/>
                <w:b/>
                <w:color w:val="000000"/>
                <w:sz w:val="20"/>
                <w:szCs w:val="20"/>
              </w:rPr>
              <w:t>P</w:t>
            </w:r>
            <w:r w:rsidRPr="00C83507">
              <w:rPr>
                <w:rFonts w:ascii="Arial" w:hAnsi="Arial" w:cs="Arial"/>
                <w:color w:val="000000"/>
                <w:sz w:val="20"/>
                <w:szCs w:val="20"/>
              </w:rPr>
              <w:t xml:space="preserve"> indicates that we want to format the value as a percentage, and the </w:t>
            </w:r>
            <w:r w:rsidRPr="00C83507">
              <w:rPr>
                <w:rFonts w:ascii="Arial" w:hAnsi="Arial" w:cs="Arial"/>
                <w:b/>
                <w:color w:val="000000"/>
                <w:sz w:val="20"/>
                <w:szCs w:val="20"/>
              </w:rPr>
              <w:t>1</w:t>
            </w:r>
            <w:r w:rsidRPr="00C83507">
              <w:rPr>
                <w:rFonts w:ascii="Arial" w:hAnsi="Arial" w:cs="Arial"/>
                <w:color w:val="000000"/>
                <w:sz w:val="20"/>
                <w:szCs w:val="20"/>
              </w:rPr>
              <w:t xml:space="preserve"> represents the number of </w:t>
            </w:r>
            <w:r w:rsidR="00BB2614">
              <w:rPr>
                <w:rFonts w:ascii="Arial" w:hAnsi="Arial" w:cs="Arial"/>
                <w:color w:val="000000"/>
                <w:sz w:val="20"/>
                <w:szCs w:val="20"/>
              </w:rPr>
              <w:t xml:space="preserve">digits to display following the </w:t>
            </w:r>
            <w:r w:rsidRPr="00C83507">
              <w:rPr>
                <w:rFonts w:ascii="Arial" w:hAnsi="Arial" w:cs="Arial"/>
                <w:color w:val="000000"/>
                <w:sz w:val="20"/>
                <w:szCs w:val="20"/>
              </w:rPr>
              <w:t xml:space="preserve">decimal point. </w:t>
            </w:r>
          </w:p>
          <w:p w:rsidR="009A13E9" w:rsidRPr="00C83507" w:rsidRDefault="009A13E9" w:rsidP="00FD7D55">
            <w:pPr>
              <w:rPr>
                <w:rFonts w:ascii="Arial" w:hAnsi="Arial" w:cs="Arial"/>
                <w:color w:val="000000"/>
                <w:sz w:val="20"/>
                <w:szCs w:val="20"/>
              </w:rPr>
            </w:pPr>
          </w:p>
          <w:p w:rsidR="009A13E9" w:rsidRPr="00C83507" w:rsidRDefault="009A13E9" w:rsidP="00FD7D55">
            <w:pPr>
              <w:rPr>
                <w:rFonts w:ascii="Arial" w:hAnsi="Arial" w:cs="Arial"/>
                <w:color w:val="000000"/>
                <w:sz w:val="20"/>
                <w:szCs w:val="20"/>
              </w:rPr>
            </w:pPr>
            <w:r w:rsidRPr="00C83507">
              <w:rPr>
                <w:rFonts w:ascii="Arial" w:hAnsi="Arial" w:cs="Arial"/>
                <w:color w:val="000000"/>
                <w:sz w:val="20"/>
                <w:szCs w:val="20"/>
              </w:rPr>
              <w:t>Got all that? Excellent.</w:t>
            </w:r>
          </w:p>
          <w:p w:rsidR="006631E8" w:rsidRPr="00C83507" w:rsidRDefault="006631E8" w:rsidP="00FD7D55">
            <w:pPr>
              <w:rPr>
                <w:rFonts w:ascii="Arial" w:hAnsi="Arial" w:cs="Arial"/>
                <w:color w:val="000000"/>
                <w:sz w:val="20"/>
                <w:szCs w:val="20"/>
              </w:rPr>
            </w:pPr>
          </w:p>
          <w:p w:rsidR="00FD7D55" w:rsidRPr="00C83507" w:rsidRDefault="006631E8" w:rsidP="00FD7D55">
            <w:pPr>
              <w:rPr>
                <w:rFonts w:ascii="Arial" w:hAnsi="Arial" w:cs="Arial"/>
                <w:color w:val="000000"/>
                <w:sz w:val="20"/>
                <w:szCs w:val="20"/>
              </w:rPr>
            </w:pPr>
            <w:r w:rsidRPr="00C83507">
              <w:rPr>
                <w:rFonts w:ascii="Arial" w:hAnsi="Arial" w:cs="Arial"/>
                <w:color w:val="000000"/>
                <w:sz w:val="20"/>
                <w:szCs w:val="20"/>
              </w:rPr>
              <w:t xml:space="preserve">The format method is then followed by the </w:t>
            </w:r>
            <w:r w:rsidRPr="00C83507">
              <w:rPr>
                <w:rFonts w:ascii="Arial" w:hAnsi="Arial" w:cs="Arial"/>
                <w:b/>
                <w:color w:val="000000"/>
                <w:sz w:val="20"/>
                <w:szCs w:val="20"/>
              </w:rPr>
              <w:t>–f</w:t>
            </w:r>
            <w:r w:rsidRPr="00C83507">
              <w:rPr>
                <w:rFonts w:ascii="Arial" w:hAnsi="Arial" w:cs="Arial"/>
                <w:color w:val="000000"/>
                <w:sz w:val="20"/>
                <w:szCs w:val="20"/>
              </w:rPr>
              <w:t xml:space="preserve"> parameter and the value to be formatted ($a).</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FD7D55" w:rsidRPr="00C83507" w:rsidRDefault="00FD7D55" w:rsidP="00FD7D55">
            <w:pPr>
              <w:rPr>
                <w:rFonts w:ascii="Arial" w:hAnsi="Arial" w:cs="Arial"/>
                <w:color w:val="000000"/>
                <w:sz w:val="20"/>
                <w:szCs w:val="20"/>
              </w:rPr>
            </w:pPr>
          </w:p>
          <w:p w:rsidR="006631E8" w:rsidRPr="00C83507" w:rsidRDefault="006631E8" w:rsidP="00FD7D55">
            <w:pPr>
              <w:rPr>
                <w:rFonts w:ascii="Courier New" w:hAnsi="Courier New" w:cs="Courier New"/>
                <w:color w:val="000000"/>
                <w:sz w:val="20"/>
                <w:szCs w:val="20"/>
              </w:rPr>
            </w:pPr>
            <w:r w:rsidRPr="00C83507">
              <w:rPr>
                <w:rFonts w:ascii="Courier New" w:hAnsi="Courier New" w:cs="Courier New"/>
                <w:color w:val="000000"/>
                <w:sz w:val="20"/>
                <w:szCs w:val="20"/>
              </w:rPr>
              <w:t>11.3 %</w:t>
            </w:r>
          </w:p>
          <w:p w:rsidR="009E1419" w:rsidRPr="00C83507" w:rsidRDefault="009E1419" w:rsidP="00250F8D">
            <w:pPr>
              <w:rPr>
                <w:rFonts w:ascii="Arial" w:hAnsi="Arial" w:cs="Arial"/>
                <w:color w:val="000000"/>
                <w:sz w:val="20"/>
                <w:szCs w:val="20"/>
              </w:rPr>
            </w:pPr>
          </w:p>
        </w:tc>
      </w:tr>
      <w:tr w:rsidR="00250F8D" w:rsidRPr="00C83507" w:rsidTr="008A78C5">
        <w:tc>
          <w:tcPr>
            <w:tcW w:w="2538" w:type="dxa"/>
            <w:tcBorders>
              <w:bottom w:val="single" w:sz="4" w:space="0" w:color="auto"/>
            </w:tcBorders>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GetLocale</w:t>
            </w:r>
          </w:p>
        </w:tc>
        <w:tc>
          <w:tcPr>
            <w:tcW w:w="6318" w:type="dxa"/>
            <w:tcBorders>
              <w:bottom w:val="single" w:sz="4" w:space="0" w:color="auto"/>
            </w:tcBorders>
          </w:tcPr>
          <w:p w:rsidR="00886881" w:rsidRPr="00C83507" w:rsidRDefault="000C6DFA"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886881" w:rsidRPr="00C83507">
              <w:rPr>
                <w:rFonts w:ascii="Arial" w:hAnsi="Arial" w:cs="Arial"/>
                <w:color w:val="000000"/>
                <w:sz w:val="20"/>
                <w:szCs w:val="20"/>
              </w:rPr>
              <w:t xml:space="preserve">Returns the current locale ID value. </w:t>
            </w:r>
          </w:p>
          <w:p w:rsidR="00886881" w:rsidRPr="00C83507" w:rsidRDefault="00886881" w:rsidP="00250F8D">
            <w:pPr>
              <w:rPr>
                <w:rFonts w:ascii="Arial" w:hAnsi="Arial" w:cs="Arial"/>
                <w:color w:val="000000"/>
                <w:sz w:val="20"/>
                <w:szCs w:val="20"/>
              </w:rPr>
            </w:pPr>
          </w:p>
          <w:p w:rsidR="00D66CC8" w:rsidRPr="00C83507" w:rsidRDefault="00E30270" w:rsidP="00250F8D">
            <w:pPr>
              <w:rPr>
                <w:rFonts w:ascii="Arial" w:hAnsi="Arial" w:cs="Arial"/>
                <w:color w:val="000000"/>
                <w:sz w:val="20"/>
                <w:szCs w:val="20"/>
              </w:rPr>
            </w:pPr>
            <w:r w:rsidRPr="00C83507">
              <w:rPr>
                <w:rFonts w:ascii="Arial" w:hAnsi="Arial" w:cs="Arial"/>
                <w:color w:val="000000"/>
                <w:sz w:val="20"/>
                <w:szCs w:val="20"/>
              </w:rPr>
              <w:t xml:space="preserve">InVBScript you can identify the user's locale (which determines such things as </w:t>
            </w:r>
            <w:r w:rsidR="009A13E9" w:rsidRPr="00C83507">
              <w:rPr>
                <w:rFonts w:ascii="Arial" w:hAnsi="Arial" w:cs="Arial"/>
                <w:color w:val="000000"/>
                <w:sz w:val="20"/>
                <w:szCs w:val="20"/>
              </w:rPr>
              <w:t>keyboard layout and</w:t>
            </w:r>
            <w:r w:rsidRPr="00C83507">
              <w:rPr>
                <w:rFonts w:ascii="Arial" w:hAnsi="Arial" w:cs="Arial"/>
                <w:color w:val="000000"/>
                <w:sz w:val="20"/>
                <w:szCs w:val="20"/>
              </w:rPr>
              <w:t xml:space="preserve"> alphabetic sort order, as well as date, time, number, and currency formats) by calling the GetLocale function and then translating the returned ID number. You can get this same locale ID in Windows PowerShell by using the </w:t>
            </w:r>
            <w:r w:rsidRPr="00C83507">
              <w:rPr>
                <w:rFonts w:ascii="Arial" w:hAnsi="Arial" w:cs="Arial"/>
                <w:b/>
                <w:color w:val="000000"/>
                <w:sz w:val="20"/>
                <w:szCs w:val="20"/>
              </w:rPr>
              <w:t>Get-Culture</w:t>
            </w:r>
            <w:r w:rsidRPr="00C83507">
              <w:rPr>
                <w:rFonts w:ascii="Arial" w:hAnsi="Arial" w:cs="Arial"/>
                <w:color w:val="000000"/>
                <w:sz w:val="20"/>
                <w:szCs w:val="20"/>
              </w:rPr>
              <w:t xml:space="preserve"> Cmdlet and looking at the value of the </w:t>
            </w:r>
            <w:r w:rsidRPr="00C83507">
              <w:rPr>
                <w:rFonts w:ascii="Arial" w:hAnsi="Arial" w:cs="Arial"/>
                <w:b/>
                <w:color w:val="000000"/>
                <w:sz w:val="20"/>
                <w:szCs w:val="20"/>
              </w:rPr>
              <w:t>LCID</w:t>
            </w:r>
            <w:r w:rsidRPr="00C83507">
              <w:rPr>
                <w:rFonts w:ascii="Arial" w:hAnsi="Arial" w:cs="Arial"/>
                <w:color w:val="000000"/>
                <w:sz w:val="20"/>
                <w:szCs w:val="20"/>
              </w:rPr>
              <w:t xml:space="preserve"> property:</w:t>
            </w:r>
          </w:p>
          <w:p w:rsidR="00D66CC8" w:rsidRPr="00C83507" w:rsidRDefault="00D66CC8" w:rsidP="00250F8D">
            <w:pPr>
              <w:rPr>
                <w:rFonts w:ascii="Arial" w:hAnsi="Arial" w:cs="Arial"/>
                <w:color w:val="000000"/>
                <w:sz w:val="20"/>
                <w:szCs w:val="20"/>
              </w:rPr>
            </w:pPr>
          </w:p>
          <w:p w:rsidR="00250F8D" w:rsidRPr="00C83507" w:rsidRDefault="00D66CC8"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804044" w:rsidRPr="00C83507">
              <w:rPr>
                <w:rFonts w:ascii="Courier New" w:hAnsi="Courier New" w:cs="Courier New"/>
                <w:color w:val="000000"/>
                <w:sz w:val="20"/>
                <w:szCs w:val="20"/>
              </w:rPr>
              <w:t>(get-culture).lcid</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r w:rsidR="00D66CC8" w:rsidRPr="00C83507">
              <w:rPr>
                <w:rFonts w:ascii="Arial" w:hAnsi="Arial" w:cs="Arial"/>
                <w:color w:val="000000"/>
                <w:sz w:val="20"/>
                <w:szCs w:val="20"/>
              </w:rPr>
              <w:t xml:space="preserve">, provided your computer has US English configured </w:t>
            </w:r>
            <w:r w:rsidR="009A13E9" w:rsidRPr="00C83507">
              <w:rPr>
                <w:rFonts w:ascii="Arial" w:hAnsi="Arial" w:cs="Arial"/>
                <w:color w:val="000000"/>
                <w:sz w:val="20"/>
                <w:szCs w:val="20"/>
              </w:rPr>
              <w:t>for</w:t>
            </w:r>
            <w:r w:rsidR="00D66CC8" w:rsidRPr="00C83507">
              <w:rPr>
                <w:rFonts w:ascii="Arial" w:hAnsi="Arial" w:cs="Arial"/>
                <w:color w:val="000000"/>
                <w:sz w:val="20"/>
                <w:szCs w:val="20"/>
              </w:rPr>
              <w:t xml:space="preserve"> its language and regional settings</w:t>
            </w:r>
            <w:r w:rsidRPr="00C83507">
              <w:rPr>
                <w:rFonts w:ascii="Arial" w:hAnsi="Arial" w:cs="Arial"/>
                <w:color w:val="000000"/>
                <w:sz w:val="20"/>
                <w:szCs w:val="20"/>
              </w:rPr>
              <w:t>:</w:t>
            </w:r>
          </w:p>
          <w:p w:rsidR="00FD7D55" w:rsidRPr="00C83507" w:rsidRDefault="00FD7D55" w:rsidP="00FD7D55">
            <w:pPr>
              <w:rPr>
                <w:rFonts w:ascii="Arial" w:hAnsi="Arial" w:cs="Arial"/>
                <w:color w:val="000000"/>
                <w:sz w:val="20"/>
                <w:szCs w:val="20"/>
              </w:rPr>
            </w:pPr>
          </w:p>
          <w:p w:rsidR="00D66CC8" w:rsidRPr="00C83507" w:rsidRDefault="00D66CC8" w:rsidP="00FD7D55">
            <w:pPr>
              <w:rPr>
                <w:rFonts w:ascii="Courier New" w:hAnsi="Courier New" w:cs="Courier New"/>
                <w:color w:val="000000"/>
                <w:sz w:val="20"/>
                <w:szCs w:val="20"/>
              </w:rPr>
            </w:pPr>
            <w:r w:rsidRPr="00C83507">
              <w:rPr>
                <w:rFonts w:ascii="Courier New" w:hAnsi="Courier New" w:cs="Courier New"/>
                <w:color w:val="000000"/>
                <w:sz w:val="20"/>
                <w:szCs w:val="20"/>
              </w:rPr>
              <w:t>1033</w:t>
            </w:r>
          </w:p>
          <w:p w:rsidR="00804044" w:rsidRPr="00C83507" w:rsidRDefault="00804044" w:rsidP="00250F8D">
            <w:pPr>
              <w:rPr>
                <w:rFonts w:ascii="Arial" w:hAnsi="Arial" w:cs="Arial"/>
                <w:color w:val="000000"/>
                <w:sz w:val="20"/>
                <w:szCs w:val="20"/>
              </w:rPr>
            </w:pPr>
          </w:p>
          <w:p w:rsidR="00D66CC8" w:rsidRPr="00C83507" w:rsidRDefault="00D66CC8" w:rsidP="00250F8D">
            <w:pPr>
              <w:rPr>
                <w:rFonts w:ascii="Arial" w:hAnsi="Arial" w:cs="Arial"/>
                <w:color w:val="000000"/>
                <w:sz w:val="20"/>
                <w:szCs w:val="20"/>
              </w:rPr>
            </w:pPr>
            <w:r w:rsidRPr="00C83507">
              <w:rPr>
                <w:rFonts w:ascii="Arial" w:hAnsi="Arial" w:cs="Arial"/>
                <w:color w:val="000000"/>
                <w:sz w:val="20"/>
                <w:szCs w:val="20"/>
              </w:rPr>
              <w:t>If you’d prefer to see the locale name (as opposed to the ID number) use this command instead:</w:t>
            </w:r>
          </w:p>
          <w:p w:rsidR="00D66CC8" w:rsidRPr="00C83507" w:rsidRDefault="00D66CC8" w:rsidP="00250F8D">
            <w:pPr>
              <w:rPr>
                <w:rFonts w:ascii="Arial" w:hAnsi="Arial" w:cs="Arial"/>
                <w:color w:val="000000"/>
                <w:sz w:val="20"/>
                <w:szCs w:val="20"/>
              </w:rPr>
            </w:pPr>
          </w:p>
          <w:p w:rsidR="00D66CC8" w:rsidRPr="00C83507" w:rsidRDefault="00D66CC8" w:rsidP="00250F8D">
            <w:pPr>
              <w:rPr>
                <w:rFonts w:ascii="Arial" w:hAnsi="Arial" w:cs="Arial"/>
                <w:color w:val="000000"/>
                <w:sz w:val="20"/>
                <w:szCs w:val="20"/>
              </w:rPr>
            </w:pPr>
            <w:r w:rsidRPr="00C83507">
              <w:rPr>
                <w:rFonts w:ascii="Courier New" w:hAnsi="Courier New" w:cs="Courier New"/>
                <w:color w:val="000000"/>
                <w:sz w:val="20"/>
                <w:szCs w:val="20"/>
              </w:rPr>
              <w:t>$a = (get-culture).displayname</w:t>
            </w:r>
          </w:p>
          <w:p w:rsidR="00D66CC8" w:rsidRPr="00C83507" w:rsidRDefault="00D66CC8" w:rsidP="00250F8D">
            <w:pPr>
              <w:rPr>
                <w:rFonts w:ascii="Arial" w:hAnsi="Arial" w:cs="Arial"/>
                <w:color w:val="000000"/>
                <w:sz w:val="20"/>
                <w:szCs w:val="20"/>
              </w:rPr>
            </w:pPr>
          </w:p>
          <w:p w:rsidR="00D66CC8" w:rsidRPr="00C83507" w:rsidRDefault="00D66CC8" w:rsidP="00250F8D">
            <w:pPr>
              <w:rPr>
                <w:rFonts w:ascii="Arial" w:hAnsi="Arial" w:cs="Arial"/>
                <w:color w:val="000000"/>
                <w:sz w:val="20"/>
                <w:szCs w:val="20"/>
              </w:rPr>
            </w:pPr>
            <w:r w:rsidRPr="00C83507">
              <w:rPr>
                <w:rFonts w:ascii="Arial" w:hAnsi="Arial" w:cs="Arial"/>
                <w:color w:val="000000"/>
                <w:sz w:val="20"/>
                <w:szCs w:val="20"/>
              </w:rPr>
              <w:t>That will return information similar to this:</w:t>
            </w:r>
          </w:p>
          <w:p w:rsidR="00D66CC8" w:rsidRPr="00C83507" w:rsidRDefault="00D66CC8" w:rsidP="00250F8D">
            <w:pPr>
              <w:rPr>
                <w:rFonts w:ascii="Arial" w:hAnsi="Arial" w:cs="Arial"/>
                <w:color w:val="000000"/>
                <w:sz w:val="20"/>
                <w:szCs w:val="20"/>
              </w:rPr>
            </w:pPr>
          </w:p>
          <w:p w:rsidR="00D66CC8" w:rsidRPr="00C83507" w:rsidRDefault="00D66CC8" w:rsidP="00250F8D">
            <w:pPr>
              <w:rPr>
                <w:rFonts w:ascii="Courier New" w:hAnsi="Courier New" w:cs="Courier New"/>
                <w:color w:val="000000"/>
                <w:sz w:val="20"/>
                <w:szCs w:val="20"/>
              </w:rPr>
            </w:pPr>
            <w:r w:rsidRPr="00C83507">
              <w:rPr>
                <w:rFonts w:ascii="Courier New" w:hAnsi="Courier New" w:cs="Courier New"/>
                <w:color w:val="000000"/>
                <w:sz w:val="20"/>
                <w:szCs w:val="20"/>
              </w:rPr>
              <w:t>English (</w:t>
            </w:r>
            <w:smartTag w:uri="urn:schemas-microsoft-com:office:smarttags" w:element="country-region">
              <w:smartTag w:uri="urn:schemas-microsoft-com:office:smarttags" w:element="place">
                <w:r w:rsidRPr="00C83507">
                  <w:rPr>
                    <w:rFonts w:ascii="Courier New" w:hAnsi="Courier New" w:cs="Courier New"/>
                    <w:color w:val="000000"/>
                    <w:sz w:val="20"/>
                    <w:szCs w:val="20"/>
                  </w:rPr>
                  <w:t>United States</w:t>
                </w:r>
              </w:smartTag>
            </w:smartTag>
            <w:r w:rsidRPr="00C83507">
              <w:rPr>
                <w:rFonts w:ascii="Courier New" w:hAnsi="Courier New" w:cs="Courier New"/>
                <w:color w:val="000000"/>
                <w:sz w:val="20"/>
                <w:szCs w:val="20"/>
              </w:rPr>
              <w:t>)</w:t>
            </w:r>
          </w:p>
          <w:p w:rsidR="00D66CC8" w:rsidRPr="00C83507" w:rsidRDefault="00D66CC8" w:rsidP="00250F8D">
            <w:pPr>
              <w:rPr>
                <w:rFonts w:ascii="Arial" w:hAnsi="Arial" w:cs="Arial"/>
                <w:color w:val="000000"/>
                <w:sz w:val="20"/>
                <w:szCs w:val="20"/>
              </w:rPr>
            </w:pPr>
          </w:p>
        </w:tc>
      </w:tr>
      <w:tr w:rsidR="00250F8D" w:rsidRPr="00C83507" w:rsidTr="008A78C5">
        <w:tc>
          <w:tcPr>
            <w:tcW w:w="2538" w:type="dxa"/>
            <w:tcBorders>
              <w:bottom w:val="single" w:sz="4" w:space="0" w:color="auto"/>
            </w:tcBorders>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GetObject</w:t>
            </w:r>
          </w:p>
        </w:tc>
        <w:tc>
          <w:tcPr>
            <w:tcW w:w="6318" w:type="dxa"/>
            <w:tcBorders>
              <w:bottom w:val="single" w:sz="4" w:space="0" w:color="auto"/>
            </w:tcBorders>
            <w:shd w:val="clear" w:color="auto" w:fill="auto"/>
          </w:tcPr>
          <w:p w:rsidR="00250F8D" w:rsidRPr="00C83507" w:rsidRDefault="000C6DFA"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886881" w:rsidRPr="00C83507">
              <w:rPr>
                <w:rFonts w:ascii="Arial" w:hAnsi="Arial" w:cs="Arial"/>
                <w:color w:val="000000"/>
                <w:sz w:val="20"/>
                <w:szCs w:val="20"/>
              </w:rPr>
              <w:t>Returns a reference to an Automation object from a file.</w:t>
            </w:r>
          </w:p>
          <w:p w:rsidR="00886881" w:rsidRPr="00C83507" w:rsidRDefault="00886881" w:rsidP="00250F8D">
            <w:pPr>
              <w:rPr>
                <w:rFonts w:ascii="Arial" w:hAnsi="Arial" w:cs="Arial"/>
                <w:color w:val="000000"/>
                <w:sz w:val="20"/>
                <w:szCs w:val="20"/>
              </w:rPr>
            </w:pPr>
          </w:p>
          <w:p w:rsidR="00560ED2" w:rsidRPr="00C83507" w:rsidRDefault="007C75E5" w:rsidP="00250F8D">
            <w:pPr>
              <w:rPr>
                <w:rFonts w:ascii="Arial" w:hAnsi="Arial" w:cs="Arial"/>
                <w:color w:val="000000"/>
                <w:sz w:val="20"/>
                <w:szCs w:val="20"/>
              </w:rPr>
            </w:pPr>
            <w:r w:rsidRPr="00C83507">
              <w:rPr>
                <w:rFonts w:ascii="Arial" w:hAnsi="Arial" w:cs="Arial"/>
                <w:color w:val="000000"/>
                <w:sz w:val="20"/>
                <w:szCs w:val="20"/>
              </w:rPr>
              <w:t xml:space="preserve">OK, we’ll level with you: we’re taking the easy way out on this one. Although Windows PowerShell does not include a GetObject command, it </w:t>
            </w:r>
            <w:r w:rsidRPr="00C83507">
              <w:rPr>
                <w:rFonts w:ascii="Arial" w:hAnsi="Arial" w:cs="Arial"/>
                <w:i/>
                <w:color w:val="000000"/>
                <w:sz w:val="20"/>
                <w:szCs w:val="20"/>
              </w:rPr>
              <w:t>is</w:t>
            </w:r>
            <w:r w:rsidRPr="00C83507">
              <w:rPr>
                <w:rFonts w:ascii="Arial" w:hAnsi="Arial" w:cs="Arial"/>
                <w:color w:val="000000"/>
                <w:sz w:val="20"/>
                <w:szCs w:val="20"/>
              </w:rPr>
              <w:t xml:space="preserve"> possible to load the Microsoft.VisualBasic assembly and then use the </w:t>
            </w:r>
            <w:r w:rsidRPr="00C83507">
              <w:rPr>
                <w:rFonts w:ascii="Arial" w:hAnsi="Arial" w:cs="Arial"/>
                <w:b/>
                <w:color w:val="000000"/>
                <w:sz w:val="20"/>
                <w:szCs w:val="20"/>
              </w:rPr>
              <w:t>Interaction</w:t>
            </w:r>
            <w:r w:rsidRPr="00C83507">
              <w:rPr>
                <w:rFonts w:ascii="Arial" w:hAnsi="Arial" w:cs="Arial"/>
                <w:color w:val="000000"/>
                <w:sz w:val="20"/>
                <w:szCs w:val="20"/>
              </w:rPr>
              <w:t xml:space="preserve"> class and </w:t>
            </w:r>
            <w:r w:rsidRPr="00C83507">
              <w:rPr>
                <w:rFonts w:ascii="Arial" w:hAnsi="Arial" w:cs="Arial"/>
                <w:i/>
                <w:color w:val="000000"/>
                <w:sz w:val="20"/>
                <w:szCs w:val="20"/>
              </w:rPr>
              <w:t>its</w:t>
            </w:r>
            <w:r w:rsidRPr="00C83507">
              <w:rPr>
                <w:rFonts w:ascii="Arial" w:hAnsi="Arial" w:cs="Arial"/>
                <w:color w:val="000000"/>
                <w:sz w:val="20"/>
                <w:szCs w:val="20"/>
              </w:rPr>
              <w:t xml:space="preserve"> </w:t>
            </w:r>
            <w:r w:rsidRPr="00C83507">
              <w:rPr>
                <w:rFonts w:ascii="Arial" w:hAnsi="Arial" w:cs="Arial"/>
                <w:b/>
                <w:color w:val="000000"/>
                <w:sz w:val="20"/>
                <w:szCs w:val="20"/>
              </w:rPr>
              <w:t>GetObject</w:t>
            </w:r>
            <w:r w:rsidRPr="00C83507">
              <w:rPr>
                <w:rFonts w:ascii="Arial" w:hAnsi="Arial" w:cs="Arial"/>
                <w:color w:val="000000"/>
                <w:sz w:val="20"/>
                <w:szCs w:val="20"/>
              </w:rPr>
              <w:t xml:space="preserve"> method:</w:t>
            </w:r>
          </w:p>
          <w:p w:rsidR="00560ED2" w:rsidRPr="00C83507" w:rsidRDefault="00560ED2" w:rsidP="00250F8D">
            <w:pPr>
              <w:rPr>
                <w:rFonts w:ascii="Arial" w:hAnsi="Arial" w:cs="Arial"/>
                <w:color w:val="000000"/>
                <w:sz w:val="20"/>
                <w:szCs w:val="20"/>
              </w:rPr>
            </w:pPr>
          </w:p>
          <w:p w:rsidR="00560ED2" w:rsidRPr="00C83507" w:rsidRDefault="00560ED2" w:rsidP="00560ED2">
            <w:pPr>
              <w:rPr>
                <w:rFonts w:ascii="Courier New" w:hAnsi="Courier New" w:cs="Courier New"/>
                <w:color w:val="000000"/>
                <w:sz w:val="20"/>
                <w:szCs w:val="20"/>
              </w:rPr>
            </w:pPr>
            <w:r w:rsidRPr="00C83507">
              <w:rPr>
                <w:rFonts w:ascii="Courier New" w:hAnsi="Courier New" w:cs="Courier New"/>
                <w:color w:val="000000"/>
                <w:sz w:val="20"/>
                <w:szCs w:val="20"/>
              </w:rPr>
              <w:t>[reflection.assembly]::LoadWithPartialName("'Microsoft.VisualBasic")</w:t>
            </w:r>
          </w:p>
          <w:p w:rsidR="00560ED2" w:rsidRPr="00C83507" w:rsidRDefault="00560ED2" w:rsidP="00560ED2">
            <w:pPr>
              <w:rPr>
                <w:rFonts w:ascii="Arial" w:hAnsi="Arial" w:cs="Arial"/>
                <w:color w:val="000000"/>
                <w:sz w:val="20"/>
                <w:szCs w:val="20"/>
              </w:rPr>
            </w:pPr>
            <w:r w:rsidRPr="00C83507">
              <w:rPr>
                <w:rFonts w:ascii="Courier New" w:hAnsi="Courier New" w:cs="Courier New"/>
                <w:color w:val="000000"/>
                <w:sz w:val="20"/>
                <w:szCs w:val="20"/>
              </w:rPr>
              <w:t>$a= [Microsoft.VisualBasic.Interaction]::GetObject("WinNT://</w:t>
            </w:r>
            <w:r w:rsidR="00817AF4" w:rsidRPr="00C83507">
              <w:rPr>
                <w:rFonts w:ascii="Courier New" w:hAnsi="Courier New" w:cs="Courier New"/>
                <w:color w:val="000000"/>
                <w:sz w:val="20"/>
                <w:szCs w:val="20"/>
              </w:rPr>
              <w:t>atl-ws-01</w:t>
            </w:r>
            <w:r w:rsidRPr="00C83507">
              <w:rPr>
                <w:rFonts w:ascii="Courier New" w:hAnsi="Courier New" w:cs="Courier New"/>
                <w:color w:val="000000"/>
                <w:sz w:val="20"/>
                <w:szCs w:val="20"/>
              </w:rPr>
              <w:t>/Administrator")</w:t>
            </w:r>
          </w:p>
          <w:p w:rsidR="00560ED2" w:rsidRPr="00C83507" w:rsidRDefault="00560ED2" w:rsidP="00250F8D">
            <w:pPr>
              <w:rPr>
                <w:rFonts w:ascii="Arial" w:hAnsi="Arial" w:cs="Arial"/>
                <w:color w:val="000000"/>
                <w:sz w:val="20"/>
                <w:szCs w:val="20"/>
              </w:rPr>
            </w:pPr>
          </w:p>
          <w:p w:rsidR="00560ED2" w:rsidRPr="00C83507" w:rsidRDefault="007C75E5" w:rsidP="00250F8D">
            <w:pPr>
              <w:rPr>
                <w:rFonts w:ascii="Arial" w:hAnsi="Arial" w:cs="Arial"/>
                <w:color w:val="000000"/>
                <w:sz w:val="20"/>
                <w:szCs w:val="20"/>
              </w:rPr>
            </w:pPr>
            <w:r w:rsidRPr="00C83507">
              <w:rPr>
                <w:rFonts w:ascii="Arial" w:hAnsi="Arial" w:cs="Arial"/>
                <w:color w:val="000000"/>
                <w:sz w:val="20"/>
                <w:szCs w:val="20"/>
              </w:rPr>
              <w:t xml:space="preserve">That part’s easy. </w:t>
            </w:r>
            <w:r w:rsidR="008A78C5" w:rsidRPr="00C83507">
              <w:rPr>
                <w:rFonts w:ascii="Arial" w:hAnsi="Arial" w:cs="Arial"/>
                <w:color w:val="000000"/>
                <w:sz w:val="20"/>
                <w:szCs w:val="20"/>
              </w:rPr>
              <w:t xml:space="preserve">To actually </w:t>
            </w:r>
            <w:r w:rsidR="008A78C5" w:rsidRPr="00C83507">
              <w:rPr>
                <w:rFonts w:ascii="Arial" w:hAnsi="Arial" w:cs="Arial"/>
                <w:i/>
                <w:color w:val="000000"/>
                <w:sz w:val="20"/>
                <w:szCs w:val="20"/>
              </w:rPr>
              <w:t>use</w:t>
            </w:r>
            <w:r w:rsidR="008A78C5" w:rsidRPr="00C83507">
              <w:rPr>
                <w:rFonts w:ascii="Arial" w:hAnsi="Arial" w:cs="Arial"/>
                <w:color w:val="000000"/>
                <w:sz w:val="20"/>
                <w:szCs w:val="20"/>
              </w:rPr>
              <w:t xml:space="preserve"> this object reference is far more complicated, requiring the use of binding flags and the InvokeMember method, and, well, it goes way beyond what we can cover in this introductory manual. The best thing to do? Assume that there is no GetObject equivalent and forget about it. The second best thing to do</w:t>
            </w:r>
            <w:r w:rsidR="000F0C2B">
              <w:rPr>
                <w:rFonts w:ascii="Arial" w:hAnsi="Arial" w:cs="Arial"/>
                <w:color w:val="000000"/>
                <w:sz w:val="20"/>
                <w:szCs w:val="20"/>
              </w:rPr>
              <w:t>:</w:t>
            </w:r>
            <w:r w:rsidR="008A78C5" w:rsidRPr="00C83507">
              <w:rPr>
                <w:rFonts w:ascii="Arial" w:hAnsi="Arial" w:cs="Arial"/>
                <w:color w:val="000000"/>
                <w:sz w:val="20"/>
                <w:szCs w:val="20"/>
              </w:rPr>
              <w:t xml:space="preserve"> Check </w:t>
            </w:r>
            <w:hyperlink r:id="rId5" w:history="1">
              <w:r w:rsidR="008A78C5" w:rsidRPr="006E4CA7">
                <w:rPr>
                  <w:rStyle w:val="Hyperlink"/>
                  <w:rFonts w:ascii="Arial" w:hAnsi="Arial" w:cs="Arial"/>
                  <w:b/>
                  <w:sz w:val="20"/>
                  <w:szCs w:val="20"/>
                </w:rPr>
                <w:t>this Web site</w:t>
              </w:r>
            </w:hyperlink>
            <w:r w:rsidR="008A78C5" w:rsidRPr="00C83507">
              <w:rPr>
                <w:rFonts w:ascii="Arial" w:hAnsi="Arial" w:cs="Arial"/>
                <w:color w:val="000000"/>
                <w:sz w:val="20"/>
                <w:szCs w:val="20"/>
              </w:rPr>
              <w:t xml:space="preserve"> for an example of using </w:t>
            </w:r>
            <w:r w:rsidR="000F0C2B">
              <w:rPr>
                <w:rFonts w:ascii="Arial" w:hAnsi="Arial" w:cs="Arial"/>
                <w:color w:val="000000"/>
                <w:sz w:val="20"/>
                <w:szCs w:val="20"/>
              </w:rPr>
              <w:t xml:space="preserve">the </w:t>
            </w:r>
            <w:r w:rsidR="008A78C5" w:rsidRPr="00C83507">
              <w:rPr>
                <w:rFonts w:ascii="Arial" w:hAnsi="Arial" w:cs="Arial"/>
                <w:color w:val="000000"/>
                <w:sz w:val="20"/>
                <w:szCs w:val="20"/>
              </w:rPr>
              <w:t xml:space="preserve">Visual Basic .NET GetObject </w:t>
            </w:r>
            <w:r w:rsidR="00817AF4" w:rsidRPr="00C83507">
              <w:rPr>
                <w:rFonts w:ascii="Arial" w:hAnsi="Arial" w:cs="Arial"/>
                <w:color w:val="000000"/>
                <w:sz w:val="20"/>
                <w:szCs w:val="20"/>
              </w:rPr>
              <w:t>method</w:t>
            </w:r>
            <w:r w:rsidR="008A78C5" w:rsidRPr="00C83507">
              <w:rPr>
                <w:rFonts w:ascii="Arial" w:hAnsi="Arial" w:cs="Arial"/>
                <w:color w:val="000000"/>
                <w:sz w:val="20"/>
                <w:szCs w:val="20"/>
              </w:rPr>
              <w:t xml:space="preserve"> from within Windows PowerShell.</w:t>
            </w:r>
          </w:p>
          <w:p w:rsidR="007C75E5" w:rsidRPr="00C83507" w:rsidRDefault="007C75E5" w:rsidP="00250F8D">
            <w:pPr>
              <w:rPr>
                <w:rFonts w:ascii="Arial" w:hAnsi="Arial" w:cs="Arial"/>
                <w:color w:val="000000"/>
                <w:sz w:val="20"/>
                <w:szCs w:val="20"/>
              </w:rPr>
            </w:pPr>
          </w:p>
        </w:tc>
      </w:tr>
      <w:tr w:rsidR="00250F8D" w:rsidRPr="00C83507" w:rsidTr="008A78C5">
        <w:tc>
          <w:tcPr>
            <w:tcW w:w="2538" w:type="dxa"/>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GetRef</w:t>
            </w:r>
          </w:p>
        </w:tc>
        <w:tc>
          <w:tcPr>
            <w:tcW w:w="6318" w:type="dxa"/>
            <w:shd w:val="clear" w:color="auto" w:fill="auto"/>
          </w:tcPr>
          <w:p w:rsidR="00886881" w:rsidRPr="00C83507" w:rsidRDefault="000C6DFA" w:rsidP="00886881">
            <w:pPr>
              <w:rPr>
                <w:rFonts w:ascii="Arial" w:hAnsi="Arial" w:cs="Arial"/>
                <w:color w:val="000000"/>
                <w:sz w:val="20"/>
                <w:szCs w:val="20"/>
              </w:rPr>
            </w:pPr>
            <w:r w:rsidRPr="00C83507">
              <w:rPr>
                <w:rFonts w:ascii="Arial" w:hAnsi="Arial" w:cs="Arial"/>
                <w:b/>
                <w:color w:val="000000"/>
                <w:sz w:val="20"/>
                <w:szCs w:val="20"/>
              </w:rPr>
              <w:t xml:space="preserve">Definition: </w:t>
            </w:r>
            <w:r w:rsidR="00886881" w:rsidRPr="00C83507">
              <w:rPr>
                <w:rFonts w:ascii="Arial" w:hAnsi="Arial" w:cs="Arial"/>
                <w:color w:val="000000"/>
                <w:sz w:val="20"/>
                <w:szCs w:val="20"/>
              </w:rPr>
              <w:t>Returns a reference to a procedure that can be bound to an event.</w:t>
            </w:r>
          </w:p>
          <w:p w:rsidR="008A78C5" w:rsidRPr="00C83507" w:rsidRDefault="008A78C5" w:rsidP="00886881">
            <w:pPr>
              <w:rPr>
                <w:rFonts w:ascii="Arial" w:hAnsi="Arial" w:cs="Arial"/>
                <w:color w:val="000000"/>
                <w:sz w:val="20"/>
                <w:szCs w:val="20"/>
              </w:rPr>
            </w:pPr>
          </w:p>
          <w:p w:rsidR="008A78C5" w:rsidRPr="00C83507" w:rsidRDefault="008A78C5" w:rsidP="00886881">
            <w:pPr>
              <w:rPr>
                <w:rFonts w:ascii="Arial" w:hAnsi="Arial" w:cs="Arial"/>
                <w:color w:val="000000"/>
                <w:sz w:val="20"/>
                <w:szCs w:val="20"/>
              </w:rPr>
            </w:pPr>
            <w:r w:rsidRPr="00C83507">
              <w:rPr>
                <w:rFonts w:ascii="Arial" w:hAnsi="Arial" w:cs="Arial"/>
                <w:color w:val="000000"/>
                <w:sz w:val="20"/>
                <w:szCs w:val="20"/>
              </w:rPr>
              <w:t>Not applicable</w:t>
            </w:r>
            <w:r w:rsidR="00C60821" w:rsidRPr="00C83507">
              <w:rPr>
                <w:rFonts w:ascii="Arial" w:hAnsi="Arial" w:cs="Arial"/>
                <w:color w:val="000000"/>
                <w:sz w:val="20"/>
                <w:szCs w:val="20"/>
              </w:rPr>
              <w:t>.</w:t>
            </w:r>
            <w:r w:rsidRPr="00C83507">
              <w:rPr>
                <w:rFonts w:ascii="Arial" w:hAnsi="Arial" w:cs="Arial"/>
                <w:color w:val="000000"/>
                <w:sz w:val="20"/>
                <w:szCs w:val="20"/>
              </w:rPr>
              <w:t xml:space="preserve"> As far as we know, this is a Web page-only command.</w:t>
            </w:r>
          </w:p>
          <w:p w:rsidR="00250F8D" w:rsidRPr="00C83507" w:rsidRDefault="00250F8D" w:rsidP="00250F8D">
            <w:pPr>
              <w:rPr>
                <w:rFonts w:ascii="Arial" w:hAnsi="Arial" w:cs="Arial"/>
                <w:color w:val="000000"/>
                <w:sz w:val="20"/>
                <w:szCs w:val="20"/>
              </w:rPr>
            </w:pPr>
          </w:p>
        </w:tc>
      </w:tr>
      <w:tr w:rsidR="00250F8D" w:rsidRPr="00C83507" w:rsidTr="00855885">
        <w:tc>
          <w:tcPr>
            <w:tcW w:w="2538" w:type="dxa"/>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Hex</w:t>
            </w:r>
          </w:p>
        </w:tc>
        <w:tc>
          <w:tcPr>
            <w:tcW w:w="6318" w:type="dxa"/>
          </w:tcPr>
          <w:p w:rsidR="00E26434" w:rsidRPr="00C83507" w:rsidRDefault="000C6DFA" w:rsidP="00E26434">
            <w:pPr>
              <w:rPr>
                <w:rFonts w:ascii="Arial" w:hAnsi="Arial" w:cs="Arial"/>
                <w:color w:val="000000"/>
                <w:sz w:val="20"/>
                <w:szCs w:val="20"/>
              </w:rPr>
            </w:pPr>
            <w:r w:rsidRPr="00C83507">
              <w:rPr>
                <w:rFonts w:ascii="Arial" w:hAnsi="Arial" w:cs="Arial"/>
                <w:b/>
                <w:color w:val="000000"/>
                <w:sz w:val="20"/>
                <w:szCs w:val="20"/>
              </w:rPr>
              <w:t xml:space="preserve">Definition: </w:t>
            </w:r>
            <w:r w:rsidR="00E26434" w:rsidRPr="00C83507">
              <w:rPr>
                <w:rFonts w:ascii="Arial" w:hAnsi="Arial" w:cs="Arial"/>
                <w:color w:val="000000"/>
                <w:sz w:val="20"/>
                <w:szCs w:val="20"/>
              </w:rPr>
              <w:t>Returns a string representing the hexadecimal value of a number.</w:t>
            </w:r>
          </w:p>
          <w:p w:rsidR="00E26434" w:rsidRPr="00C83507" w:rsidRDefault="00E26434" w:rsidP="00250F8D">
            <w:pPr>
              <w:rPr>
                <w:rFonts w:ascii="Arial" w:hAnsi="Arial" w:cs="Arial"/>
                <w:color w:val="000000"/>
                <w:sz w:val="20"/>
                <w:szCs w:val="20"/>
              </w:rPr>
            </w:pPr>
          </w:p>
          <w:p w:rsidR="001364A3" w:rsidRPr="00C83507" w:rsidRDefault="001364A3" w:rsidP="00250F8D">
            <w:pPr>
              <w:rPr>
                <w:rFonts w:ascii="Arial" w:hAnsi="Arial" w:cs="Arial"/>
                <w:color w:val="000000"/>
                <w:sz w:val="20"/>
                <w:szCs w:val="20"/>
              </w:rPr>
            </w:pPr>
            <w:r w:rsidRPr="00C83507">
              <w:rPr>
                <w:rFonts w:ascii="Arial" w:hAnsi="Arial" w:cs="Arial"/>
                <w:color w:val="000000"/>
                <w:sz w:val="20"/>
                <w:szCs w:val="20"/>
              </w:rPr>
              <w:t>How do you convert a decimal number to a hexadecimal value? Why, you use the .NE</w:t>
            </w:r>
            <w:r w:rsidR="000F0C2B">
              <w:rPr>
                <w:rFonts w:ascii="Arial" w:hAnsi="Arial" w:cs="Arial"/>
                <w:color w:val="000000"/>
                <w:sz w:val="20"/>
                <w:szCs w:val="20"/>
              </w:rPr>
              <w:t>T</w:t>
            </w:r>
            <w:r w:rsidRPr="00C83507">
              <w:rPr>
                <w:rFonts w:ascii="Arial" w:hAnsi="Arial" w:cs="Arial"/>
                <w:color w:val="000000"/>
                <w:sz w:val="20"/>
                <w:szCs w:val="20"/>
              </w:rPr>
              <w:t xml:space="preserve"> formatting methods</w:t>
            </w:r>
            <w:r w:rsidR="009A13E9" w:rsidRPr="00C83507">
              <w:rPr>
                <w:rFonts w:ascii="Arial" w:hAnsi="Arial" w:cs="Arial"/>
                <w:color w:val="000000"/>
                <w:sz w:val="20"/>
                <w:szCs w:val="20"/>
              </w:rPr>
              <w:t>, of course.</w:t>
            </w:r>
            <w:r w:rsidRPr="00C83507">
              <w:rPr>
                <w:rFonts w:ascii="Arial" w:hAnsi="Arial" w:cs="Arial"/>
                <w:color w:val="000000"/>
                <w:sz w:val="20"/>
                <w:szCs w:val="20"/>
              </w:rPr>
              <w:t xml:space="preserve"> (How else would you do it?) For example, these two commands assign the value 4517 to the variable $a, then use .NET formatting to return the hexadecimal equivalent of 4517:</w:t>
            </w:r>
          </w:p>
          <w:p w:rsidR="001364A3" w:rsidRPr="00C83507" w:rsidRDefault="001364A3" w:rsidP="00250F8D">
            <w:pPr>
              <w:rPr>
                <w:rFonts w:ascii="Arial" w:hAnsi="Arial" w:cs="Arial"/>
                <w:color w:val="000000"/>
                <w:sz w:val="20"/>
                <w:szCs w:val="20"/>
              </w:rPr>
            </w:pPr>
          </w:p>
          <w:p w:rsidR="00250F8D" w:rsidRPr="00C83507" w:rsidRDefault="0049138B" w:rsidP="00250F8D">
            <w:pPr>
              <w:rPr>
                <w:rFonts w:ascii="Courier New" w:hAnsi="Courier New" w:cs="Courier New"/>
                <w:color w:val="000000"/>
                <w:sz w:val="20"/>
                <w:szCs w:val="20"/>
              </w:rPr>
            </w:pPr>
            <w:r w:rsidRPr="00C83507">
              <w:rPr>
                <w:rFonts w:ascii="Courier New" w:hAnsi="Courier New" w:cs="Courier New"/>
                <w:color w:val="000000"/>
                <w:sz w:val="20"/>
                <w:szCs w:val="20"/>
              </w:rPr>
              <w:t>$a = 4517</w:t>
            </w:r>
          </w:p>
          <w:p w:rsidR="0049138B" w:rsidRPr="00C83507" w:rsidRDefault="0049138B" w:rsidP="00250F8D">
            <w:pPr>
              <w:rPr>
                <w:rFonts w:ascii="Courier New" w:hAnsi="Courier New" w:cs="Courier New"/>
                <w:color w:val="000000"/>
                <w:sz w:val="20"/>
                <w:szCs w:val="20"/>
              </w:rPr>
            </w:pPr>
            <w:r w:rsidRPr="00C83507">
              <w:rPr>
                <w:rFonts w:ascii="Courier New" w:hAnsi="Courier New" w:cs="Courier New"/>
                <w:color w:val="000000"/>
                <w:sz w:val="20"/>
                <w:szCs w:val="20"/>
              </w:rPr>
              <w:t>$a = "{0:X}" -f $a</w:t>
            </w:r>
          </w:p>
          <w:p w:rsidR="00FD7D55" w:rsidRPr="00C83507" w:rsidRDefault="00FD7D55" w:rsidP="00FD7D55">
            <w:pPr>
              <w:rPr>
                <w:rFonts w:ascii="Arial" w:hAnsi="Arial" w:cs="Arial"/>
                <w:color w:val="000000"/>
                <w:sz w:val="20"/>
                <w:szCs w:val="20"/>
              </w:rPr>
            </w:pPr>
          </w:p>
          <w:p w:rsidR="001364A3" w:rsidRPr="00C83507" w:rsidRDefault="001364A3" w:rsidP="001364A3">
            <w:pPr>
              <w:rPr>
                <w:rFonts w:ascii="Arial" w:hAnsi="Arial" w:cs="Arial"/>
                <w:color w:val="000000"/>
                <w:sz w:val="20"/>
                <w:szCs w:val="20"/>
              </w:rPr>
            </w:pPr>
            <w:r w:rsidRPr="00C83507">
              <w:rPr>
                <w:rFonts w:ascii="Arial" w:hAnsi="Arial" w:cs="Arial"/>
                <w:color w:val="000000"/>
                <w:sz w:val="20"/>
                <w:szCs w:val="20"/>
              </w:rPr>
              <w:t xml:space="preserve">The formatting command is interpreted like this: you specify the format type in brackets – {} – with the entire method (brackets and all) enclosed in double quote marks. The </w:t>
            </w:r>
            <w:r w:rsidRPr="00C83507">
              <w:rPr>
                <w:rFonts w:ascii="Arial" w:hAnsi="Arial" w:cs="Arial"/>
                <w:b/>
                <w:color w:val="000000"/>
                <w:sz w:val="20"/>
                <w:szCs w:val="20"/>
              </w:rPr>
              <w:t>0</w:t>
            </w:r>
            <w:r w:rsidRPr="00C83507">
              <w:rPr>
                <w:rFonts w:ascii="Arial" w:hAnsi="Arial" w:cs="Arial"/>
                <w:color w:val="000000"/>
                <w:sz w:val="20"/>
                <w:szCs w:val="20"/>
              </w:rPr>
              <w:t xml:space="preserve"> is the index number of the item to be formatted (in this case 0, because we're dealing with a single string value). The </w:t>
            </w:r>
            <w:r w:rsidRPr="00C83507">
              <w:rPr>
                <w:rFonts w:ascii="Arial" w:hAnsi="Arial" w:cs="Arial"/>
                <w:b/>
                <w:color w:val="000000"/>
                <w:sz w:val="20"/>
                <w:szCs w:val="20"/>
              </w:rPr>
              <w:t>X</w:t>
            </w:r>
            <w:r w:rsidRPr="00C83507">
              <w:rPr>
                <w:rFonts w:ascii="Arial" w:hAnsi="Arial" w:cs="Arial"/>
                <w:color w:val="000000"/>
                <w:sz w:val="20"/>
                <w:szCs w:val="20"/>
              </w:rPr>
              <w:t xml:space="preserve"> indicates that we want to format the value as a hexadecimal number. </w:t>
            </w:r>
          </w:p>
          <w:p w:rsidR="001364A3" w:rsidRPr="00C83507" w:rsidRDefault="001364A3" w:rsidP="001364A3">
            <w:pPr>
              <w:rPr>
                <w:rFonts w:ascii="Arial" w:hAnsi="Arial" w:cs="Arial"/>
                <w:color w:val="000000"/>
                <w:sz w:val="20"/>
                <w:szCs w:val="20"/>
              </w:rPr>
            </w:pPr>
          </w:p>
          <w:p w:rsidR="00FD7D55" w:rsidRPr="00C83507" w:rsidRDefault="001364A3" w:rsidP="001364A3">
            <w:pPr>
              <w:rPr>
                <w:rFonts w:ascii="Arial" w:hAnsi="Arial" w:cs="Arial"/>
                <w:color w:val="000000"/>
                <w:sz w:val="20"/>
                <w:szCs w:val="20"/>
              </w:rPr>
            </w:pPr>
            <w:r w:rsidRPr="00C83507">
              <w:rPr>
                <w:rFonts w:ascii="Arial" w:hAnsi="Arial" w:cs="Arial"/>
                <w:color w:val="000000"/>
                <w:sz w:val="20"/>
                <w:szCs w:val="20"/>
              </w:rPr>
              <w:t xml:space="preserve">The format method is then followed by the </w:t>
            </w:r>
            <w:r w:rsidRPr="00C83507">
              <w:rPr>
                <w:rFonts w:ascii="Arial" w:hAnsi="Arial" w:cs="Arial"/>
                <w:b/>
                <w:color w:val="000000"/>
                <w:sz w:val="20"/>
                <w:szCs w:val="20"/>
              </w:rPr>
              <w:t>–f</w:t>
            </w:r>
            <w:r w:rsidRPr="00C83507">
              <w:rPr>
                <w:rFonts w:ascii="Arial" w:hAnsi="Arial" w:cs="Arial"/>
                <w:color w:val="000000"/>
                <w:sz w:val="20"/>
                <w:szCs w:val="20"/>
              </w:rPr>
              <w:t xml:space="preserve"> parameter and the value to be formatted ($a).</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FD7D55" w:rsidRPr="00C83507" w:rsidRDefault="00FD7D55" w:rsidP="00FD7D55">
            <w:pPr>
              <w:rPr>
                <w:rFonts w:ascii="Arial" w:hAnsi="Arial" w:cs="Arial"/>
                <w:color w:val="000000"/>
                <w:sz w:val="20"/>
                <w:szCs w:val="20"/>
              </w:rPr>
            </w:pPr>
          </w:p>
          <w:p w:rsidR="001364A3" w:rsidRPr="00C83507" w:rsidRDefault="001364A3" w:rsidP="00FD7D55">
            <w:pPr>
              <w:rPr>
                <w:rFonts w:ascii="Courier New" w:hAnsi="Courier New" w:cs="Courier New"/>
                <w:color w:val="000000"/>
                <w:sz w:val="20"/>
                <w:szCs w:val="20"/>
              </w:rPr>
            </w:pPr>
            <w:r w:rsidRPr="00C83507">
              <w:rPr>
                <w:rFonts w:ascii="Courier New" w:hAnsi="Courier New" w:cs="Courier New"/>
                <w:color w:val="000000"/>
                <w:sz w:val="20"/>
                <w:szCs w:val="20"/>
              </w:rPr>
              <w:t>11A5</w:t>
            </w:r>
          </w:p>
          <w:p w:rsidR="00C15D0E" w:rsidRPr="00C83507" w:rsidRDefault="00C15D0E" w:rsidP="00250F8D">
            <w:pPr>
              <w:rPr>
                <w:rFonts w:ascii="Arial" w:hAnsi="Arial" w:cs="Arial"/>
                <w:color w:val="000000"/>
                <w:sz w:val="20"/>
                <w:szCs w:val="20"/>
              </w:rPr>
            </w:pPr>
          </w:p>
        </w:tc>
      </w:tr>
      <w:tr w:rsidR="00250F8D" w:rsidRPr="00C83507" w:rsidTr="00A251DB">
        <w:tc>
          <w:tcPr>
            <w:tcW w:w="2538" w:type="dxa"/>
            <w:tcBorders>
              <w:bottom w:val="single" w:sz="4" w:space="0" w:color="auto"/>
            </w:tcBorders>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Hour</w:t>
            </w:r>
          </w:p>
        </w:tc>
        <w:tc>
          <w:tcPr>
            <w:tcW w:w="6318" w:type="dxa"/>
            <w:tcBorders>
              <w:bottom w:val="single" w:sz="4" w:space="0" w:color="auto"/>
            </w:tcBorders>
          </w:tcPr>
          <w:p w:rsidR="00E26434" w:rsidRPr="00C83507" w:rsidRDefault="000C6DFA" w:rsidP="00E26434">
            <w:pPr>
              <w:rPr>
                <w:rFonts w:ascii="Arial" w:hAnsi="Arial" w:cs="Arial"/>
                <w:color w:val="000000"/>
                <w:sz w:val="20"/>
                <w:szCs w:val="20"/>
              </w:rPr>
            </w:pPr>
            <w:r w:rsidRPr="00C83507">
              <w:rPr>
                <w:rFonts w:ascii="Arial" w:hAnsi="Arial" w:cs="Arial"/>
                <w:b/>
                <w:color w:val="000000"/>
                <w:sz w:val="20"/>
                <w:szCs w:val="20"/>
              </w:rPr>
              <w:t xml:space="preserve">Definition: </w:t>
            </w:r>
            <w:r w:rsidR="00E26434" w:rsidRPr="00C83507">
              <w:rPr>
                <w:rFonts w:ascii="Arial" w:hAnsi="Arial" w:cs="Arial"/>
                <w:color w:val="000000"/>
                <w:sz w:val="20"/>
                <w:szCs w:val="20"/>
              </w:rPr>
              <w:t xml:space="preserve">Returns a whole number between 0 and 23, inclusive, representing the hour of the day. </w:t>
            </w:r>
          </w:p>
          <w:p w:rsidR="00057142" w:rsidRPr="00C83507" w:rsidRDefault="00057142" w:rsidP="00E26434">
            <w:pPr>
              <w:rPr>
                <w:rFonts w:ascii="Arial" w:hAnsi="Arial" w:cs="Arial"/>
                <w:color w:val="000000"/>
                <w:sz w:val="20"/>
                <w:szCs w:val="20"/>
              </w:rPr>
            </w:pPr>
          </w:p>
          <w:p w:rsidR="00057142" w:rsidRPr="00C83507" w:rsidRDefault="00057142" w:rsidP="00E26434">
            <w:pPr>
              <w:rPr>
                <w:rFonts w:ascii="Arial" w:hAnsi="Arial" w:cs="Arial"/>
                <w:color w:val="000000"/>
                <w:sz w:val="20"/>
                <w:szCs w:val="20"/>
              </w:rPr>
            </w:pPr>
            <w:proofErr w:type="gramStart"/>
            <w:r w:rsidRPr="00C83507">
              <w:rPr>
                <w:rFonts w:ascii="Arial" w:hAnsi="Arial" w:cs="Arial"/>
                <w:color w:val="000000"/>
                <w:sz w:val="20"/>
                <w:szCs w:val="20"/>
              </w:rPr>
              <w:t>Not that days, months, and years aren't important, mind you,</w:t>
            </w:r>
            <w:proofErr w:type="gramEnd"/>
            <w:r w:rsidRPr="00C83507">
              <w:rPr>
                <w:rFonts w:ascii="Arial" w:hAnsi="Arial" w:cs="Arial"/>
                <w:color w:val="000000"/>
                <w:sz w:val="20"/>
                <w:szCs w:val="20"/>
              </w:rPr>
              <w:t xml:space="preserve"> but sometimes all you really need to know is the hour. To return an integer value indicating the hour (based on a 24-hour clock) just use the </w:t>
            </w:r>
            <w:r w:rsidRPr="00C83507">
              <w:rPr>
                <w:rFonts w:ascii="Arial" w:hAnsi="Arial" w:cs="Arial"/>
                <w:b/>
                <w:color w:val="000000"/>
                <w:sz w:val="20"/>
                <w:szCs w:val="20"/>
              </w:rPr>
              <w:t>Get-Date</w:t>
            </w:r>
            <w:r w:rsidRPr="00C83507">
              <w:rPr>
                <w:rFonts w:ascii="Arial" w:hAnsi="Arial" w:cs="Arial"/>
                <w:color w:val="000000"/>
                <w:sz w:val="20"/>
                <w:szCs w:val="20"/>
              </w:rPr>
              <w:t xml:space="preserve"> </w:t>
            </w:r>
            <w:r w:rsidR="00817AF4" w:rsidRPr="00C83507">
              <w:rPr>
                <w:rFonts w:ascii="Arial" w:hAnsi="Arial" w:cs="Arial"/>
                <w:color w:val="000000"/>
                <w:sz w:val="20"/>
                <w:szCs w:val="20"/>
              </w:rPr>
              <w:t>Cmdlet</w:t>
            </w:r>
            <w:r w:rsidRPr="00C83507">
              <w:rPr>
                <w:rFonts w:ascii="Arial" w:hAnsi="Arial" w:cs="Arial"/>
                <w:color w:val="000000"/>
                <w:sz w:val="20"/>
                <w:szCs w:val="20"/>
              </w:rPr>
              <w:t xml:space="preserve"> and take a peek at the value of the </w:t>
            </w:r>
            <w:r w:rsidRPr="00C83507">
              <w:rPr>
                <w:rFonts w:ascii="Arial" w:hAnsi="Arial" w:cs="Arial"/>
                <w:b/>
                <w:color w:val="000000"/>
                <w:sz w:val="20"/>
                <w:szCs w:val="20"/>
              </w:rPr>
              <w:t>Hour</w:t>
            </w:r>
            <w:r w:rsidRPr="00C83507">
              <w:rPr>
                <w:rFonts w:ascii="Arial" w:hAnsi="Arial" w:cs="Arial"/>
                <w:color w:val="000000"/>
                <w:sz w:val="20"/>
                <w:szCs w:val="20"/>
              </w:rPr>
              <w:t xml:space="preserve"> property:</w:t>
            </w:r>
          </w:p>
          <w:p w:rsidR="00E26434" w:rsidRPr="00C83507" w:rsidRDefault="00E26434" w:rsidP="00E26434">
            <w:pPr>
              <w:rPr>
                <w:rFonts w:ascii="Arial" w:hAnsi="Arial" w:cs="Arial"/>
                <w:color w:val="000000"/>
                <w:sz w:val="20"/>
                <w:szCs w:val="20"/>
              </w:rPr>
            </w:pPr>
            <w:r w:rsidRPr="00C83507">
              <w:rPr>
                <w:rFonts w:ascii="Arial" w:hAnsi="Arial" w:cs="Arial"/>
                <w:color w:val="000000"/>
                <w:sz w:val="20"/>
                <w:szCs w:val="20"/>
              </w:rPr>
              <w:t xml:space="preserve"> </w:t>
            </w:r>
          </w:p>
          <w:p w:rsidR="00947E71" w:rsidRPr="00C83507" w:rsidRDefault="00A2043B" w:rsidP="00E26434">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947E71" w:rsidRPr="00C83507">
              <w:rPr>
                <w:rFonts w:ascii="Courier New" w:hAnsi="Courier New" w:cs="Courier New"/>
                <w:color w:val="000000"/>
                <w:sz w:val="20"/>
                <w:szCs w:val="20"/>
              </w:rPr>
              <w:t>(get-date).hour</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 xml:space="preserve">When you run this command </w:t>
            </w:r>
            <w:r w:rsidR="00057142" w:rsidRPr="00C83507">
              <w:rPr>
                <w:rFonts w:ascii="Arial" w:hAnsi="Arial" w:cs="Arial"/>
                <w:color w:val="000000"/>
                <w:sz w:val="20"/>
                <w:szCs w:val="20"/>
              </w:rPr>
              <w:t xml:space="preserve">at 4:00 PM </w:t>
            </w:r>
            <w:r w:rsidRPr="00C83507">
              <w:rPr>
                <w:rFonts w:ascii="Arial" w:hAnsi="Arial" w:cs="Arial"/>
                <w:color w:val="000000"/>
                <w:sz w:val="20"/>
                <w:szCs w:val="20"/>
              </w:rPr>
              <w:t>and then echo back the value of $a you should get the following:</w:t>
            </w:r>
          </w:p>
          <w:p w:rsidR="00FD7D55" w:rsidRPr="00C83507" w:rsidRDefault="00FD7D55" w:rsidP="00FD7D55">
            <w:pPr>
              <w:rPr>
                <w:rFonts w:ascii="Arial" w:hAnsi="Arial" w:cs="Arial"/>
                <w:color w:val="000000"/>
                <w:sz w:val="20"/>
                <w:szCs w:val="20"/>
              </w:rPr>
            </w:pPr>
          </w:p>
          <w:p w:rsidR="00057142" w:rsidRPr="00C83507" w:rsidRDefault="00057142" w:rsidP="00FD7D55">
            <w:pPr>
              <w:rPr>
                <w:rFonts w:ascii="Courier New" w:hAnsi="Courier New" w:cs="Courier New"/>
                <w:color w:val="000000"/>
                <w:sz w:val="20"/>
                <w:szCs w:val="20"/>
              </w:rPr>
            </w:pPr>
            <w:r w:rsidRPr="00C83507">
              <w:rPr>
                <w:rFonts w:ascii="Courier New" w:hAnsi="Courier New" w:cs="Courier New"/>
                <w:color w:val="000000"/>
                <w:sz w:val="20"/>
                <w:szCs w:val="20"/>
              </w:rPr>
              <w:t>16</w:t>
            </w:r>
          </w:p>
          <w:p w:rsidR="00947E71" w:rsidRPr="00C83507" w:rsidRDefault="00947E71" w:rsidP="00250F8D">
            <w:pPr>
              <w:rPr>
                <w:rFonts w:ascii="Arial" w:hAnsi="Arial" w:cs="Arial"/>
                <w:color w:val="000000"/>
                <w:sz w:val="20"/>
                <w:szCs w:val="20"/>
              </w:rPr>
            </w:pPr>
          </w:p>
        </w:tc>
      </w:tr>
      <w:tr w:rsidR="00250F8D" w:rsidRPr="00C83507" w:rsidTr="00A251DB">
        <w:tc>
          <w:tcPr>
            <w:tcW w:w="2538" w:type="dxa"/>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InputBox</w:t>
            </w:r>
          </w:p>
        </w:tc>
        <w:tc>
          <w:tcPr>
            <w:tcW w:w="6318" w:type="dxa"/>
            <w:shd w:val="clear" w:color="auto" w:fill="auto"/>
          </w:tcPr>
          <w:p w:rsidR="00250F8D" w:rsidRPr="00C83507" w:rsidRDefault="000C6DFA"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7A5C5F" w:rsidRPr="00C83507">
              <w:rPr>
                <w:rFonts w:ascii="Arial" w:hAnsi="Arial" w:cs="Arial"/>
                <w:color w:val="000000"/>
                <w:sz w:val="20"/>
                <w:szCs w:val="20"/>
              </w:rPr>
              <w:t>Displays a prompt in a dialog box, waits for the user to input text or click a button, and returns the contents of the text box.</w:t>
            </w:r>
          </w:p>
          <w:p w:rsidR="00A251DB" w:rsidRPr="00C83507" w:rsidRDefault="00A251DB" w:rsidP="00250F8D">
            <w:pPr>
              <w:rPr>
                <w:rFonts w:ascii="Arial" w:hAnsi="Arial" w:cs="Arial"/>
                <w:color w:val="000000"/>
                <w:sz w:val="20"/>
                <w:szCs w:val="20"/>
              </w:rPr>
            </w:pPr>
          </w:p>
          <w:p w:rsidR="00A251DB" w:rsidRPr="00C83507" w:rsidRDefault="00A251DB" w:rsidP="00250F8D">
            <w:pPr>
              <w:rPr>
                <w:rFonts w:ascii="Arial" w:hAnsi="Arial" w:cs="Arial"/>
                <w:color w:val="000000"/>
                <w:sz w:val="20"/>
                <w:szCs w:val="20"/>
              </w:rPr>
            </w:pPr>
            <w:r w:rsidRPr="00C83507">
              <w:rPr>
                <w:rFonts w:ascii="Arial" w:hAnsi="Arial" w:cs="Arial"/>
                <w:color w:val="000000"/>
                <w:sz w:val="20"/>
                <w:szCs w:val="20"/>
              </w:rPr>
              <w:t>OK, this was a tough one. At first we figured that the easiest way to create an input box would be to rely on the .NET Framework and Visual Basic .NET. That worked, but with one major problem: the input box always appeared behind all the other windows on the desktop. That meant that the input box would appear, but no one would ever see it. Not exactly what we were hoping for.</w:t>
            </w:r>
          </w:p>
          <w:p w:rsidR="00A251DB" w:rsidRPr="00C83507" w:rsidRDefault="00A251DB" w:rsidP="00250F8D">
            <w:pPr>
              <w:rPr>
                <w:rFonts w:ascii="Arial" w:hAnsi="Arial" w:cs="Arial"/>
                <w:color w:val="000000"/>
                <w:sz w:val="20"/>
                <w:szCs w:val="20"/>
              </w:rPr>
            </w:pPr>
          </w:p>
          <w:p w:rsidR="00A251DB" w:rsidRPr="00C83507" w:rsidRDefault="00A251DB" w:rsidP="00250F8D">
            <w:pPr>
              <w:rPr>
                <w:rFonts w:ascii="Arial" w:hAnsi="Arial" w:cs="Arial"/>
                <w:color w:val="000000"/>
                <w:sz w:val="20"/>
                <w:szCs w:val="20"/>
              </w:rPr>
            </w:pPr>
            <w:r w:rsidRPr="00C83507">
              <w:rPr>
                <w:rFonts w:ascii="Arial" w:hAnsi="Arial" w:cs="Arial"/>
                <w:color w:val="000000"/>
                <w:sz w:val="20"/>
                <w:szCs w:val="20"/>
              </w:rPr>
              <w:t xml:space="preserve">At our wit’s end, we did </w:t>
            </w:r>
            <w:r w:rsidR="00745DD1" w:rsidRPr="00C83507">
              <w:rPr>
                <w:rFonts w:ascii="Arial" w:hAnsi="Arial" w:cs="Arial"/>
                <w:color w:val="000000"/>
                <w:sz w:val="20"/>
                <w:szCs w:val="20"/>
              </w:rPr>
              <w:t>what</w:t>
            </w:r>
            <w:r w:rsidRPr="00C83507">
              <w:rPr>
                <w:rFonts w:ascii="Arial" w:hAnsi="Arial" w:cs="Arial"/>
                <w:color w:val="000000"/>
                <w:sz w:val="20"/>
                <w:szCs w:val="20"/>
              </w:rPr>
              <w:t xml:space="preserve"> anyone else would do in our situation: we started searching the Internet looking for sample code we could steal. And, sure enough, we found some, courtesy of /\/\o\/\/, a Windows PowerShell MVP. (Check out his </w:t>
            </w:r>
            <w:hyperlink r:id="rId6" w:history="1">
              <w:r w:rsidRPr="006E4CA7">
                <w:rPr>
                  <w:rStyle w:val="Hyperlink"/>
                  <w:rFonts w:ascii="Arial" w:hAnsi="Arial" w:cs="Arial"/>
                  <w:b/>
                  <w:sz w:val="20"/>
                  <w:szCs w:val="20"/>
                </w:rPr>
                <w:t>Web site and blog</w:t>
              </w:r>
            </w:hyperlink>
            <w:r w:rsidRPr="00C83507">
              <w:rPr>
                <w:rFonts w:ascii="Arial" w:hAnsi="Arial" w:cs="Arial"/>
                <w:color w:val="000000"/>
                <w:sz w:val="20"/>
                <w:szCs w:val="20"/>
              </w:rPr>
              <w:t>; when it comes to Windows PowerShell, this guy knows what he’s talking about.) Here’s the solution /\/\o\/\/ came up with:</w:t>
            </w:r>
          </w:p>
          <w:p w:rsidR="00A251DB" w:rsidRPr="00C83507" w:rsidRDefault="00A251DB" w:rsidP="00250F8D">
            <w:pPr>
              <w:rPr>
                <w:rFonts w:ascii="Arial" w:hAnsi="Arial" w:cs="Arial"/>
                <w:color w:val="000000"/>
                <w:sz w:val="20"/>
                <w:szCs w:val="20"/>
              </w:rPr>
            </w:pPr>
          </w:p>
          <w:p w:rsidR="00A251DB" w:rsidRPr="00C83507" w:rsidRDefault="00A251DB" w:rsidP="00250F8D">
            <w:pPr>
              <w:rPr>
                <w:rFonts w:ascii="Courier New" w:hAnsi="Courier New" w:cs="Courier New"/>
                <w:color w:val="000000"/>
                <w:sz w:val="20"/>
                <w:szCs w:val="20"/>
              </w:rPr>
            </w:pPr>
            <w:r w:rsidRPr="00C83507">
              <w:rPr>
                <w:rFonts w:ascii="Courier New" w:hAnsi="Courier New" w:cs="Courier New"/>
                <w:color w:val="000000"/>
                <w:sz w:val="20"/>
                <w:szCs w:val="20"/>
              </w:rPr>
              <w:t>$a = new-object -comobject MSScriptControl.ScriptControl</w:t>
            </w:r>
          </w:p>
          <w:p w:rsidR="00A251DB" w:rsidRPr="00C83507" w:rsidRDefault="00A251DB" w:rsidP="00250F8D">
            <w:pPr>
              <w:rPr>
                <w:rFonts w:ascii="Courier New" w:hAnsi="Courier New" w:cs="Courier New"/>
                <w:color w:val="000000"/>
                <w:sz w:val="20"/>
                <w:szCs w:val="20"/>
              </w:rPr>
            </w:pPr>
            <w:r w:rsidRPr="00C83507">
              <w:rPr>
                <w:rFonts w:ascii="Courier New" w:hAnsi="Courier New" w:cs="Courier New"/>
                <w:color w:val="000000"/>
                <w:sz w:val="20"/>
                <w:szCs w:val="20"/>
              </w:rPr>
              <w:t>$a.language = "vbscript"</w:t>
            </w:r>
          </w:p>
          <w:p w:rsidR="00A251DB" w:rsidRPr="00C83507" w:rsidRDefault="00A251DB" w:rsidP="00250F8D">
            <w:pPr>
              <w:rPr>
                <w:rFonts w:ascii="Courier New" w:hAnsi="Courier New" w:cs="Courier New"/>
                <w:color w:val="000000"/>
                <w:sz w:val="20"/>
                <w:szCs w:val="20"/>
              </w:rPr>
            </w:pPr>
            <w:r w:rsidRPr="00C83507">
              <w:rPr>
                <w:rFonts w:ascii="Courier New" w:hAnsi="Courier New" w:cs="Courier New"/>
                <w:color w:val="000000"/>
                <w:sz w:val="20"/>
                <w:szCs w:val="20"/>
              </w:rPr>
              <w:t>$a.addcode("function getInput() getInput = inputbox(`"Message box prompt`",`"Message Box Title`") end function" )</w:t>
            </w:r>
          </w:p>
          <w:p w:rsidR="00A251DB" w:rsidRPr="00C83507" w:rsidRDefault="00A251DB" w:rsidP="00250F8D">
            <w:pPr>
              <w:rPr>
                <w:rFonts w:ascii="Arial" w:hAnsi="Arial" w:cs="Arial"/>
                <w:color w:val="000000"/>
                <w:sz w:val="20"/>
                <w:szCs w:val="20"/>
              </w:rPr>
            </w:pPr>
            <w:r w:rsidRPr="00C83507">
              <w:rPr>
                <w:rFonts w:ascii="Courier New" w:hAnsi="Courier New" w:cs="Courier New"/>
                <w:color w:val="000000"/>
                <w:sz w:val="20"/>
                <w:szCs w:val="20"/>
              </w:rPr>
              <w:t>$b = $a.eval("getInput")</w:t>
            </w:r>
          </w:p>
          <w:p w:rsidR="00A251DB" w:rsidRPr="00C83507" w:rsidRDefault="00A251DB" w:rsidP="00250F8D">
            <w:pPr>
              <w:rPr>
                <w:rFonts w:ascii="Arial" w:hAnsi="Arial" w:cs="Arial"/>
                <w:color w:val="000000"/>
                <w:sz w:val="20"/>
                <w:szCs w:val="20"/>
              </w:rPr>
            </w:pPr>
          </w:p>
          <w:p w:rsidR="00A251DB" w:rsidRPr="00C83507" w:rsidRDefault="00A251DB" w:rsidP="00250F8D">
            <w:pPr>
              <w:rPr>
                <w:rFonts w:ascii="Arial" w:hAnsi="Arial" w:cs="Arial"/>
                <w:color w:val="000000"/>
                <w:sz w:val="20"/>
                <w:szCs w:val="20"/>
              </w:rPr>
            </w:pPr>
            <w:r w:rsidRPr="00C83507">
              <w:rPr>
                <w:rFonts w:ascii="Arial" w:hAnsi="Arial" w:cs="Arial"/>
                <w:color w:val="000000"/>
                <w:sz w:val="20"/>
                <w:szCs w:val="20"/>
              </w:rPr>
              <w:t xml:space="preserve">We won’t bother trying to explain how this works; we’ll simply note that it </w:t>
            </w:r>
            <w:r w:rsidRPr="00C83507">
              <w:rPr>
                <w:rFonts w:ascii="Arial" w:hAnsi="Arial" w:cs="Arial"/>
                <w:i/>
                <w:color w:val="000000"/>
                <w:sz w:val="20"/>
                <w:szCs w:val="20"/>
              </w:rPr>
              <w:t>does</w:t>
            </w:r>
            <w:r w:rsidRPr="00C83507">
              <w:rPr>
                <w:rFonts w:ascii="Arial" w:hAnsi="Arial" w:cs="Arial"/>
                <w:color w:val="000000"/>
                <w:sz w:val="20"/>
                <w:szCs w:val="20"/>
              </w:rPr>
              <w:t xml:space="preserve"> work. We’ll also point out that you have to type this exactly as shown; in particular, that means including al</w:t>
            </w:r>
            <w:r w:rsidR="00AB2253" w:rsidRPr="00C83507">
              <w:rPr>
                <w:rFonts w:ascii="Arial" w:hAnsi="Arial" w:cs="Arial"/>
                <w:color w:val="000000"/>
                <w:sz w:val="20"/>
                <w:szCs w:val="20"/>
              </w:rPr>
              <w:t>l</w:t>
            </w:r>
            <w:r w:rsidRPr="00C83507">
              <w:rPr>
                <w:rFonts w:ascii="Arial" w:hAnsi="Arial" w:cs="Arial"/>
                <w:color w:val="000000"/>
                <w:sz w:val="20"/>
                <w:szCs w:val="20"/>
              </w:rPr>
              <w:t xml:space="preserve"> the little backticks (the ` character) when assigning a message box prompt and title.</w:t>
            </w:r>
          </w:p>
          <w:p w:rsidR="00A251DB" w:rsidRPr="00C83507" w:rsidRDefault="00A251DB" w:rsidP="00250F8D">
            <w:pPr>
              <w:rPr>
                <w:rFonts w:ascii="Arial" w:hAnsi="Arial" w:cs="Arial"/>
                <w:color w:val="000000"/>
                <w:sz w:val="20"/>
                <w:szCs w:val="20"/>
              </w:rPr>
            </w:pPr>
          </w:p>
          <w:p w:rsidR="00A251DB" w:rsidRPr="00C83507" w:rsidRDefault="00A251DB" w:rsidP="00250F8D">
            <w:pPr>
              <w:rPr>
                <w:rFonts w:ascii="Arial" w:hAnsi="Arial" w:cs="Arial"/>
                <w:color w:val="000000"/>
                <w:sz w:val="20"/>
                <w:szCs w:val="20"/>
              </w:rPr>
            </w:pPr>
            <w:r w:rsidRPr="00C83507">
              <w:rPr>
                <w:rFonts w:ascii="Arial" w:hAnsi="Arial" w:cs="Arial"/>
                <w:color w:val="000000"/>
                <w:sz w:val="20"/>
                <w:szCs w:val="20"/>
              </w:rPr>
              <w:t>By the way: thanks, /\/\o\/\/!</w:t>
            </w:r>
          </w:p>
          <w:p w:rsidR="007A5C5F" w:rsidRPr="00C83507" w:rsidRDefault="007A5C5F" w:rsidP="00250F8D">
            <w:pPr>
              <w:rPr>
                <w:rFonts w:ascii="Arial" w:hAnsi="Arial" w:cs="Arial"/>
                <w:color w:val="000000"/>
                <w:sz w:val="20"/>
                <w:szCs w:val="20"/>
              </w:rPr>
            </w:pPr>
          </w:p>
        </w:tc>
      </w:tr>
      <w:tr w:rsidR="00250F8D" w:rsidRPr="00C83507" w:rsidTr="00855885">
        <w:tc>
          <w:tcPr>
            <w:tcW w:w="2538" w:type="dxa"/>
            <w:tcBorders>
              <w:bottom w:val="single" w:sz="4" w:space="0" w:color="auto"/>
            </w:tcBorders>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InStr</w:t>
            </w:r>
          </w:p>
        </w:tc>
        <w:tc>
          <w:tcPr>
            <w:tcW w:w="6318" w:type="dxa"/>
            <w:tcBorders>
              <w:bottom w:val="single" w:sz="4" w:space="0" w:color="auto"/>
            </w:tcBorders>
          </w:tcPr>
          <w:p w:rsidR="007A5C5F" w:rsidRPr="00C83507" w:rsidRDefault="000C6DFA"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7A5C5F" w:rsidRPr="00C83507">
              <w:rPr>
                <w:rFonts w:ascii="Arial" w:hAnsi="Arial" w:cs="Arial"/>
                <w:color w:val="000000"/>
                <w:sz w:val="20"/>
                <w:szCs w:val="20"/>
              </w:rPr>
              <w:t>Returns the position of the first occurrence of one string within another.</w:t>
            </w:r>
          </w:p>
          <w:p w:rsidR="007A5C5F" w:rsidRPr="00C83507" w:rsidRDefault="007A5C5F" w:rsidP="00250F8D">
            <w:pPr>
              <w:rPr>
                <w:rFonts w:ascii="Arial" w:hAnsi="Arial" w:cs="Arial"/>
                <w:color w:val="000000"/>
                <w:sz w:val="20"/>
                <w:szCs w:val="20"/>
              </w:rPr>
            </w:pPr>
          </w:p>
          <w:p w:rsidR="003B5D56" w:rsidRPr="00C83507" w:rsidRDefault="00DC129C" w:rsidP="00250F8D">
            <w:pPr>
              <w:rPr>
                <w:rFonts w:ascii="Arial" w:hAnsi="Arial" w:cs="Arial"/>
                <w:color w:val="000000"/>
                <w:sz w:val="20"/>
                <w:szCs w:val="20"/>
              </w:rPr>
            </w:pPr>
            <w:r w:rsidRPr="00C83507">
              <w:rPr>
                <w:rFonts w:ascii="Arial" w:hAnsi="Arial" w:cs="Arial"/>
                <w:color w:val="000000"/>
                <w:sz w:val="20"/>
                <w:szCs w:val="20"/>
              </w:rPr>
              <w:t xml:space="preserve">The InStr function is primarily used to determine whether a specific character or set of characters can be found in a string. In Windows PowerShell you can test for the existence of a substring by using the </w:t>
            </w:r>
            <w:proofErr w:type="gramStart"/>
            <w:r w:rsidRPr="00C83507">
              <w:rPr>
                <w:rFonts w:ascii="Arial" w:hAnsi="Arial" w:cs="Arial"/>
                <w:b/>
                <w:color w:val="000000"/>
                <w:sz w:val="20"/>
                <w:szCs w:val="20"/>
              </w:rPr>
              <w:t>Contains(</w:t>
            </w:r>
            <w:proofErr w:type="gramEnd"/>
            <w:r w:rsidRPr="00C83507">
              <w:rPr>
                <w:rFonts w:ascii="Arial" w:hAnsi="Arial" w:cs="Arial"/>
                <w:b/>
                <w:color w:val="000000"/>
                <w:sz w:val="20"/>
                <w:szCs w:val="20"/>
              </w:rPr>
              <w:t>)</w:t>
            </w:r>
            <w:r w:rsidRPr="00C83507">
              <w:rPr>
                <w:rFonts w:ascii="Arial" w:hAnsi="Arial" w:cs="Arial"/>
                <w:color w:val="000000"/>
                <w:sz w:val="20"/>
                <w:szCs w:val="20"/>
              </w:rPr>
              <w:t xml:space="preserve"> method. For example, here we assign the word </w:t>
            </w:r>
            <w:r w:rsidRPr="00C83507">
              <w:rPr>
                <w:rFonts w:ascii="Arial" w:hAnsi="Arial" w:cs="Arial"/>
                <w:i/>
                <w:color w:val="000000"/>
                <w:sz w:val="20"/>
                <w:szCs w:val="20"/>
              </w:rPr>
              <w:t>wombat</w:t>
            </w:r>
            <w:r w:rsidRPr="00C83507">
              <w:rPr>
                <w:rFonts w:ascii="Arial" w:hAnsi="Arial" w:cs="Arial"/>
                <w:color w:val="000000"/>
                <w:sz w:val="20"/>
                <w:szCs w:val="20"/>
              </w:rPr>
              <w:t xml:space="preserve"> to a variable named $a, then use </w:t>
            </w:r>
            <w:proofErr w:type="gramStart"/>
            <w:r w:rsidRPr="00C83507">
              <w:rPr>
                <w:rFonts w:ascii="Arial" w:hAnsi="Arial" w:cs="Arial"/>
                <w:color w:val="000000"/>
                <w:sz w:val="20"/>
                <w:szCs w:val="20"/>
              </w:rPr>
              <w:t>Contains(</w:t>
            </w:r>
            <w:proofErr w:type="gramEnd"/>
            <w:r w:rsidRPr="00C83507">
              <w:rPr>
                <w:rFonts w:ascii="Arial" w:hAnsi="Arial" w:cs="Arial"/>
                <w:color w:val="000000"/>
                <w:sz w:val="20"/>
                <w:szCs w:val="20"/>
              </w:rPr>
              <w:t xml:space="preserve">) to determine whether or not the letter </w:t>
            </w:r>
            <w:r w:rsidRPr="00C83507">
              <w:rPr>
                <w:rFonts w:ascii="Arial" w:hAnsi="Arial" w:cs="Arial"/>
                <w:i/>
                <w:color w:val="000000"/>
                <w:sz w:val="20"/>
                <w:szCs w:val="20"/>
              </w:rPr>
              <w:t>m</w:t>
            </w:r>
            <w:r w:rsidRPr="00C83507">
              <w:rPr>
                <w:rFonts w:ascii="Arial" w:hAnsi="Arial" w:cs="Arial"/>
                <w:color w:val="000000"/>
                <w:sz w:val="20"/>
                <w:szCs w:val="20"/>
              </w:rPr>
              <w:t xml:space="preserve"> appears anywhere in that string. In turn, our True/False return value is stored in the variable $b:</w:t>
            </w:r>
          </w:p>
          <w:p w:rsidR="003B5D56" w:rsidRPr="00C83507" w:rsidRDefault="003B5D56" w:rsidP="00250F8D">
            <w:pPr>
              <w:rPr>
                <w:rFonts w:ascii="Arial" w:hAnsi="Arial" w:cs="Arial"/>
                <w:color w:val="000000"/>
                <w:sz w:val="20"/>
                <w:szCs w:val="20"/>
              </w:rPr>
            </w:pPr>
          </w:p>
          <w:p w:rsidR="00DC129C" w:rsidRPr="00C83507" w:rsidRDefault="00F37DE0" w:rsidP="00250F8D">
            <w:pPr>
              <w:rPr>
                <w:rFonts w:ascii="Courier New" w:hAnsi="Courier New" w:cs="Courier New"/>
                <w:color w:val="000000"/>
                <w:sz w:val="20"/>
                <w:szCs w:val="20"/>
              </w:rPr>
            </w:pPr>
            <w:r w:rsidRPr="00C83507">
              <w:rPr>
                <w:rFonts w:ascii="Courier New" w:hAnsi="Courier New" w:cs="Courier New"/>
                <w:color w:val="000000"/>
                <w:sz w:val="20"/>
                <w:szCs w:val="20"/>
              </w:rPr>
              <w:t>$a = "wombat"</w:t>
            </w:r>
          </w:p>
          <w:p w:rsidR="00250F8D" w:rsidRPr="00C83507" w:rsidRDefault="00DC129C"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$b = </w:t>
            </w:r>
            <w:r w:rsidR="00782A1F" w:rsidRPr="00C83507">
              <w:rPr>
                <w:rFonts w:ascii="Courier New" w:hAnsi="Courier New" w:cs="Courier New"/>
                <w:color w:val="000000"/>
                <w:sz w:val="20"/>
                <w:szCs w:val="20"/>
              </w:rPr>
              <w:t>$a</w:t>
            </w:r>
            <w:r w:rsidRPr="00C83507">
              <w:rPr>
                <w:rFonts w:ascii="Courier New" w:hAnsi="Courier New" w:cs="Courier New"/>
                <w:color w:val="000000"/>
                <w:sz w:val="20"/>
                <w:szCs w:val="20"/>
              </w:rPr>
              <w:t>.</w:t>
            </w:r>
            <w:r w:rsidR="00782A1F" w:rsidRPr="00C83507">
              <w:rPr>
                <w:rFonts w:ascii="Courier New" w:hAnsi="Courier New" w:cs="Courier New"/>
                <w:color w:val="000000"/>
                <w:sz w:val="20"/>
                <w:szCs w:val="20"/>
              </w:rPr>
              <w:t>contains("</w:t>
            </w:r>
            <w:r w:rsidRPr="00C83507">
              <w:rPr>
                <w:rFonts w:ascii="Courier New" w:hAnsi="Courier New" w:cs="Courier New"/>
                <w:color w:val="000000"/>
                <w:sz w:val="20"/>
                <w:szCs w:val="20"/>
              </w:rPr>
              <w:t>m</w:t>
            </w:r>
            <w:r w:rsidR="00782A1F" w:rsidRPr="00C83507">
              <w:rPr>
                <w:rFonts w:ascii="Courier New" w:hAnsi="Courier New" w:cs="Courier New"/>
                <w:color w:val="000000"/>
                <w:sz w:val="20"/>
                <w:szCs w:val="20"/>
              </w:rPr>
              <w:t>")</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w:t>
            </w:r>
            <w:r w:rsidR="00DC129C" w:rsidRPr="00C83507">
              <w:rPr>
                <w:rFonts w:ascii="Arial" w:hAnsi="Arial" w:cs="Arial"/>
                <w:color w:val="000000"/>
                <w:sz w:val="20"/>
                <w:szCs w:val="20"/>
              </w:rPr>
              <w:t>b</w:t>
            </w:r>
            <w:r w:rsidRPr="00C83507">
              <w:rPr>
                <w:rFonts w:ascii="Arial" w:hAnsi="Arial" w:cs="Arial"/>
                <w:color w:val="000000"/>
                <w:sz w:val="20"/>
                <w:szCs w:val="20"/>
              </w:rPr>
              <w:t xml:space="preserve"> you should get the following:</w:t>
            </w:r>
          </w:p>
          <w:p w:rsidR="00FD7D55" w:rsidRPr="00C83507" w:rsidRDefault="00FD7D55" w:rsidP="00FD7D55">
            <w:pPr>
              <w:rPr>
                <w:rFonts w:ascii="Arial" w:hAnsi="Arial" w:cs="Arial"/>
                <w:color w:val="000000"/>
                <w:sz w:val="20"/>
                <w:szCs w:val="20"/>
              </w:rPr>
            </w:pPr>
          </w:p>
          <w:p w:rsidR="00DC129C" w:rsidRPr="00C83507" w:rsidRDefault="00DC129C" w:rsidP="00FD7D55">
            <w:pPr>
              <w:rPr>
                <w:rFonts w:ascii="Courier New" w:hAnsi="Courier New" w:cs="Courier New"/>
                <w:color w:val="000000"/>
                <w:sz w:val="20"/>
                <w:szCs w:val="20"/>
              </w:rPr>
            </w:pPr>
            <w:r w:rsidRPr="00C83507">
              <w:rPr>
                <w:rFonts w:ascii="Courier New" w:hAnsi="Courier New" w:cs="Courier New"/>
                <w:color w:val="000000"/>
                <w:sz w:val="20"/>
                <w:szCs w:val="20"/>
              </w:rPr>
              <w:t>True</w:t>
            </w:r>
          </w:p>
          <w:p w:rsidR="00DC129C" w:rsidRPr="00C83507" w:rsidRDefault="00DC129C" w:rsidP="00FD7D55">
            <w:pPr>
              <w:rPr>
                <w:rFonts w:ascii="Arial" w:hAnsi="Arial" w:cs="Arial"/>
                <w:color w:val="000000"/>
                <w:sz w:val="20"/>
                <w:szCs w:val="20"/>
              </w:rPr>
            </w:pPr>
          </w:p>
          <w:p w:rsidR="00DC129C" w:rsidRPr="00C83507" w:rsidRDefault="00DC129C" w:rsidP="00FD7D55">
            <w:pPr>
              <w:rPr>
                <w:rFonts w:ascii="Arial" w:hAnsi="Arial" w:cs="Arial"/>
                <w:color w:val="000000"/>
                <w:sz w:val="20"/>
                <w:szCs w:val="20"/>
              </w:rPr>
            </w:pPr>
            <w:r w:rsidRPr="00C83507">
              <w:rPr>
                <w:rFonts w:ascii="Arial" w:hAnsi="Arial" w:cs="Arial"/>
                <w:color w:val="000000"/>
                <w:sz w:val="20"/>
                <w:szCs w:val="20"/>
              </w:rPr>
              <w:t xml:space="preserve">What if we used </w:t>
            </w:r>
            <w:r w:rsidRPr="00C83507">
              <w:rPr>
                <w:rFonts w:ascii="Arial" w:hAnsi="Arial" w:cs="Arial"/>
                <w:i/>
                <w:color w:val="000000"/>
                <w:sz w:val="20"/>
                <w:szCs w:val="20"/>
              </w:rPr>
              <w:t>this</w:t>
            </w:r>
            <w:r w:rsidRPr="00C83507">
              <w:rPr>
                <w:rFonts w:ascii="Arial" w:hAnsi="Arial" w:cs="Arial"/>
                <w:color w:val="000000"/>
                <w:sz w:val="20"/>
                <w:szCs w:val="20"/>
              </w:rPr>
              <w:t xml:space="preserve"> command:</w:t>
            </w:r>
          </w:p>
          <w:p w:rsidR="00DC129C" w:rsidRPr="00C83507" w:rsidRDefault="00DC129C" w:rsidP="00FD7D55">
            <w:pPr>
              <w:rPr>
                <w:rFonts w:ascii="Arial" w:hAnsi="Arial" w:cs="Arial"/>
                <w:color w:val="000000"/>
                <w:sz w:val="20"/>
                <w:szCs w:val="20"/>
              </w:rPr>
            </w:pPr>
          </w:p>
          <w:p w:rsidR="00DC129C" w:rsidRPr="00C83507" w:rsidRDefault="00DC129C" w:rsidP="00FD7D55">
            <w:pPr>
              <w:rPr>
                <w:rFonts w:ascii="Arial" w:hAnsi="Arial" w:cs="Arial"/>
                <w:color w:val="000000"/>
                <w:sz w:val="20"/>
                <w:szCs w:val="20"/>
              </w:rPr>
            </w:pPr>
            <w:r w:rsidRPr="00C83507">
              <w:rPr>
                <w:rFonts w:ascii="Courier New" w:hAnsi="Courier New" w:cs="Courier New"/>
                <w:color w:val="000000"/>
                <w:sz w:val="20"/>
                <w:szCs w:val="20"/>
              </w:rPr>
              <w:t>$b = $a.contains("</w:t>
            </w:r>
            <w:r w:rsidR="00745DD1" w:rsidRPr="00C83507">
              <w:rPr>
                <w:rFonts w:ascii="Courier New" w:hAnsi="Courier New" w:cs="Courier New"/>
                <w:color w:val="000000"/>
                <w:sz w:val="20"/>
                <w:szCs w:val="20"/>
              </w:rPr>
              <w:t>x</w:t>
            </w:r>
            <w:r w:rsidRPr="00C83507">
              <w:rPr>
                <w:rFonts w:ascii="Courier New" w:hAnsi="Courier New" w:cs="Courier New"/>
                <w:color w:val="000000"/>
                <w:sz w:val="20"/>
                <w:szCs w:val="20"/>
              </w:rPr>
              <w:t>")</w:t>
            </w:r>
          </w:p>
          <w:p w:rsidR="00782A1F" w:rsidRPr="00C83507" w:rsidRDefault="00782A1F" w:rsidP="00250F8D">
            <w:pPr>
              <w:rPr>
                <w:rFonts w:ascii="Arial" w:hAnsi="Arial" w:cs="Arial"/>
                <w:color w:val="000000"/>
                <w:sz w:val="20"/>
                <w:szCs w:val="20"/>
              </w:rPr>
            </w:pPr>
          </w:p>
          <w:p w:rsidR="00DC129C" w:rsidRPr="00C83507" w:rsidRDefault="00DC129C" w:rsidP="00250F8D">
            <w:pPr>
              <w:rPr>
                <w:rFonts w:ascii="Arial" w:hAnsi="Arial" w:cs="Arial"/>
                <w:color w:val="000000"/>
                <w:sz w:val="20"/>
                <w:szCs w:val="20"/>
              </w:rPr>
            </w:pPr>
            <w:r w:rsidRPr="00C83507">
              <w:rPr>
                <w:rFonts w:ascii="Arial" w:hAnsi="Arial" w:cs="Arial"/>
                <w:color w:val="000000"/>
                <w:sz w:val="20"/>
                <w:szCs w:val="20"/>
              </w:rPr>
              <w:t xml:space="preserve">That’s right: Windows PowerShell would report back </w:t>
            </w:r>
            <w:r w:rsidRPr="00C83507">
              <w:rPr>
                <w:rFonts w:ascii="Arial" w:hAnsi="Arial" w:cs="Arial"/>
                <w:b/>
                <w:color w:val="000000"/>
                <w:sz w:val="20"/>
                <w:szCs w:val="20"/>
              </w:rPr>
              <w:t>False</w:t>
            </w:r>
            <w:r w:rsidRPr="00C83507">
              <w:rPr>
                <w:rFonts w:ascii="Arial" w:hAnsi="Arial" w:cs="Arial"/>
                <w:color w:val="000000"/>
                <w:sz w:val="20"/>
                <w:szCs w:val="20"/>
              </w:rPr>
              <w:t xml:space="preserve">, because there is no </w:t>
            </w:r>
            <w:r w:rsidRPr="00C83507">
              <w:rPr>
                <w:rFonts w:ascii="Arial" w:hAnsi="Arial" w:cs="Arial"/>
                <w:i/>
                <w:color w:val="000000"/>
                <w:sz w:val="20"/>
                <w:szCs w:val="20"/>
              </w:rPr>
              <w:t>x</w:t>
            </w:r>
            <w:r w:rsidRPr="00C83507">
              <w:rPr>
                <w:rFonts w:ascii="Arial" w:hAnsi="Arial" w:cs="Arial"/>
                <w:color w:val="000000"/>
                <w:sz w:val="20"/>
                <w:szCs w:val="20"/>
              </w:rPr>
              <w:t xml:space="preserve"> in wombat.</w:t>
            </w:r>
          </w:p>
          <w:p w:rsidR="00DC129C" w:rsidRPr="00C83507" w:rsidRDefault="00DC129C" w:rsidP="00250F8D">
            <w:pPr>
              <w:rPr>
                <w:rFonts w:ascii="Arial" w:hAnsi="Arial" w:cs="Arial"/>
                <w:color w:val="000000"/>
                <w:sz w:val="20"/>
                <w:szCs w:val="20"/>
              </w:rPr>
            </w:pPr>
          </w:p>
          <w:p w:rsidR="00DC129C" w:rsidRDefault="00DC129C" w:rsidP="00250F8D">
            <w:pPr>
              <w:rPr>
                <w:rFonts w:ascii="Arial" w:hAnsi="Arial" w:cs="Arial"/>
                <w:color w:val="000000"/>
                <w:sz w:val="20"/>
                <w:szCs w:val="20"/>
              </w:rPr>
            </w:pPr>
            <w:r w:rsidRPr="00C83507">
              <w:rPr>
                <w:rFonts w:ascii="Arial" w:hAnsi="Arial" w:cs="Arial"/>
                <w:color w:val="000000"/>
                <w:sz w:val="20"/>
                <w:szCs w:val="20"/>
              </w:rPr>
              <w:t xml:space="preserve">And no </w:t>
            </w:r>
            <w:r w:rsidRPr="00C83507">
              <w:rPr>
                <w:rFonts w:ascii="Arial" w:hAnsi="Arial" w:cs="Arial"/>
                <w:i/>
                <w:color w:val="000000"/>
                <w:sz w:val="20"/>
                <w:szCs w:val="20"/>
              </w:rPr>
              <w:t>i</w:t>
            </w:r>
            <w:r w:rsidRPr="00C83507">
              <w:rPr>
                <w:rFonts w:ascii="Arial" w:hAnsi="Arial" w:cs="Arial"/>
                <w:color w:val="000000"/>
                <w:sz w:val="20"/>
                <w:szCs w:val="20"/>
              </w:rPr>
              <w:t xml:space="preserve"> in team.</w:t>
            </w:r>
          </w:p>
          <w:p w:rsidR="00B36DA2" w:rsidRDefault="00B36DA2" w:rsidP="00250F8D">
            <w:pPr>
              <w:rPr>
                <w:rFonts w:ascii="Arial" w:hAnsi="Arial" w:cs="Arial"/>
                <w:color w:val="000000"/>
                <w:sz w:val="20"/>
                <w:szCs w:val="20"/>
              </w:rPr>
            </w:pPr>
          </w:p>
          <w:p w:rsidR="00B36DA2" w:rsidRDefault="00B36DA2" w:rsidP="00250F8D">
            <w:pPr>
              <w:rPr>
                <w:rFonts w:ascii="Arial" w:hAnsi="Arial" w:cs="Arial"/>
                <w:color w:val="000000"/>
                <w:sz w:val="20"/>
                <w:szCs w:val="20"/>
              </w:rPr>
            </w:pPr>
            <w:r w:rsidRPr="00B36DA2">
              <w:rPr>
                <w:rFonts w:ascii="Arial" w:hAnsi="Arial" w:cs="Arial"/>
                <w:color w:val="000000"/>
                <w:sz w:val="20"/>
                <w:szCs w:val="20"/>
              </w:rPr>
              <w:t>Confession time: T</w:t>
            </w:r>
            <w:r>
              <w:rPr>
                <w:rFonts w:ascii="Arial" w:hAnsi="Arial" w:cs="Arial"/>
                <w:color w:val="000000"/>
                <w:sz w:val="20"/>
                <w:szCs w:val="20"/>
              </w:rPr>
              <w:t xml:space="preserve">he InStr function is typically used to determine whether a specified substring exists in a parent string; most of the time script writers only care whether or not the substring can be found. Technically, </w:t>
            </w:r>
            <w:r w:rsidR="00E960EE">
              <w:rPr>
                <w:rFonts w:ascii="Arial" w:hAnsi="Arial" w:cs="Arial"/>
                <w:color w:val="000000"/>
                <w:sz w:val="20"/>
                <w:szCs w:val="20"/>
              </w:rPr>
              <w:t>though</w:t>
            </w:r>
            <w:r>
              <w:rPr>
                <w:rFonts w:ascii="Arial" w:hAnsi="Arial" w:cs="Arial"/>
                <w:color w:val="000000"/>
                <w:sz w:val="20"/>
                <w:szCs w:val="20"/>
              </w:rPr>
              <w:t xml:space="preserve">, InStr doesn’t return a </w:t>
            </w:r>
            <w:r w:rsidR="00C46DB7">
              <w:rPr>
                <w:rFonts w:ascii="Arial" w:hAnsi="Arial" w:cs="Arial"/>
                <w:color w:val="000000"/>
                <w:sz w:val="20"/>
                <w:szCs w:val="20"/>
              </w:rPr>
              <w:t>Boolean</w:t>
            </w:r>
            <w:r>
              <w:rPr>
                <w:rFonts w:ascii="Arial" w:hAnsi="Arial" w:cs="Arial"/>
                <w:color w:val="000000"/>
                <w:sz w:val="20"/>
                <w:szCs w:val="20"/>
              </w:rPr>
              <w:t xml:space="preserve"> value (that is, True/False); instead, it returns the character position of the first instance of the substring. </w:t>
            </w:r>
            <w:r w:rsidR="00C46DB7">
              <w:rPr>
                <w:rFonts w:ascii="Arial" w:hAnsi="Arial" w:cs="Arial"/>
                <w:color w:val="000000"/>
                <w:sz w:val="20"/>
                <w:szCs w:val="20"/>
              </w:rPr>
              <w:t xml:space="preserve">If that’s what you’d </w:t>
            </w:r>
            <w:r w:rsidR="00C46DB7">
              <w:rPr>
                <w:rFonts w:ascii="Arial" w:hAnsi="Arial" w:cs="Arial"/>
                <w:i/>
                <w:color w:val="000000"/>
                <w:sz w:val="20"/>
                <w:szCs w:val="20"/>
              </w:rPr>
              <w:t>really</w:t>
            </w:r>
            <w:r w:rsidR="00C46DB7">
              <w:rPr>
                <w:rFonts w:ascii="Arial" w:hAnsi="Arial" w:cs="Arial"/>
                <w:color w:val="000000"/>
                <w:sz w:val="20"/>
                <w:szCs w:val="20"/>
              </w:rPr>
              <w:t xml:space="preserve"> like to do you can use the </w:t>
            </w:r>
            <w:proofErr w:type="gramStart"/>
            <w:r w:rsidR="00C46DB7">
              <w:rPr>
                <w:rFonts w:ascii="Arial" w:hAnsi="Arial" w:cs="Arial"/>
                <w:b/>
                <w:color w:val="000000"/>
                <w:sz w:val="20"/>
                <w:szCs w:val="20"/>
              </w:rPr>
              <w:t>IndexOf(</w:t>
            </w:r>
            <w:proofErr w:type="gramEnd"/>
            <w:r w:rsidR="00C46DB7">
              <w:rPr>
                <w:rFonts w:ascii="Arial" w:hAnsi="Arial" w:cs="Arial"/>
                <w:b/>
                <w:color w:val="000000"/>
                <w:sz w:val="20"/>
                <w:szCs w:val="20"/>
              </w:rPr>
              <w:t>)</w:t>
            </w:r>
            <w:r w:rsidR="00C46DB7">
              <w:rPr>
                <w:rFonts w:ascii="Arial" w:hAnsi="Arial" w:cs="Arial"/>
                <w:color w:val="000000"/>
                <w:sz w:val="20"/>
                <w:szCs w:val="20"/>
              </w:rPr>
              <w:t xml:space="preserve"> method instead of the Contains()method. For example, consider these two lines of code:</w:t>
            </w:r>
          </w:p>
          <w:p w:rsidR="00C46DB7" w:rsidRDefault="00C46DB7" w:rsidP="00250F8D">
            <w:pPr>
              <w:rPr>
                <w:rFonts w:ascii="Arial" w:hAnsi="Arial" w:cs="Arial"/>
                <w:color w:val="000000"/>
                <w:sz w:val="20"/>
                <w:szCs w:val="20"/>
              </w:rPr>
            </w:pPr>
          </w:p>
          <w:p w:rsidR="00C46DB7" w:rsidRPr="00C46DB7" w:rsidRDefault="00C46DB7" w:rsidP="00250F8D">
            <w:pPr>
              <w:rPr>
                <w:rFonts w:ascii="Courier New" w:hAnsi="Courier New" w:cs="Courier New"/>
                <w:color w:val="000000"/>
                <w:sz w:val="20"/>
                <w:szCs w:val="20"/>
              </w:rPr>
            </w:pPr>
            <w:r w:rsidRPr="00C46DB7">
              <w:rPr>
                <w:rFonts w:ascii="Courier New" w:hAnsi="Courier New" w:cs="Courier New"/>
                <w:color w:val="000000"/>
                <w:sz w:val="20"/>
                <w:szCs w:val="20"/>
              </w:rPr>
              <w:t>$a = "wombat"</w:t>
            </w:r>
          </w:p>
          <w:p w:rsidR="00C46DB7" w:rsidRDefault="00C46DB7" w:rsidP="00250F8D">
            <w:pPr>
              <w:rPr>
                <w:rFonts w:ascii="Arial" w:hAnsi="Arial" w:cs="Arial"/>
                <w:color w:val="000000"/>
                <w:sz w:val="20"/>
                <w:szCs w:val="20"/>
              </w:rPr>
            </w:pPr>
            <w:r w:rsidRPr="00C46DB7">
              <w:rPr>
                <w:rFonts w:ascii="Courier New" w:hAnsi="Courier New" w:cs="Courier New"/>
                <w:color w:val="000000"/>
                <w:sz w:val="20"/>
                <w:szCs w:val="20"/>
              </w:rPr>
              <w:t>$b = $a.indexof("m")</w:t>
            </w:r>
          </w:p>
          <w:p w:rsidR="00C46DB7" w:rsidRDefault="00C46DB7" w:rsidP="00250F8D">
            <w:pPr>
              <w:rPr>
                <w:rFonts w:ascii="Arial" w:hAnsi="Arial" w:cs="Arial"/>
                <w:color w:val="000000"/>
                <w:sz w:val="20"/>
                <w:szCs w:val="20"/>
              </w:rPr>
            </w:pPr>
          </w:p>
          <w:p w:rsidR="00C46DB7" w:rsidRDefault="00C46DB7" w:rsidP="00250F8D">
            <w:pPr>
              <w:rPr>
                <w:rFonts w:ascii="Arial" w:hAnsi="Arial" w:cs="Arial"/>
                <w:color w:val="000000"/>
                <w:sz w:val="20"/>
                <w:szCs w:val="20"/>
              </w:rPr>
            </w:pPr>
            <w:r>
              <w:rPr>
                <w:rFonts w:ascii="Arial" w:hAnsi="Arial" w:cs="Arial"/>
                <w:color w:val="000000"/>
                <w:sz w:val="20"/>
                <w:szCs w:val="20"/>
              </w:rPr>
              <w:t>If you run these two lines of code and then echo back the value of $b, you’ll get back this:</w:t>
            </w:r>
          </w:p>
          <w:p w:rsidR="00C46DB7" w:rsidRDefault="00C46DB7" w:rsidP="00250F8D">
            <w:pPr>
              <w:rPr>
                <w:rFonts w:ascii="Arial" w:hAnsi="Arial" w:cs="Arial"/>
                <w:color w:val="000000"/>
                <w:sz w:val="20"/>
                <w:szCs w:val="20"/>
              </w:rPr>
            </w:pPr>
          </w:p>
          <w:p w:rsidR="00C46DB7" w:rsidRPr="00C46DB7" w:rsidRDefault="00C46DB7" w:rsidP="00250F8D">
            <w:pPr>
              <w:rPr>
                <w:rFonts w:ascii="Courier New" w:hAnsi="Courier New" w:cs="Courier New"/>
                <w:color w:val="000000"/>
                <w:sz w:val="20"/>
                <w:szCs w:val="20"/>
              </w:rPr>
            </w:pPr>
            <w:r w:rsidRPr="00C46DB7">
              <w:rPr>
                <w:rFonts w:ascii="Courier New" w:hAnsi="Courier New" w:cs="Courier New"/>
                <w:color w:val="000000"/>
                <w:sz w:val="20"/>
                <w:szCs w:val="20"/>
              </w:rPr>
              <w:t>2</w:t>
            </w:r>
          </w:p>
          <w:p w:rsidR="00C46DB7" w:rsidRDefault="00C46DB7" w:rsidP="00250F8D">
            <w:pPr>
              <w:rPr>
                <w:rFonts w:ascii="Arial" w:hAnsi="Arial" w:cs="Arial"/>
                <w:color w:val="000000"/>
                <w:sz w:val="20"/>
                <w:szCs w:val="20"/>
              </w:rPr>
            </w:pPr>
          </w:p>
          <w:p w:rsidR="00C46DB7" w:rsidRPr="00C46DB7" w:rsidRDefault="00C46DB7" w:rsidP="00250F8D">
            <w:pPr>
              <w:rPr>
                <w:rFonts w:ascii="Arial" w:hAnsi="Arial" w:cs="Arial"/>
                <w:color w:val="000000"/>
                <w:sz w:val="20"/>
                <w:szCs w:val="20"/>
              </w:rPr>
            </w:pPr>
            <w:r>
              <w:rPr>
                <w:rFonts w:ascii="Arial" w:hAnsi="Arial" w:cs="Arial"/>
                <w:color w:val="000000"/>
                <w:sz w:val="20"/>
                <w:szCs w:val="20"/>
              </w:rPr>
              <w:t xml:space="preserve">Why? Because the letter </w:t>
            </w:r>
            <w:r>
              <w:rPr>
                <w:rFonts w:ascii="Arial" w:hAnsi="Arial" w:cs="Arial"/>
                <w:i/>
                <w:color w:val="000000"/>
                <w:sz w:val="20"/>
                <w:szCs w:val="20"/>
              </w:rPr>
              <w:t>m</w:t>
            </w:r>
            <w:r>
              <w:rPr>
                <w:rFonts w:ascii="Arial" w:hAnsi="Arial" w:cs="Arial"/>
                <w:color w:val="000000"/>
                <w:sz w:val="20"/>
                <w:szCs w:val="20"/>
              </w:rPr>
              <w:t xml:space="preserve"> can first be found in the third character position in </w:t>
            </w:r>
            <w:r>
              <w:rPr>
                <w:rFonts w:ascii="Arial" w:hAnsi="Arial" w:cs="Arial"/>
                <w:i/>
                <w:color w:val="000000"/>
                <w:sz w:val="20"/>
                <w:szCs w:val="20"/>
              </w:rPr>
              <w:t>wombat</w:t>
            </w:r>
            <w:r>
              <w:rPr>
                <w:rFonts w:ascii="Arial" w:hAnsi="Arial" w:cs="Arial"/>
                <w:color w:val="000000"/>
                <w:sz w:val="20"/>
                <w:szCs w:val="20"/>
              </w:rPr>
              <w:t xml:space="preserve">. (Yes, we know. But the first character occupies position 0, meaning the second character occupies position 1 and the third character occupies position 2). If the letter </w:t>
            </w:r>
            <w:r>
              <w:rPr>
                <w:rFonts w:ascii="Arial" w:hAnsi="Arial" w:cs="Arial"/>
                <w:i/>
                <w:color w:val="000000"/>
                <w:sz w:val="20"/>
                <w:szCs w:val="20"/>
              </w:rPr>
              <w:t>m</w:t>
            </w:r>
            <w:r>
              <w:rPr>
                <w:rFonts w:ascii="Arial" w:hAnsi="Arial" w:cs="Arial"/>
                <w:color w:val="000000"/>
                <w:sz w:val="20"/>
                <w:szCs w:val="20"/>
              </w:rPr>
              <w:t xml:space="preserve"> could </w:t>
            </w:r>
            <w:r>
              <w:rPr>
                <w:rFonts w:ascii="Arial" w:hAnsi="Arial" w:cs="Arial"/>
                <w:i/>
                <w:color w:val="000000"/>
                <w:sz w:val="20"/>
                <w:szCs w:val="20"/>
              </w:rPr>
              <w:t>not</w:t>
            </w:r>
            <w:r>
              <w:rPr>
                <w:rFonts w:ascii="Arial" w:hAnsi="Arial" w:cs="Arial"/>
                <w:color w:val="000000"/>
                <w:sz w:val="20"/>
                <w:szCs w:val="20"/>
              </w:rPr>
              <w:t xml:space="preserve"> be found in the string then a -1 would be returned.</w:t>
            </w:r>
          </w:p>
          <w:p w:rsidR="00DC129C" w:rsidRPr="00C83507" w:rsidRDefault="00DC129C" w:rsidP="00250F8D">
            <w:pPr>
              <w:rPr>
                <w:rFonts w:ascii="Arial" w:hAnsi="Arial" w:cs="Arial"/>
                <w:color w:val="000000"/>
                <w:sz w:val="20"/>
                <w:szCs w:val="20"/>
              </w:rPr>
            </w:pPr>
          </w:p>
        </w:tc>
      </w:tr>
      <w:tr w:rsidR="00250F8D" w:rsidRPr="00C83507" w:rsidTr="00855885">
        <w:tc>
          <w:tcPr>
            <w:tcW w:w="2538" w:type="dxa"/>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InStrRev</w:t>
            </w:r>
          </w:p>
        </w:tc>
        <w:tc>
          <w:tcPr>
            <w:tcW w:w="6318" w:type="dxa"/>
            <w:shd w:val="clear" w:color="auto" w:fill="auto"/>
          </w:tcPr>
          <w:p w:rsidR="007A5C5F"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7A5C5F" w:rsidRPr="00C83507">
              <w:rPr>
                <w:rFonts w:ascii="Arial" w:hAnsi="Arial" w:cs="Arial"/>
                <w:color w:val="000000"/>
                <w:sz w:val="20"/>
                <w:szCs w:val="20"/>
              </w:rPr>
              <w:t>Returns the position of an occurrence of one string within another, from the end of string.</w:t>
            </w:r>
          </w:p>
          <w:p w:rsidR="007A5C5F" w:rsidRPr="00C83507" w:rsidRDefault="007A5C5F" w:rsidP="00250F8D">
            <w:pPr>
              <w:rPr>
                <w:rFonts w:ascii="Arial" w:hAnsi="Arial" w:cs="Arial"/>
                <w:color w:val="000000"/>
                <w:sz w:val="20"/>
                <w:szCs w:val="20"/>
              </w:rPr>
            </w:pPr>
          </w:p>
          <w:p w:rsidR="003E73F1" w:rsidRPr="00C83507" w:rsidRDefault="0045416D" w:rsidP="00250F8D">
            <w:pPr>
              <w:rPr>
                <w:rFonts w:ascii="Arial" w:hAnsi="Arial" w:cs="Arial"/>
                <w:color w:val="000000"/>
                <w:sz w:val="20"/>
                <w:szCs w:val="20"/>
              </w:rPr>
            </w:pPr>
            <w:r w:rsidRPr="00C83507">
              <w:rPr>
                <w:rFonts w:ascii="Arial" w:hAnsi="Arial" w:cs="Arial"/>
                <w:color w:val="000000"/>
                <w:sz w:val="20"/>
                <w:szCs w:val="20"/>
              </w:rPr>
              <w:t xml:space="preserve">To the best of our knowledge, no Scripting Guy has ever used the InStrRev function. (Or, if they have, they won’t admit it.) What InStrRev does is </w:t>
            </w:r>
            <w:r w:rsidR="00874F22" w:rsidRPr="00C83507">
              <w:rPr>
                <w:rFonts w:ascii="Arial" w:hAnsi="Arial" w:cs="Arial"/>
                <w:color w:val="000000"/>
                <w:sz w:val="20"/>
                <w:szCs w:val="20"/>
              </w:rPr>
              <w:t xml:space="preserve">examine a string value and then determine the </w:t>
            </w:r>
            <w:r w:rsidR="00874F22" w:rsidRPr="00C83507">
              <w:rPr>
                <w:rFonts w:ascii="Arial" w:hAnsi="Arial" w:cs="Arial"/>
                <w:i/>
                <w:color w:val="000000"/>
                <w:sz w:val="20"/>
                <w:szCs w:val="20"/>
              </w:rPr>
              <w:t>last</w:t>
            </w:r>
            <w:r w:rsidR="00874F22" w:rsidRPr="00C83507">
              <w:rPr>
                <w:rFonts w:ascii="Arial" w:hAnsi="Arial" w:cs="Arial"/>
                <w:color w:val="000000"/>
                <w:sz w:val="20"/>
                <w:szCs w:val="20"/>
              </w:rPr>
              <w:t xml:space="preserve"> occurrence of a specified substring.</w:t>
            </w:r>
          </w:p>
          <w:p w:rsidR="00874F22" w:rsidRPr="00C83507" w:rsidRDefault="00874F22" w:rsidP="00250F8D">
            <w:pPr>
              <w:rPr>
                <w:rFonts w:ascii="Arial" w:hAnsi="Arial" w:cs="Arial"/>
                <w:color w:val="000000"/>
                <w:sz w:val="20"/>
                <w:szCs w:val="20"/>
              </w:rPr>
            </w:pPr>
          </w:p>
          <w:p w:rsidR="00874F22" w:rsidRPr="00C83507" w:rsidRDefault="00874F22" w:rsidP="00250F8D">
            <w:pPr>
              <w:rPr>
                <w:rFonts w:ascii="Arial" w:hAnsi="Arial" w:cs="Arial"/>
                <w:color w:val="000000"/>
                <w:sz w:val="20"/>
                <w:szCs w:val="20"/>
              </w:rPr>
            </w:pPr>
            <w:r w:rsidRPr="00C83507">
              <w:rPr>
                <w:rFonts w:ascii="Arial" w:hAnsi="Arial" w:cs="Arial"/>
                <w:color w:val="000000"/>
                <w:sz w:val="20"/>
                <w:szCs w:val="20"/>
              </w:rPr>
              <w:t xml:space="preserve">We don’t blame you. But here’s an example. Suppose you run InStrRev against the string value </w:t>
            </w:r>
            <w:r w:rsidRPr="00C83507">
              <w:rPr>
                <w:rFonts w:ascii="Arial" w:hAnsi="Arial" w:cs="Arial"/>
                <w:i/>
                <w:color w:val="000000"/>
                <w:sz w:val="20"/>
                <w:szCs w:val="20"/>
              </w:rPr>
              <w:t>1234x6789x1234</w:t>
            </w:r>
            <w:r w:rsidRPr="00C83507">
              <w:rPr>
                <w:rFonts w:ascii="Arial" w:hAnsi="Arial" w:cs="Arial"/>
                <w:color w:val="000000"/>
                <w:sz w:val="20"/>
                <w:szCs w:val="20"/>
              </w:rPr>
              <w:t xml:space="preserve">, specifying the letter </w:t>
            </w:r>
            <w:r w:rsidRPr="00C83507">
              <w:rPr>
                <w:rFonts w:ascii="Arial" w:hAnsi="Arial" w:cs="Arial"/>
                <w:i/>
                <w:color w:val="000000"/>
                <w:sz w:val="20"/>
                <w:szCs w:val="20"/>
              </w:rPr>
              <w:t>x</w:t>
            </w:r>
            <w:r w:rsidRPr="00C83507">
              <w:rPr>
                <w:rFonts w:ascii="Arial" w:hAnsi="Arial" w:cs="Arial"/>
                <w:color w:val="000000"/>
                <w:sz w:val="20"/>
                <w:szCs w:val="20"/>
              </w:rPr>
              <w:t xml:space="preserve"> as the substring you’re searching for. In that case InStrRev will return a 10, because the last </w:t>
            </w:r>
            <w:r w:rsidRPr="00C83507">
              <w:rPr>
                <w:rFonts w:ascii="Arial" w:hAnsi="Arial" w:cs="Arial"/>
                <w:i/>
                <w:color w:val="000000"/>
                <w:sz w:val="20"/>
                <w:szCs w:val="20"/>
              </w:rPr>
              <w:t>x</w:t>
            </w:r>
            <w:r w:rsidRPr="00C83507">
              <w:rPr>
                <w:rFonts w:ascii="Arial" w:hAnsi="Arial" w:cs="Arial"/>
                <w:color w:val="000000"/>
                <w:sz w:val="20"/>
                <w:szCs w:val="20"/>
              </w:rPr>
              <w:t xml:space="preserve"> happens to be the 10</w:t>
            </w:r>
            <w:r w:rsidRPr="00C83507">
              <w:rPr>
                <w:rFonts w:ascii="Arial" w:hAnsi="Arial" w:cs="Arial"/>
                <w:color w:val="000000"/>
                <w:sz w:val="20"/>
                <w:szCs w:val="20"/>
                <w:vertAlign w:val="superscript"/>
              </w:rPr>
              <w:t>th</w:t>
            </w:r>
            <w:r w:rsidRPr="00C83507">
              <w:rPr>
                <w:rFonts w:ascii="Arial" w:hAnsi="Arial" w:cs="Arial"/>
                <w:color w:val="000000"/>
                <w:sz w:val="20"/>
                <w:szCs w:val="20"/>
              </w:rPr>
              <w:t xml:space="preserve"> character in the string.</w:t>
            </w:r>
          </w:p>
          <w:p w:rsidR="00874F22" w:rsidRPr="00C83507" w:rsidRDefault="00874F22" w:rsidP="00250F8D">
            <w:pPr>
              <w:rPr>
                <w:rFonts w:ascii="Arial" w:hAnsi="Arial" w:cs="Arial"/>
                <w:color w:val="000000"/>
                <w:sz w:val="20"/>
                <w:szCs w:val="20"/>
              </w:rPr>
            </w:pPr>
          </w:p>
          <w:p w:rsidR="00874F22" w:rsidRPr="00C83507" w:rsidRDefault="00874F22" w:rsidP="00250F8D">
            <w:pPr>
              <w:rPr>
                <w:rFonts w:ascii="Arial" w:hAnsi="Arial" w:cs="Arial"/>
                <w:color w:val="000000"/>
                <w:sz w:val="20"/>
                <w:szCs w:val="20"/>
              </w:rPr>
            </w:pPr>
            <w:r w:rsidRPr="00C83507">
              <w:rPr>
                <w:rFonts w:ascii="Arial" w:hAnsi="Arial" w:cs="Arial"/>
                <w:color w:val="000000"/>
                <w:sz w:val="20"/>
                <w:szCs w:val="20"/>
              </w:rPr>
              <w:t>OK</w:t>
            </w:r>
            <w:r w:rsidR="00745DD1" w:rsidRPr="00C83507">
              <w:rPr>
                <w:rFonts w:ascii="Arial" w:hAnsi="Arial" w:cs="Arial"/>
                <w:color w:val="000000"/>
                <w:sz w:val="20"/>
                <w:szCs w:val="20"/>
              </w:rPr>
              <w:t>.</w:t>
            </w:r>
            <w:r w:rsidRPr="00C83507">
              <w:rPr>
                <w:rFonts w:ascii="Arial" w:hAnsi="Arial" w:cs="Arial"/>
                <w:color w:val="000000"/>
                <w:sz w:val="20"/>
                <w:szCs w:val="20"/>
              </w:rPr>
              <w:t xml:space="preserve"> Now, what if you want to perform this same trick in Windows PowerShell? No problem: just use </w:t>
            </w:r>
            <w:r w:rsidR="00745DD1" w:rsidRPr="00C83507">
              <w:rPr>
                <w:rFonts w:ascii="Arial" w:hAnsi="Arial" w:cs="Arial"/>
                <w:color w:val="000000"/>
                <w:sz w:val="20"/>
                <w:szCs w:val="20"/>
              </w:rPr>
              <w:t>t</w:t>
            </w:r>
            <w:r w:rsidRPr="00C83507">
              <w:rPr>
                <w:rFonts w:ascii="Arial" w:hAnsi="Arial" w:cs="Arial"/>
                <w:color w:val="000000"/>
                <w:sz w:val="20"/>
                <w:szCs w:val="20"/>
              </w:rPr>
              <w:t xml:space="preserve">he </w:t>
            </w:r>
            <w:r w:rsidRPr="00C83507">
              <w:rPr>
                <w:rFonts w:ascii="Arial" w:hAnsi="Arial" w:cs="Arial"/>
                <w:b/>
                <w:color w:val="000000"/>
                <w:sz w:val="20"/>
                <w:szCs w:val="20"/>
              </w:rPr>
              <w:t>LastIndexOfAny</w:t>
            </w:r>
            <w:r w:rsidRPr="00C83507">
              <w:rPr>
                <w:rFonts w:ascii="Arial" w:hAnsi="Arial" w:cs="Arial"/>
                <w:color w:val="000000"/>
                <w:sz w:val="20"/>
                <w:szCs w:val="20"/>
              </w:rPr>
              <w:t xml:space="preserve"> method, like so:</w:t>
            </w:r>
          </w:p>
          <w:p w:rsidR="003E73F1" w:rsidRPr="00C83507" w:rsidRDefault="003E73F1" w:rsidP="00250F8D">
            <w:pPr>
              <w:rPr>
                <w:rFonts w:ascii="Arial" w:hAnsi="Arial" w:cs="Arial"/>
                <w:color w:val="000000"/>
                <w:sz w:val="20"/>
                <w:szCs w:val="20"/>
              </w:rPr>
            </w:pPr>
          </w:p>
          <w:p w:rsidR="00250F8D" w:rsidRPr="00C83507" w:rsidRDefault="00651DFB" w:rsidP="00250F8D">
            <w:pPr>
              <w:rPr>
                <w:rFonts w:ascii="Courier New" w:hAnsi="Courier New" w:cs="Courier New"/>
                <w:color w:val="000000"/>
                <w:sz w:val="20"/>
                <w:szCs w:val="20"/>
              </w:rPr>
            </w:pPr>
            <w:r w:rsidRPr="00C83507">
              <w:rPr>
                <w:rFonts w:ascii="Courier New" w:hAnsi="Courier New" w:cs="Courier New"/>
                <w:color w:val="000000"/>
                <w:sz w:val="20"/>
                <w:szCs w:val="20"/>
              </w:rPr>
              <w:t>$a = "1234x6789x1234"</w:t>
            </w:r>
          </w:p>
          <w:p w:rsidR="00874F22" w:rsidRPr="00C83507" w:rsidRDefault="00874F22" w:rsidP="00250F8D">
            <w:pPr>
              <w:rPr>
                <w:rFonts w:ascii="Courier New" w:hAnsi="Courier New" w:cs="Courier New"/>
                <w:color w:val="000000"/>
                <w:sz w:val="20"/>
                <w:szCs w:val="20"/>
              </w:rPr>
            </w:pPr>
            <w:r w:rsidRPr="00C83507">
              <w:rPr>
                <w:rFonts w:ascii="Courier New" w:hAnsi="Courier New" w:cs="Courier New"/>
                <w:color w:val="000000"/>
                <w:sz w:val="20"/>
                <w:szCs w:val="20"/>
              </w:rPr>
              <w:t>$b = $a.lastindexofany("x")</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 xml:space="preserve">When you run </w:t>
            </w:r>
            <w:r w:rsidR="00874F22" w:rsidRPr="00C83507">
              <w:rPr>
                <w:rFonts w:ascii="Arial" w:hAnsi="Arial" w:cs="Arial"/>
                <w:color w:val="000000"/>
                <w:sz w:val="20"/>
                <w:szCs w:val="20"/>
              </w:rPr>
              <w:t>those two</w:t>
            </w:r>
            <w:r w:rsidRPr="00C83507">
              <w:rPr>
                <w:rFonts w:ascii="Arial" w:hAnsi="Arial" w:cs="Arial"/>
                <w:color w:val="000000"/>
                <w:sz w:val="20"/>
                <w:szCs w:val="20"/>
              </w:rPr>
              <w:t xml:space="preserve"> command</w:t>
            </w:r>
            <w:r w:rsidR="00874F22" w:rsidRPr="00C83507">
              <w:rPr>
                <w:rFonts w:ascii="Arial" w:hAnsi="Arial" w:cs="Arial"/>
                <w:color w:val="000000"/>
                <w:sz w:val="20"/>
                <w:szCs w:val="20"/>
              </w:rPr>
              <w:t>s</w:t>
            </w:r>
            <w:r w:rsidRPr="00C83507">
              <w:rPr>
                <w:rFonts w:ascii="Arial" w:hAnsi="Arial" w:cs="Arial"/>
                <w:color w:val="000000"/>
                <w:sz w:val="20"/>
                <w:szCs w:val="20"/>
              </w:rPr>
              <w:t xml:space="preserve"> and then echo back the value of $</w:t>
            </w:r>
            <w:r w:rsidR="00874F22" w:rsidRPr="00C83507">
              <w:rPr>
                <w:rFonts w:ascii="Arial" w:hAnsi="Arial" w:cs="Arial"/>
                <w:color w:val="000000"/>
                <w:sz w:val="20"/>
                <w:szCs w:val="20"/>
              </w:rPr>
              <w:t>b</w:t>
            </w:r>
            <w:r w:rsidRPr="00C83507">
              <w:rPr>
                <w:rFonts w:ascii="Arial" w:hAnsi="Arial" w:cs="Arial"/>
                <w:color w:val="000000"/>
                <w:sz w:val="20"/>
                <w:szCs w:val="20"/>
              </w:rPr>
              <w:t xml:space="preserve"> you should get the following:</w:t>
            </w:r>
          </w:p>
          <w:p w:rsidR="00FD7D55" w:rsidRPr="00C83507" w:rsidRDefault="00FD7D55" w:rsidP="00FD7D55">
            <w:pPr>
              <w:rPr>
                <w:rFonts w:ascii="Arial" w:hAnsi="Arial" w:cs="Arial"/>
                <w:color w:val="000000"/>
                <w:sz w:val="20"/>
                <w:szCs w:val="20"/>
              </w:rPr>
            </w:pPr>
          </w:p>
          <w:p w:rsidR="00874F22" w:rsidRPr="00C83507" w:rsidRDefault="00874F22" w:rsidP="00FD7D55">
            <w:pPr>
              <w:rPr>
                <w:rFonts w:ascii="Arial" w:hAnsi="Arial" w:cs="Arial"/>
                <w:color w:val="000000"/>
                <w:sz w:val="20"/>
                <w:szCs w:val="20"/>
              </w:rPr>
            </w:pPr>
            <w:r w:rsidRPr="00C83507">
              <w:rPr>
                <w:rFonts w:ascii="Arial" w:hAnsi="Arial" w:cs="Arial"/>
                <w:color w:val="000000"/>
                <w:sz w:val="20"/>
                <w:szCs w:val="20"/>
              </w:rPr>
              <w:t>9</w:t>
            </w:r>
          </w:p>
          <w:p w:rsidR="00651DFB" w:rsidRPr="00C83507" w:rsidRDefault="00651DFB" w:rsidP="00250F8D">
            <w:pPr>
              <w:rPr>
                <w:rFonts w:ascii="Arial" w:hAnsi="Arial" w:cs="Arial"/>
                <w:color w:val="000000"/>
                <w:sz w:val="20"/>
                <w:szCs w:val="20"/>
              </w:rPr>
            </w:pPr>
          </w:p>
          <w:p w:rsidR="00874F22" w:rsidRPr="00C83507" w:rsidRDefault="00874F22" w:rsidP="00250F8D">
            <w:pPr>
              <w:rPr>
                <w:rFonts w:ascii="Arial" w:hAnsi="Arial" w:cs="Arial"/>
                <w:color w:val="000000"/>
                <w:sz w:val="20"/>
                <w:szCs w:val="20"/>
              </w:rPr>
            </w:pPr>
            <w:r w:rsidRPr="00C83507">
              <w:rPr>
                <w:rFonts w:ascii="Arial" w:hAnsi="Arial" w:cs="Arial"/>
                <w:color w:val="000000"/>
                <w:sz w:val="20"/>
                <w:szCs w:val="20"/>
              </w:rPr>
              <w:t>And, no, that’s not a mistake: in .NET the first character position in a string is actually position 0; that makes the 10th character (the character we're interested in) position 9.</w:t>
            </w:r>
            <w:r w:rsidR="00745DD1" w:rsidRPr="00C83507">
              <w:rPr>
                <w:rFonts w:ascii="Arial" w:hAnsi="Arial" w:cs="Arial"/>
                <w:color w:val="000000"/>
                <w:sz w:val="20"/>
                <w:szCs w:val="20"/>
              </w:rPr>
              <w:t xml:space="preserve"> (A good thing to keep in mind if and when you start doing string manipulation in Windows PowerShell.)</w:t>
            </w:r>
          </w:p>
          <w:p w:rsidR="00874F22" w:rsidRPr="00C83507" w:rsidRDefault="00874F22" w:rsidP="00250F8D">
            <w:pPr>
              <w:rPr>
                <w:rFonts w:ascii="Arial" w:hAnsi="Arial" w:cs="Arial"/>
                <w:color w:val="000000"/>
                <w:sz w:val="20"/>
                <w:szCs w:val="20"/>
              </w:rPr>
            </w:pPr>
          </w:p>
        </w:tc>
      </w:tr>
      <w:tr w:rsidR="00250F8D" w:rsidRPr="00C83507" w:rsidTr="00855885">
        <w:tc>
          <w:tcPr>
            <w:tcW w:w="2538" w:type="dxa"/>
          </w:tcPr>
          <w:p w:rsidR="00250F8D" w:rsidRPr="00C83507" w:rsidRDefault="00C60DA7" w:rsidP="00250F8D">
            <w:pPr>
              <w:rPr>
                <w:rFonts w:ascii="Arial" w:hAnsi="Arial" w:cs="Arial"/>
                <w:color w:val="000000"/>
                <w:sz w:val="20"/>
                <w:szCs w:val="20"/>
              </w:rPr>
            </w:pPr>
            <w:r w:rsidRPr="00C83507">
              <w:rPr>
                <w:rFonts w:ascii="Arial" w:hAnsi="Arial" w:cs="Arial"/>
                <w:color w:val="000000"/>
                <w:sz w:val="20"/>
                <w:szCs w:val="20"/>
              </w:rPr>
              <w:t>Int</w:t>
            </w:r>
            <w:r w:rsidR="004911D6" w:rsidRPr="00C83507">
              <w:rPr>
                <w:rFonts w:ascii="Arial" w:hAnsi="Arial" w:cs="Arial"/>
                <w:color w:val="000000"/>
                <w:sz w:val="20"/>
                <w:szCs w:val="20"/>
              </w:rPr>
              <w:t>/Fix</w:t>
            </w:r>
          </w:p>
        </w:tc>
        <w:tc>
          <w:tcPr>
            <w:tcW w:w="6318" w:type="dxa"/>
          </w:tcPr>
          <w:p w:rsidR="007A5C5F"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7A5C5F" w:rsidRPr="00C83507">
              <w:rPr>
                <w:rFonts w:ascii="Arial" w:hAnsi="Arial" w:cs="Arial"/>
                <w:color w:val="000000"/>
                <w:sz w:val="20"/>
                <w:szCs w:val="20"/>
              </w:rPr>
              <w:t>Returns the integer portion of a number.</w:t>
            </w:r>
          </w:p>
          <w:p w:rsidR="007A5C5F" w:rsidRPr="00C83507" w:rsidRDefault="007A5C5F" w:rsidP="00250F8D">
            <w:pPr>
              <w:rPr>
                <w:rFonts w:ascii="Arial" w:hAnsi="Arial" w:cs="Arial"/>
                <w:color w:val="000000"/>
                <w:sz w:val="20"/>
                <w:szCs w:val="20"/>
              </w:rPr>
            </w:pPr>
          </w:p>
          <w:p w:rsidR="00DB1D04" w:rsidRPr="00C83507" w:rsidRDefault="0024587D" w:rsidP="00250F8D">
            <w:pPr>
              <w:rPr>
                <w:rFonts w:ascii="Arial" w:hAnsi="Arial" w:cs="Arial"/>
                <w:color w:val="000000"/>
                <w:sz w:val="20"/>
                <w:szCs w:val="20"/>
              </w:rPr>
            </w:pPr>
            <w:r w:rsidRPr="00C83507">
              <w:rPr>
                <w:rFonts w:ascii="Arial" w:hAnsi="Arial" w:cs="Arial"/>
                <w:color w:val="000000"/>
                <w:sz w:val="20"/>
                <w:szCs w:val="20"/>
              </w:rPr>
              <w:t>Friends, are you plagued by decimal points? Would you just as soon strip off those pesky little decimal values and leave you</w:t>
            </w:r>
            <w:r w:rsidR="003220DF">
              <w:rPr>
                <w:rFonts w:ascii="Arial" w:hAnsi="Arial" w:cs="Arial"/>
                <w:color w:val="000000"/>
                <w:sz w:val="20"/>
                <w:szCs w:val="20"/>
              </w:rPr>
              <w:t>rself</w:t>
            </w:r>
            <w:r w:rsidRPr="00C83507">
              <w:rPr>
                <w:rFonts w:ascii="Arial" w:hAnsi="Arial" w:cs="Arial"/>
                <w:color w:val="000000"/>
                <w:sz w:val="20"/>
                <w:szCs w:val="20"/>
              </w:rPr>
              <w:t xml:space="preserve"> with a clean, pure integer value? Then have we got a deal for you. In Windows PowerShell you can remove decimal places by using the System.Math class and the </w:t>
            </w:r>
            <w:r w:rsidRPr="00C83507">
              <w:rPr>
                <w:rFonts w:ascii="Arial" w:hAnsi="Arial" w:cs="Arial"/>
                <w:b/>
                <w:color w:val="000000"/>
                <w:sz w:val="20"/>
                <w:szCs w:val="20"/>
              </w:rPr>
              <w:t>Truncate</w:t>
            </w:r>
            <w:r w:rsidRPr="00C83507">
              <w:rPr>
                <w:rFonts w:ascii="Arial" w:hAnsi="Arial" w:cs="Arial"/>
                <w:color w:val="000000"/>
                <w:sz w:val="20"/>
                <w:szCs w:val="20"/>
              </w:rPr>
              <w:t xml:space="preserve"> method. For example, here we assign the value 11.98 to $a, then use Truncate to remove the .98:</w:t>
            </w:r>
          </w:p>
          <w:p w:rsidR="00DB1D04" w:rsidRPr="00C83507" w:rsidRDefault="00DB1D04" w:rsidP="00250F8D">
            <w:pPr>
              <w:rPr>
                <w:rFonts w:ascii="Arial" w:hAnsi="Arial" w:cs="Arial"/>
                <w:color w:val="000000"/>
                <w:sz w:val="20"/>
                <w:szCs w:val="20"/>
              </w:rPr>
            </w:pPr>
          </w:p>
          <w:p w:rsidR="00DB1D04" w:rsidRPr="00C83507" w:rsidRDefault="00C60DA7" w:rsidP="00250F8D">
            <w:pPr>
              <w:rPr>
                <w:rFonts w:ascii="Courier New" w:hAnsi="Courier New" w:cs="Courier New"/>
                <w:color w:val="000000"/>
                <w:sz w:val="20"/>
                <w:szCs w:val="20"/>
              </w:rPr>
            </w:pPr>
            <w:r w:rsidRPr="00C83507">
              <w:rPr>
                <w:rFonts w:ascii="Courier New" w:hAnsi="Courier New" w:cs="Courier New"/>
                <w:color w:val="000000"/>
                <w:sz w:val="20"/>
                <w:szCs w:val="20"/>
              </w:rPr>
              <w:t>$a = 11.</w:t>
            </w:r>
            <w:r w:rsidR="0024587D" w:rsidRPr="00C83507">
              <w:rPr>
                <w:rFonts w:ascii="Courier New" w:hAnsi="Courier New" w:cs="Courier New"/>
                <w:color w:val="000000"/>
                <w:sz w:val="20"/>
                <w:szCs w:val="20"/>
              </w:rPr>
              <w:t>98</w:t>
            </w:r>
          </w:p>
          <w:p w:rsidR="00250F8D" w:rsidRPr="00C83507" w:rsidRDefault="00C60DA7"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24587D" w:rsidRPr="00C83507">
              <w:rPr>
                <w:rFonts w:ascii="Courier New" w:hAnsi="Courier New" w:cs="Courier New"/>
                <w:color w:val="000000"/>
                <w:sz w:val="20"/>
                <w:szCs w:val="20"/>
              </w:rPr>
              <w:t>[math]::truncate(</w:t>
            </w:r>
            <w:r w:rsidRPr="00C83507">
              <w:rPr>
                <w:rFonts w:ascii="Courier New" w:hAnsi="Courier New" w:cs="Courier New"/>
                <w:color w:val="000000"/>
                <w:sz w:val="20"/>
                <w:szCs w:val="20"/>
              </w:rPr>
              <w:t>$a</w:t>
            </w:r>
            <w:r w:rsidR="0024587D" w:rsidRPr="00C83507">
              <w:rPr>
                <w:rFonts w:ascii="Courier New" w:hAnsi="Courier New" w:cs="Courier New"/>
                <w:color w:val="000000"/>
                <w:sz w:val="20"/>
                <w:szCs w:val="20"/>
              </w:rPr>
              <w:t>)</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FD7D55" w:rsidRPr="00C83507" w:rsidRDefault="00FD7D55" w:rsidP="00FD7D55">
            <w:pPr>
              <w:rPr>
                <w:rFonts w:ascii="Arial" w:hAnsi="Arial" w:cs="Arial"/>
                <w:color w:val="000000"/>
                <w:sz w:val="20"/>
                <w:szCs w:val="20"/>
              </w:rPr>
            </w:pPr>
          </w:p>
          <w:p w:rsidR="0024587D" w:rsidRPr="00C83507" w:rsidRDefault="0024587D" w:rsidP="00FD7D55">
            <w:pPr>
              <w:rPr>
                <w:rFonts w:ascii="Courier New" w:hAnsi="Courier New" w:cs="Courier New"/>
                <w:color w:val="000000"/>
                <w:sz w:val="20"/>
                <w:szCs w:val="20"/>
              </w:rPr>
            </w:pPr>
            <w:r w:rsidRPr="00C83507">
              <w:rPr>
                <w:rFonts w:ascii="Courier New" w:hAnsi="Courier New" w:cs="Courier New"/>
                <w:color w:val="000000"/>
                <w:sz w:val="20"/>
                <w:szCs w:val="20"/>
              </w:rPr>
              <w:t>11</w:t>
            </w:r>
          </w:p>
          <w:p w:rsidR="0024587D" w:rsidRPr="00C83507" w:rsidRDefault="0024587D" w:rsidP="00FD7D55">
            <w:pPr>
              <w:rPr>
                <w:rFonts w:ascii="Arial" w:hAnsi="Arial" w:cs="Arial"/>
                <w:color w:val="000000"/>
                <w:sz w:val="20"/>
                <w:szCs w:val="20"/>
              </w:rPr>
            </w:pPr>
          </w:p>
          <w:p w:rsidR="0024587D" w:rsidRPr="00C83507" w:rsidRDefault="0024587D" w:rsidP="00FD7D55">
            <w:pPr>
              <w:rPr>
                <w:rFonts w:ascii="Arial" w:hAnsi="Arial" w:cs="Arial"/>
                <w:color w:val="000000"/>
                <w:sz w:val="20"/>
                <w:szCs w:val="20"/>
              </w:rPr>
            </w:pPr>
            <w:r w:rsidRPr="00C83507">
              <w:rPr>
                <w:rFonts w:ascii="Arial" w:hAnsi="Arial" w:cs="Arial"/>
                <w:b/>
                <w:color w:val="000000"/>
                <w:sz w:val="20"/>
                <w:szCs w:val="20"/>
              </w:rPr>
              <w:t>Note</w:t>
            </w:r>
            <w:r w:rsidRPr="00C83507">
              <w:rPr>
                <w:rFonts w:ascii="Arial" w:hAnsi="Arial" w:cs="Arial"/>
                <w:color w:val="000000"/>
                <w:sz w:val="20"/>
                <w:szCs w:val="20"/>
              </w:rPr>
              <w:t xml:space="preserve">. Keep in mind that the truncate method simply removes all numbers following the decimal point; it does not round values to the nearest whole number. If you want to do that, use the </w:t>
            </w:r>
            <w:r w:rsidRPr="00C83507">
              <w:rPr>
                <w:rFonts w:ascii="Arial" w:hAnsi="Arial" w:cs="Arial"/>
                <w:b/>
                <w:color w:val="000000"/>
                <w:sz w:val="20"/>
                <w:szCs w:val="20"/>
              </w:rPr>
              <w:t>Round</w:t>
            </w:r>
            <w:r w:rsidRPr="00C83507">
              <w:rPr>
                <w:rFonts w:ascii="Arial" w:hAnsi="Arial" w:cs="Arial"/>
                <w:color w:val="000000"/>
                <w:sz w:val="20"/>
                <w:szCs w:val="20"/>
              </w:rPr>
              <w:t xml:space="preserve"> method instead.</w:t>
            </w:r>
          </w:p>
          <w:p w:rsidR="00C60DA7" w:rsidRPr="00C83507" w:rsidRDefault="00C60DA7" w:rsidP="00250F8D">
            <w:pPr>
              <w:rPr>
                <w:rFonts w:ascii="Arial" w:hAnsi="Arial" w:cs="Arial"/>
                <w:color w:val="000000"/>
                <w:sz w:val="20"/>
                <w:szCs w:val="20"/>
              </w:rPr>
            </w:pPr>
          </w:p>
        </w:tc>
      </w:tr>
      <w:tr w:rsidR="00250F8D" w:rsidRPr="00C83507" w:rsidTr="00855885">
        <w:tc>
          <w:tcPr>
            <w:tcW w:w="2538" w:type="dxa"/>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IsArray</w:t>
            </w:r>
          </w:p>
        </w:tc>
        <w:tc>
          <w:tcPr>
            <w:tcW w:w="6318" w:type="dxa"/>
          </w:tcPr>
          <w:p w:rsidR="007A5C5F"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7A5C5F" w:rsidRPr="00C83507">
              <w:rPr>
                <w:rFonts w:ascii="Arial" w:hAnsi="Arial" w:cs="Arial"/>
                <w:color w:val="000000"/>
                <w:sz w:val="20"/>
                <w:szCs w:val="20"/>
              </w:rPr>
              <w:t>Returns a Boolean value indicating whether a variable is an array.</w:t>
            </w:r>
          </w:p>
          <w:p w:rsidR="007A5C5F" w:rsidRPr="00C83507" w:rsidRDefault="007A5C5F" w:rsidP="00250F8D">
            <w:pPr>
              <w:rPr>
                <w:rFonts w:ascii="Arial" w:hAnsi="Arial" w:cs="Arial"/>
                <w:color w:val="000000"/>
                <w:sz w:val="20"/>
                <w:szCs w:val="20"/>
              </w:rPr>
            </w:pPr>
          </w:p>
          <w:p w:rsidR="00874F22" w:rsidRPr="00C83507" w:rsidRDefault="00385549" w:rsidP="00250F8D">
            <w:pPr>
              <w:rPr>
                <w:rFonts w:ascii="Arial" w:hAnsi="Arial" w:cs="Arial"/>
                <w:color w:val="000000"/>
                <w:sz w:val="20"/>
                <w:szCs w:val="20"/>
              </w:rPr>
            </w:pPr>
            <w:r w:rsidRPr="00C83507">
              <w:rPr>
                <w:rFonts w:ascii="Arial" w:hAnsi="Arial" w:cs="Arial"/>
                <w:color w:val="000000"/>
                <w:sz w:val="20"/>
                <w:szCs w:val="20"/>
              </w:rPr>
              <w:t xml:space="preserve">When it comes to working with arrays, Windows PowerShell is a bit more forgiving than VBScript. For example, VBScript will blow up with a “Type mismatch” error should you try to directly echo the value of an array; instead, you need to set up a For Each loop to get at those values (or specify individual values one at a time). With Windows PowerShell you don’t have to worry about that; a simple command such as this will echo back all the values in </w:t>
            </w:r>
            <w:r w:rsidR="002E125A" w:rsidRPr="00C83507">
              <w:rPr>
                <w:rFonts w:ascii="Arial" w:hAnsi="Arial" w:cs="Arial"/>
                <w:color w:val="000000"/>
                <w:sz w:val="20"/>
                <w:szCs w:val="20"/>
              </w:rPr>
              <w:t xml:space="preserve">the </w:t>
            </w:r>
            <w:r w:rsidRPr="00C83507">
              <w:rPr>
                <w:rFonts w:ascii="Arial" w:hAnsi="Arial" w:cs="Arial"/>
                <w:color w:val="000000"/>
                <w:sz w:val="20"/>
                <w:szCs w:val="20"/>
              </w:rPr>
              <w:t>array</w:t>
            </w:r>
            <w:r w:rsidR="002E125A" w:rsidRPr="00C83507">
              <w:rPr>
                <w:rFonts w:ascii="Arial" w:hAnsi="Arial" w:cs="Arial"/>
                <w:color w:val="000000"/>
                <w:sz w:val="20"/>
                <w:szCs w:val="20"/>
              </w:rPr>
              <w:t xml:space="preserve"> $a</w:t>
            </w:r>
            <w:r w:rsidRPr="00C83507">
              <w:rPr>
                <w:rFonts w:ascii="Arial" w:hAnsi="Arial" w:cs="Arial"/>
                <w:color w:val="000000"/>
                <w:sz w:val="20"/>
                <w:szCs w:val="20"/>
              </w:rPr>
              <w:t>, no For Each loop required:</w:t>
            </w:r>
          </w:p>
          <w:p w:rsidR="00385549" w:rsidRPr="00C83507" w:rsidRDefault="00385549" w:rsidP="00250F8D">
            <w:pPr>
              <w:rPr>
                <w:rFonts w:ascii="Arial" w:hAnsi="Arial" w:cs="Arial"/>
                <w:color w:val="000000"/>
                <w:sz w:val="20"/>
                <w:szCs w:val="20"/>
              </w:rPr>
            </w:pPr>
          </w:p>
          <w:p w:rsidR="00385549" w:rsidRPr="00C83507" w:rsidRDefault="00385549" w:rsidP="00250F8D">
            <w:pPr>
              <w:rPr>
                <w:rFonts w:ascii="Courier New" w:hAnsi="Courier New" w:cs="Courier New"/>
                <w:color w:val="000000"/>
                <w:sz w:val="20"/>
                <w:szCs w:val="20"/>
              </w:rPr>
            </w:pPr>
            <w:r w:rsidRPr="00C83507">
              <w:rPr>
                <w:rFonts w:ascii="Courier New" w:hAnsi="Courier New" w:cs="Courier New"/>
                <w:color w:val="000000"/>
                <w:sz w:val="20"/>
                <w:szCs w:val="20"/>
              </w:rPr>
              <w:t>$a</w:t>
            </w:r>
          </w:p>
          <w:p w:rsidR="00385549" w:rsidRPr="00C83507" w:rsidRDefault="00385549" w:rsidP="00250F8D">
            <w:pPr>
              <w:rPr>
                <w:rFonts w:ascii="Arial" w:hAnsi="Arial" w:cs="Arial"/>
                <w:color w:val="000000"/>
                <w:sz w:val="20"/>
                <w:szCs w:val="20"/>
              </w:rPr>
            </w:pPr>
          </w:p>
          <w:p w:rsidR="00874F22" w:rsidRPr="00C83507" w:rsidRDefault="00385549" w:rsidP="00250F8D">
            <w:pPr>
              <w:rPr>
                <w:rFonts w:ascii="Arial" w:hAnsi="Arial" w:cs="Arial"/>
                <w:color w:val="000000"/>
                <w:sz w:val="20"/>
                <w:szCs w:val="20"/>
              </w:rPr>
            </w:pPr>
            <w:r w:rsidRPr="00C83507">
              <w:rPr>
                <w:rFonts w:ascii="Arial" w:hAnsi="Arial" w:cs="Arial"/>
                <w:color w:val="000000"/>
                <w:sz w:val="20"/>
                <w:szCs w:val="20"/>
              </w:rPr>
              <w:t xml:space="preserve">That said, there will still be times when you’ll find it useful to know, in advance, whether or not you are dealing with an array. In Windows PowerShell that can be done by using the </w:t>
            </w:r>
            <w:r w:rsidRPr="00C83507">
              <w:rPr>
                <w:rFonts w:ascii="Arial" w:hAnsi="Arial" w:cs="Arial"/>
                <w:b/>
                <w:color w:val="000000"/>
                <w:sz w:val="20"/>
                <w:szCs w:val="20"/>
              </w:rPr>
              <w:t>–is</w:t>
            </w:r>
            <w:r w:rsidRPr="00C83507">
              <w:rPr>
                <w:rFonts w:ascii="Arial" w:hAnsi="Arial" w:cs="Arial"/>
                <w:color w:val="000000"/>
                <w:sz w:val="20"/>
                <w:szCs w:val="20"/>
              </w:rPr>
              <w:t xml:space="preserve"> </w:t>
            </w:r>
            <w:r w:rsidR="00E43B58">
              <w:rPr>
                <w:rFonts w:ascii="Arial" w:hAnsi="Arial" w:cs="Arial"/>
                <w:color w:val="000000"/>
                <w:sz w:val="20"/>
                <w:szCs w:val="20"/>
              </w:rPr>
              <w:t>operator</w:t>
            </w:r>
            <w:r w:rsidRPr="00C83507">
              <w:rPr>
                <w:rFonts w:ascii="Arial" w:hAnsi="Arial" w:cs="Arial"/>
                <w:color w:val="000000"/>
                <w:sz w:val="20"/>
                <w:szCs w:val="20"/>
              </w:rPr>
              <w:t xml:space="preserve"> and then checking to see if the item has an array </w:t>
            </w:r>
            <w:r w:rsidR="00817AF4" w:rsidRPr="00C83507">
              <w:rPr>
                <w:rFonts w:ascii="Arial" w:hAnsi="Arial" w:cs="Arial"/>
                <w:color w:val="000000"/>
                <w:sz w:val="20"/>
                <w:szCs w:val="20"/>
              </w:rPr>
              <w:t>data type</w:t>
            </w:r>
            <w:r w:rsidRPr="00C83507">
              <w:rPr>
                <w:rFonts w:ascii="Arial" w:hAnsi="Arial" w:cs="Arial"/>
                <w:color w:val="000000"/>
                <w:sz w:val="20"/>
                <w:szCs w:val="20"/>
              </w:rPr>
              <w:t xml:space="preserve">. In these two lines of code, we create an array named $a, then check to see whether or not we really </w:t>
            </w:r>
            <w:r w:rsidRPr="00C83507">
              <w:rPr>
                <w:rFonts w:ascii="Arial" w:hAnsi="Arial" w:cs="Arial"/>
                <w:i/>
                <w:color w:val="000000"/>
                <w:sz w:val="20"/>
                <w:szCs w:val="20"/>
              </w:rPr>
              <w:t>do</w:t>
            </w:r>
            <w:r w:rsidRPr="00C83507">
              <w:rPr>
                <w:rFonts w:ascii="Arial" w:hAnsi="Arial" w:cs="Arial"/>
                <w:color w:val="000000"/>
                <w:sz w:val="20"/>
                <w:szCs w:val="20"/>
              </w:rPr>
              <w:t xml:space="preserve"> have an array. The return value (True or False) is then stored in the variable $b:</w:t>
            </w:r>
          </w:p>
          <w:p w:rsidR="00385549" w:rsidRPr="00C83507" w:rsidRDefault="00385549" w:rsidP="00250F8D">
            <w:pPr>
              <w:rPr>
                <w:rFonts w:ascii="Arial" w:hAnsi="Arial" w:cs="Arial"/>
                <w:color w:val="000000"/>
                <w:sz w:val="20"/>
                <w:szCs w:val="20"/>
              </w:rPr>
            </w:pPr>
          </w:p>
          <w:p w:rsidR="00874F22" w:rsidRPr="00C83507" w:rsidRDefault="00C60DA7" w:rsidP="00250F8D">
            <w:pPr>
              <w:rPr>
                <w:rFonts w:ascii="Courier New" w:hAnsi="Courier New" w:cs="Courier New"/>
                <w:color w:val="000000"/>
                <w:sz w:val="20"/>
                <w:szCs w:val="20"/>
              </w:rPr>
            </w:pPr>
            <w:r w:rsidRPr="00C83507">
              <w:rPr>
                <w:rFonts w:ascii="Courier New" w:hAnsi="Courier New" w:cs="Courier New"/>
                <w:color w:val="000000"/>
                <w:sz w:val="20"/>
                <w:szCs w:val="20"/>
              </w:rPr>
              <w:t>$a = 22,5,10,8,12,9,80</w:t>
            </w:r>
          </w:p>
          <w:p w:rsidR="00250F8D" w:rsidRPr="00C83507" w:rsidRDefault="00874F22"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$b = </w:t>
            </w:r>
            <w:r w:rsidR="00C60DA7" w:rsidRPr="00C83507">
              <w:rPr>
                <w:rFonts w:ascii="Courier New" w:hAnsi="Courier New" w:cs="Courier New"/>
                <w:color w:val="000000"/>
                <w:sz w:val="20"/>
                <w:szCs w:val="20"/>
              </w:rPr>
              <w:t>$a -is [array]</w:t>
            </w:r>
          </w:p>
          <w:p w:rsidR="00C60DA7" w:rsidRPr="00C83507" w:rsidRDefault="00C60DA7" w:rsidP="00250F8D">
            <w:pPr>
              <w:rPr>
                <w:rFonts w:ascii="Arial" w:hAnsi="Arial" w:cs="Arial"/>
                <w:color w:val="000000"/>
                <w:sz w:val="20"/>
                <w:szCs w:val="20"/>
              </w:rPr>
            </w:pPr>
          </w:p>
          <w:p w:rsidR="00385549" w:rsidRPr="00C83507" w:rsidRDefault="00385549" w:rsidP="00250F8D">
            <w:pPr>
              <w:rPr>
                <w:rFonts w:ascii="Arial" w:hAnsi="Arial" w:cs="Arial"/>
                <w:color w:val="000000"/>
                <w:sz w:val="20"/>
                <w:szCs w:val="20"/>
              </w:rPr>
            </w:pPr>
            <w:r w:rsidRPr="00C83507">
              <w:rPr>
                <w:rFonts w:ascii="Arial" w:hAnsi="Arial" w:cs="Arial"/>
                <w:color w:val="000000"/>
                <w:sz w:val="20"/>
                <w:szCs w:val="20"/>
              </w:rPr>
              <w:t>When you run this command and then echo back the value of $b you should get the following:</w:t>
            </w:r>
          </w:p>
          <w:p w:rsidR="00385549" w:rsidRPr="00C83507" w:rsidRDefault="00385549" w:rsidP="00250F8D">
            <w:pPr>
              <w:rPr>
                <w:rFonts w:ascii="Arial" w:hAnsi="Arial" w:cs="Arial"/>
                <w:color w:val="000000"/>
                <w:sz w:val="20"/>
                <w:szCs w:val="20"/>
              </w:rPr>
            </w:pPr>
          </w:p>
          <w:p w:rsidR="00385549" w:rsidRPr="00C83507" w:rsidRDefault="00385549" w:rsidP="00250F8D">
            <w:pPr>
              <w:rPr>
                <w:rFonts w:ascii="Courier New" w:hAnsi="Courier New" w:cs="Courier New"/>
                <w:color w:val="000000"/>
                <w:sz w:val="20"/>
                <w:szCs w:val="20"/>
              </w:rPr>
            </w:pPr>
            <w:r w:rsidRPr="00C83507">
              <w:rPr>
                <w:rFonts w:ascii="Courier New" w:hAnsi="Courier New" w:cs="Courier New"/>
                <w:color w:val="000000"/>
                <w:sz w:val="20"/>
                <w:szCs w:val="20"/>
              </w:rPr>
              <w:t>True</w:t>
            </w:r>
          </w:p>
          <w:p w:rsidR="00385549" w:rsidRPr="00C83507" w:rsidRDefault="00385549" w:rsidP="00250F8D">
            <w:pPr>
              <w:rPr>
                <w:rFonts w:ascii="Arial" w:hAnsi="Arial" w:cs="Arial"/>
                <w:color w:val="000000"/>
                <w:sz w:val="20"/>
                <w:szCs w:val="20"/>
              </w:rPr>
            </w:pPr>
          </w:p>
        </w:tc>
      </w:tr>
      <w:tr w:rsidR="00250F8D" w:rsidRPr="00C83507" w:rsidTr="00855885">
        <w:tc>
          <w:tcPr>
            <w:tcW w:w="2538" w:type="dxa"/>
            <w:tcBorders>
              <w:bottom w:val="single" w:sz="4" w:space="0" w:color="auto"/>
            </w:tcBorders>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IsDate</w:t>
            </w:r>
          </w:p>
        </w:tc>
        <w:tc>
          <w:tcPr>
            <w:tcW w:w="6318" w:type="dxa"/>
            <w:tcBorders>
              <w:bottom w:val="single" w:sz="4" w:space="0" w:color="auto"/>
            </w:tcBorders>
          </w:tcPr>
          <w:p w:rsidR="007A5C5F"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7A5C5F" w:rsidRPr="00C83507">
              <w:rPr>
                <w:rFonts w:ascii="Arial" w:hAnsi="Arial" w:cs="Arial"/>
                <w:color w:val="000000"/>
                <w:sz w:val="20"/>
                <w:szCs w:val="20"/>
              </w:rPr>
              <w:t>Returns a Boolean value indicating whether an expression can be converted to a date.</w:t>
            </w:r>
          </w:p>
          <w:p w:rsidR="003D0AC5" w:rsidRPr="00C83507" w:rsidRDefault="003D0AC5" w:rsidP="00250F8D">
            <w:pPr>
              <w:rPr>
                <w:rFonts w:ascii="Arial" w:hAnsi="Arial" w:cs="Arial"/>
                <w:color w:val="000000"/>
                <w:sz w:val="20"/>
                <w:szCs w:val="20"/>
              </w:rPr>
            </w:pPr>
          </w:p>
          <w:p w:rsidR="00BE169E" w:rsidRPr="00C83507" w:rsidRDefault="00855097" w:rsidP="00250F8D">
            <w:pPr>
              <w:rPr>
                <w:rFonts w:ascii="Arial" w:hAnsi="Arial" w:cs="Arial"/>
                <w:color w:val="000000"/>
                <w:sz w:val="20"/>
                <w:szCs w:val="20"/>
              </w:rPr>
            </w:pPr>
            <w:r w:rsidRPr="00C83507">
              <w:rPr>
                <w:rFonts w:ascii="Arial" w:hAnsi="Arial" w:cs="Arial"/>
                <w:color w:val="000000"/>
                <w:sz w:val="20"/>
                <w:szCs w:val="20"/>
              </w:rPr>
              <w:t xml:space="preserve">Windows PowerShell makes it easy to format and manipulate date and time values … provided, of course, that you actually </w:t>
            </w:r>
            <w:r w:rsidRPr="00C83507">
              <w:rPr>
                <w:rFonts w:ascii="Arial" w:hAnsi="Arial" w:cs="Arial"/>
                <w:i/>
                <w:color w:val="000000"/>
                <w:sz w:val="20"/>
                <w:szCs w:val="20"/>
              </w:rPr>
              <w:t>have</w:t>
            </w:r>
            <w:r w:rsidRPr="00C83507">
              <w:rPr>
                <w:rFonts w:ascii="Arial" w:hAnsi="Arial" w:cs="Arial"/>
                <w:color w:val="000000"/>
                <w:sz w:val="20"/>
                <w:szCs w:val="20"/>
              </w:rPr>
              <w:t xml:space="preserve"> date and time values. To verify that a value truly </w:t>
            </w:r>
            <w:r w:rsidRPr="00C83507">
              <w:rPr>
                <w:rFonts w:ascii="Arial" w:hAnsi="Arial" w:cs="Arial"/>
                <w:i/>
                <w:color w:val="000000"/>
                <w:sz w:val="20"/>
                <w:szCs w:val="20"/>
              </w:rPr>
              <w:t>is</w:t>
            </w:r>
            <w:r w:rsidRPr="00C83507">
              <w:rPr>
                <w:rFonts w:ascii="Arial" w:hAnsi="Arial" w:cs="Arial"/>
                <w:color w:val="000000"/>
                <w:sz w:val="20"/>
                <w:szCs w:val="20"/>
              </w:rPr>
              <w:t xml:space="preserve"> a date-time value </w:t>
            </w:r>
            <w:r w:rsidR="002E125A" w:rsidRPr="00C83507">
              <w:rPr>
                <w:rFonts w:ascii="Arial" w:hAnsi="Arial" w:cs="Arial"/>
                <w:color w:val="000000"/>
                <w:sz w:val="20"/>
                <w:szCs w:val="20"/>
              </w:rPr>
              <w:t>all you have to do is use</w:t>
            </w:r>
            <w:r w:rsidRPr="00C83507">
              <w:rPr>
                <w:rFonts w:ascii="Arial" w:hAnsi="Arial" w:cs="Arial"/>
                <w:color w:val="000000"/>
                <w:sz w:val="20"/>
                <w:szCs w:val="20"/>
              </w:rPr>
              <w:t xml:space="preserve"> the </w:t>
            </w:r>
            <w:r w:rsidRPr="00C83507">
              <w:rPr>
                <w:rFonts w:ascii="Arial" w:hAnsi="Arial" w:cs="Arial"/>
                <w:b/>
                <w:color w:val="000000"/>
                <w:sz w:val="20"/>
                <w:szCs w:val="20"/>
              </w:rPr>
              <w:t>–is</w:t>
            </w:r>
            <w:r w:rsidRPr="00C83507">
              <w:rPr>
                <w:rFonts w:ascii="Arial" w:hAnsi="Arial" w:cs="Arial"/>
                <w:color w:val="000000"/>
                <w:sz w:val="20"/>
                <w:szCs w:val="20"/>
              </w:rPr>
              <w:t xml:space="preserve"> operator and check to see if the </w:t>
            </w:r>
            <w:r w:rsidR="00817AF4" w:rsidRPr="00C83507">
              <w:rPr>
                <w:rFonts w:ascii="Arial" w:hAnsi="Arial" w:cs="Arial"/>
                <w:color w:val="000000"/>
                <w:sz w:val="20"/>
                <w:szCs w:val="20"/>
              </w:rPr>
              <w:t>data type</w:t>
            </w:r>
            <w:r w:rsidR="002E125A" w:rsidRPr="00C83507">
              <w:rPr>
                <w:rFonts w:ascii="Arial" w:hAnsi="Arial" w:cs="Arial"/>
                <w:color w:val="000000"/>
                <w:sz w:val="20"/>
                <w:szCs w:val="20"/>
              </w:rPr>
              <w:t xml:space="preserve"> is date</w:t>
            </w:r>
            <w:r w:rsidRPr="00C83507">
              <w:rPr>
                <w:rFonts w:ascii="Arial" w:hAnsi="Arial" w:cs="Arial"/>
                <w:color w:val="000000"/>
                <w:sz w:val="20"/>
                <w:szCs w:val="20"/>
              </w:rPr>
              <w:t>time. For example, these two lines of code assign a value to the variable $a and then determine whether or not $a is a date-time value:</w:t>
            </w:r>
          </w:p>
          <w:p w:rsidR="00BE169E" w:rsidRPr="00C83507" w:rsidRDefault="00BE169E" w:rsidP="00250F8D">
            <w:pPr>
              <w:rPr>
                <w:rFonts w:ascii="Arial" w:hAnsi="Arial" w:cs="Arial"/>
                <w:color w:val="000000"/>
                <w:sz w:val="20"/>
                <w:szCs w:val="20"/>
              </w:rPr>
            </w:pPr>
          </w:p>
          <w:p w:rsidR="00BE169E" w:rsidRPr="00C83507" w:rsidRDefault="00BE169E"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11/2/2006 </w:t>
            </w:r>
          </w:p>
          <w:p w:rsidR="00250F8D" w:rsidRPr="00C83507" w:rsidRDefault="004B65DF" w:rsidP="00250F8D">
            <w:pPr>
              <w:rPr>
                <w:rFonts w:ascii="Courier New" w:hAnsi="Courier New" w:cs="Courier New"/>
                <w:color w:val="000000"/>
                <w:sz w:val="20"/>
                <w:szCs w:val="20"/>
              </w:rPr>
            </w:pPr>
            <w:r w:rsidRPr="00C83507">
              <w:rPr>
                <w:rFonts w:ascii="Courier New" w:hAnsi="Courier New" w:cs="Courier New"/>
                <w:color w:val="000000"/>
                <w:sz w:val="20"/>
                <w:szCs w:val="20"/>
              </w:rPr>
              <w:t>$a -is [datetime]</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you should get the following:</w:t>
            </w:r>
          </w:p>
          <w:p w:rsidR="00FD7D55" w:rsidRPr="00C83507" w:rsidRDefault="00FD7D55" w:rsidP="00FD7D55">
            <w:pPr>
              <w:rPr>
                <w:rFonts w:ascii="Arial" w:hAnsi="Arial" w:cs="Arial"/>
                <w:color w:val="000000"/>
                <w:sz w:val="20"/>
                <w:szCs w:val="20"/>
              </w:rPr>
            </w:pPr>
          </w:p>
          <w:p w:rsidR="00BE169E" w:rsidRPr="00C83507" w:rsidRDefault="00BE169E" w:rsidP="00FD7D55">
            <w:pPr>
              <w:rPr>
                <w:rFonts w:ascii="Courier New" w:hAnsi="Courier New" w:cs="Courier New"/>
                <w:color w:val="000000"/>
                <w:sz w:val="20"/>
                <w:szCs w:val="20"/>
              </w:rPr>
            </w:pPr>
            <w:r w:rsidRPr="00C83507">
              <w:rPr>
                <w:rFonts w:ascii="Courier New" w:hAnsi="Courier New" w:cs="Courier New"/>
                <w:color w:val="000000"/>
                <w:sz w:val="20"/>
                <w:szCs w:val="20"/>
              </w:rPr>
              <w:t>False</w:t>
            </w:r>
          </w:p>
          <w:p w:rsidR="00BE169E" w:rsidRPr="00C83507" w:rsidRDefault="00BE169E" w:rsidP="00FD7D55">
            <w:pPr>
              <w:rPr>
                <w:rFonts w:ascii="Arial" w:hAnsi="Arial" w:cs="Arial"/>
                <w:color w:val="000000"/>
                <w:sz w:val="20"/>
                <w:szCs w:val="20"/>
              </w:rPr>
            </w:pPr>
          </w:p>
          <w:p w:rsidR="00BE169E" w:rsidRPr="00C83507" w:rsidRDefault="00D613A9" w:rsidP="00FD7D55">
            <w:pPr>
              <w:rPr>
                <w:rFonts w:ascii="Arial" w:hAnsi="Arial" w:cs="Arial"/>
                <w:color w:val="000000"/>
                <w:sz w:val="20"/>
                <w:szCs w:val="20"/>
              </w:rPr>
            </w:pPr>
            <w:r w:rsidRPr="00C83507">
              <w:rPr>
                <w:rFonts w:ascii="Arial" w:hAnsi="Arial" w:cs="Arial"/>
                <w:b/>
                <w:color w:val="000000"/>
                <w:sz w:val="20"/>
                <w:szCs w:val="20"/>
              </w:rPr>
              <w:t>Note</w:t>
            </w:r>
            <w:r w:rsidRPr="00C83507">
              <w:rPr>
                <w:rFonts w:ascii="Arial" w:hAnsi="Arial" w:cs="Arial"/>
                <w:color w:val="000000"/>
                <w:sz w:val="20"/>
                <w:szCs w:val="20"/>
              </w:rPr>
              <w:t>. Why is this False</w:t>
            </w:r>
            <w:r w:rsidR="00E43B58">
              <w:rPr>
                <w:rFonts w:ascii="Arial" w:hAnsi="Arial" w:cs="Arial"/>
                <w:color w:val="000000"/>
                <w:sz w:val="20"/>
                <w:szCs w:val="20"/>
              </w:rPr>
              <w:t>;</w:t>
            </w:r>
            <w:r w:rsidRPr="00C83507">
              <w:rPr>
                <w:rFonts w:ascii="Arial" w:hAnsi="Arial" w:cs="Arial"/>
                <w:color w:val="000000"/>
                <w:sz w:val="20"/>
                <w:szCs w:val="20"/>
              </w:rPr>
              <w:t xml:space="preserve"> why isn’t 11/2/2006 a valid date? That’s easy: to assign a date to a variable you need to enclose that date in double quote marks</w:t>
            </w:r>
            <w:r w:rsidR="005D4151" w:rsidRPr="00C83507">
              <w:rPr>
                <w:rFonts w:ascii="Arial" w:hAnsi="Arial" w:cs="Arial"/>
                <w:color w:val="000000"/>
                <w:sz w:val="20"/>
                <w:szCs w:val="20"/>
              </w:rPr>
              <w:t xml:space="preserve"> and specify the [datetime] variable type</w:t>
            </w:r>
            <w:r w:rsidRPr="00C83507">
              <w:rPr>
                <w:rFonts w:ascii="Arial" w:hAnsi="Arial" w:cs="Arial"/>
                <w:color w:val="000000"/>
                <w:sz w:val="20"/>
                <w:szCs w:val="20"/>
              </w:rPr>
              <w:t>:</w:t>
            </w:r>
          </w:p>
          <w:p w:rsidR="00D613A9" w:rsidRPr="00C83507" w:rsidRDefault="00D613A9" w:rsidP="00FD7D55">
            <w:pPr>
              <w:rPr>
                <w:rFonts w:ascii="Arial" w:hAnsi="Arial" w:cs="Arial"/>
                <w:color w:val="000000"/>
                <w:sz w:val="20"/>
                <w:szCs w:val="20"/>
              </w:rPr>
            </w:pPr>
          </w:p>
          <w:p w:rsidR="00D613A9" w:rsidRPr="00C83507" w:rsidRDefault="00D613A9" w:rsidP="00FD7D55">
            <w:pPr>
              <w:rPr>
                <w:rFonts w:ascii="Arial" w:hAnsi="Arial" w:cs="Arial"/>
                <w:color w:val="000000"/>
                <w:sz w:val="20"/>
                <w:szCs w:val="20"/>
              </w:rPr>
            </w:pPr>
            <w:r w:rsidRPr="00C83507">
              <w:rPr>
                <w:rFonts w:ascii="Courier New" w:hAnsi="Courier New" w:cs="Courier New"/>
                <w:color w:val="000000"/>
                <w:sz w:val="20"/>
                <w:szCs w:val="20"/>
              </w:rPr>
              <w:t xml:space="preserve">$a = </w:t>
            </w:r>
            <w:r w:rsidR="005D4151" w:rsidRPr="00C83507">
              <w:rPr>
                <w:rFonts w:ascii="Courier New" w:hAnsi="Courier New" w:cs="Courier New"/>
                <w:color w:val="000000"/>
                <w:sz w:val="20"/>
                <w:szCs w:val="20"/>
              </w:rPr>
              <w:t xml:space="preserve">[datetime] </w:t>
            </w:r>
            <w:r w:rsidRPr="00C83507">
              <w:rPr>
                <w:rFonts w:ascii="Courier New" w:hAnsi="Courier New" w:cs="Courier New"/>
                <w:color w:val="000000"/>
                <w:sz w:val="20"/>
                <w:szCs w:val="20"/>
              </w:rPr>
              <w:t>"11/2/2006"</w:t>
            </w:r>
          </w:p>
          <w:p w:rsidR="00D613A9" w:rsidRPr="00C83507" w:rsidRDefault="00D613A9" w:rsidP="00FD7D55">
            <w:pPr>
              <w:rPr>
                <w:rFonts w:ascii="Arial" w:hAnsi="Arial" w:cs="Arial"/>
                <w:color w:val="000000"/>
                <w:sz w:val="20"/>
                <w:szCs w:val="20"/>
              </w:rPr>
            </w:pPr>
          </w:p>
          <w:p w:rsidR="00D613A9" w:rsidRPr="00C83507" w:rsidRDefault="00D613A9" w:rsidP="00FD7D55">
            <w:pPr>
              <w:rPr>
                <w:rFonts w:ascii="Arial" w:hAnsi="Arial" w:cs="Arial"/>
                <w:color w:val="000000"/>
                <w:sz w:val="20"/>
                <w:szCs w:val="20"/>
              </w:rPr>
            </w:pPr>
            <w:r w:rsidRPr="00C83507">
              <w:rPr>
                <w:rFonts w:ascii="Arial" w:hAnsi="Arial" w:cs="Arial"/>
                <w:color w:val="000000"/>
                <w:sz w:val="20"/>
                <w:szCs w:val="20"/>
              </w:rPr>
              <w:t xml:space="preserve">Without the double quote marks Windows PowerShell </w:t>
            </w:r>
            <w:r w:rsidR="00817AF4" w:rsidRPr="00C83507">
              <w:rPr>
                <w:rFonts w:ascii="Arial" w:hAnsi="Arial" w:cs="Arial"/>
                <w:color w:val="000000"/>
                <w:sz w:val="20"/>
                <w:szCs w:val="20"/>
              </w:rPr>
              <w:t>believes</w:t>
            </w:r>
            <w:r w:rsidRPr="00C83507">
              <w:rPr>
                <w:rFonts w:ascii="Arial" w:hAnsi="Arial" w:cs="Arial"/>
                <w:color w:val="000000"/>
                <w:sz w:val="20"/>
                <w:szCs w:val="20"/>
              </w:rPr>
              <w:t xml:space="preserve"> that this is a mathematical expression: 11 divided by 2 divided by 2006. In fact, if you check the value of $a you’ll get back this:</w:t>
            </w:r>
          </w:p>
          <w:p w:rsidR="00D613A9" w:rsidRPr="00C83507" w:rsidRDefault="00D613A9" w:rsidP="00FD7D55">
            <w:pPr>
              <w:rPr>
                <w:rFonts w:ascii="Arial" w:hAnsi="Arial" w:cs="Arial"/>
                <w:color w:val="000000"/>
                <w:sz w:val="20"/>
                <w:szCs w:val="20"/>
              </w:rPr>
            </w:pPr>
          </w:p>
          <w:p w:rsidR="00BE169E" w:rsidRDefault="00BE169E" w:rsidP="00FD7D55">
            <w:pPr>
              <w:rPr>
                <w:rFonts w:ascii="Courier New" w:hAnsi="Courier New" w:cs="Courier New"/>
                <w:color w:val="000000"/>
                <w:sz w:val="20"/>
                <w:szCs w:val="20"/>
              </w:rPr>
            </w:pPr>
            <w:r w:rsidRPr="00C83507">
              <w:rPr>
                <w:rFonts w:ascii="Courier New" w:hAnsi="Courier New" w:cs="Courier New"/>
                <w:color w:val="000000"/>
                <w:sz w:val="20"/>
                <w:szCs w:val="20"/>
              </w:rPr>
              <w:t>0.00274177467597208</w:t>
            </w:r>
          </w:p>
          <w:p w:rsidR="00E43B58" w:rsidRPr="00C83507" w:rsidRDefault="00E43B58" w:rsidP="00FD7D55">
            <w:pPr>
              <w:rPr>
                <w:rFonts w:ascii="Courier New" w:hAnsi="Courier New" w:cs="Courier New"/>
                <w:color w:val="000000"/>
                <w:sz w:val="20"/>
                <w:szCs w:val="20"/>
              </w:rPr>
            </w:pPr>
          </w:p>
          <w:p w:rsidR="00F07CFB" w:rsidRDefault="00E43B58" w:rsidP="00250F8D">
            <w:pPr>
              <w:rPr>
                <w:rFonts w:ascii="Arial" w:hAnsi="Arial" w:cs="Arial"/>
                <w:color w:val="000000"/>
                <w:sz w:val="20"/>
                <w:szCs w:val="20"/>
              </w:rPr>
            </w:pPr>
            <w:r>
              <w:rPr>
                <w:rFonts w:ascii="Arial" w:hAnsi="Arial" w:cs="Arial"/>
                <w:color w:val="000000"/>
                <w:sz w:val="20"/>
                <w:szCs w:val="20"/>
              </w:rPr>
              <w:t>With the quotes but without the [datetime] specified, Windows PowerShell thinks this is a string and still returns False.</w:t>
            </w:r>
          </w:p>
          <w:p w:rsidR="00E43B58" w:rsidRPr="00C83507" w:rsidRDefault="00E43B58" w:rsidP="00250F8D">
            <w:pPr>
              <w:rPr>
                <w:rFonts w:ascii="Arial" w:hAnsi="Arial" w:cs="Arial"/>
                <w:color w:val="000000"/>
                <w:sz w:val="20"/>
                <w:szCs w:val="20"/>
              </w:rPr>
            </w:pPr>
          </w:p>
        </w:tc>
      </w:tr>
      <w:tr w:rsidR="00250F8D" w:rsidRPr="00C83507" w:rsidTr="00855885">
        <w:tc>
          <w:tcPr>
            <w:tcW w:w="2538" w:type="dxa"/>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IsEmpty</w:t>
            </w:r>
          </w:p>
        </w:tc>
        <w:tc>
          <w:tcPr>
            <w:tcW w:w="6318" w:type="dxa"/>
            <w:shd w:val="clear" w:color="auto" w:fill="auto"/>
          </w:tcPr>
          <w:p w:rsidR="007A5C5F"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7A5C5F" w:rsidRPr="00C83507">
              <w:rPr>
                <w:rFonts w:ascii="Arial" w:hAnsi="Arial" w:cs="Arial"/>
                <w:color w:val="000000"/>
                <w:sz w:val="20"/>
                <w:szCs w:val="20"/>
              </w:rPr>
              <w:t>Returns a Boolean value indicating whether a variable has been initialized.</w:t>
            </w:r>
          </w:p>
          <w:p w:rsidR="007A5C5F" w:rsidRPr="00C83507" w:rsidRDefault="007A5C5F" w:rsidP="00250F8D">
            <w:pPr>
              <w:rPr>
                <w:rFonts w:ascii="Arial" w:hAnsi="Arial" w:cs="Arial"/>
                <w:color w:val="000000"/>
                <w:sz w:val="20"/>
                <w:szCs w:val="20"/>
              </w:rPr>
            </w:pPr>
          </w:p>
          <w:p w:rsidR="007C77EA" w:rsidRPr="00C83507" w:rsidRDefault="0014393F" w:rsidP="00250F8D">
            <w:pPr>
              <w:rPr>
                <w:rFonts w:ascii="Arial" w:hAnsi="Arial" w:cs="Arial"/>
                <w:color w:val="000000"/>
                <w:sz w:val="20"/>
                <w:szCs w:val="20"/>
              </w:rPr>
            </w:pPr>
            <w:r w:rsidRPr="00C83507">
              <w:rPr>
                <w:rFonts w:ascii="Arial" w:hAnsi="Arial" w:cs="Arial"/>
                <w:color w:val="000000"/>
                <w:sz w:val="20"/>
                <w:szCs w:val="20"/>
              </w:rPr>
              <w:t xml:space="preserve">Rather than get bogged down in a long discussion on metaphysics, let’s go with a rudimentary explanation of the difference between an empty variable and a null variable. A null variable is a value we know nothing about; we can't even say for certain whether the variable </w:t>
            </w:r>
            <w:r w:rsidRPr="00C83507">
              <w:rPr>
                <w:rFonts w:ascii="Arial" w:hAnsi="Arial" w:cs="Arial"/>
                <w:i/>
                <w:color w:val="000000"/>
                <w:sz w:val="20"/>
                <w:szCs w:val="20"/>
              </w:rPr>
              <w:t>has</w:t>
            </w:r>
            <w:r w:rsidRPr="00C83507">
              <w:rPr>
                <w:rFonts w:ascii="Arial" w:hAnsi="Arial" w:cs="Arial"/>
                <w:color w:val="000000"/>
                <w:sz w:val="20"/>
                <w:szCs w:val="20"/>
              </w:rPr>
              <w:t xml:space="preserve"> a value. By contrast, we know the value of an empty variable: it's nothing. An empty variable is a variable that has no value (for example, it's been assign</w:t>
            </w:r>
            <w:r w:rsidR="002E125A" w:rsidRPr="00C83507">
              <w:rPr>
                <w:rFonts w:ascii="Arial" w:hAnsi="Arial" w:cs="Arial"/>
                <w:color w:val="000000"/>
                <w:sz w:val="20"/>
                <w:szCs w:val="20"/>
              </w:rPr>
              <w:t>ed</w:t>
            </w:r>
            <w:r w:rsidRPr="00C83507">
              <w:rPr>
                <w:rFonts w:ascii="Arial" w:hAnsi="Arial" w:cs="Arial"/>
                <w:color w:val="000000"/>
                <w:sz w:val="20"/>
                <w:szCs w:val="20"/>
              </w:rPr>
              <w:t xml:space="preserve"> an empty string as its value). A null variable – well, like we said, we don't know </w:t>
            </w:r>
            <w:r w:rsidR="00817AF4" w:rsidRPr="00C83507">
              <w:rPr>
                <w:rFonts w:ascii="Arial" w:hAnsi="Arial" w:cs="Arial"/>
                <w:color w:val="000000"/>
                <w:sz w:val="20"/>
                <w:szCs w:val="20"/>
              </w:rPr>
              <w:t>anything</w:t>
            </w:r>
            <w:r w:rsidRPr="00C83507">
              <w:rPr>
                <w:rFonts w:ascii="Arial" w:hAnsi="Arial" w:cs="Arial"/>
                <w:color w:val="000000"/>
                <w:sz w:val="20"/>
                <w:szCs w:val="20"/>
              </w:rPr>
              <w:t xml:space="preserve"> at all about a null variable.</w:t>
            </w:r>
          </w:p>
          <w:p w:rsidR="0014393F" w:rsidRPr="00C83507" w:rsidRDefault="0014393F" w:rsidP="00250F8D">
            <w:pPr>
              <w:rPr>
                <w:rFonts w:ascii="Arial" w:hAnsi="Arial" w:cs="Arial"/>
                <w:color w:val="000000"/>
                <w:sz w:val="20"/>
                <w:szCs w:val="20"/>
              </w:rPr>
            </w:pPr>
          </w:p>
          <w:p w:rsidR="0014393F" w:rsidRPr="00C83507" w:rsidRDefault="0014393F" w:rsidP="00250F8D">
            <w:pPr>
              <w:rPr>
                <w:rFonts w:ascii="Arial" w:hAnsi="Arial" w:cs="Arial"/>
                <w:color w:val="000000"/>
                <w:sz w:val="20"/>
                <w:szCs w:val="20"/>
              </w:rPr>
            </w:pPr>
            <w:r w:rsidRPr="00C83507">
              <w:rPr>
                <w:rFonts w:ascii="Arial" w:hAnsi="Arial" w:cs="Arial"/>
                <w:color w:val="000000"/>
                <w:sz w:val="20"/>
                <w:szCs w:val="20"/>
              </w:rPr>
              <w:t xml:space="preserve">So how do we know whether or not a variable is empty? Well, </w:t>
            </w:r>
            <w:r w:rsidR="00C83507" w:rsidRPr="00C83507">
              <w:rPr>
                <w:rFonts w:ascii="Arial" w:hAnsi="Arial" w:cs="Arial"/>
                <w:color w:val="000000"/>
                <w:sz w:val="20"/>
                <w:szCs w:val="20"/>
              </w:rPr>
              <w:t>for now about the only approach we’ve come up with</w:t>
            </w:r>
            <w:r w:rsidRPr="00C83507">
              <w:rPr>
                <w:rFonts w:ascii="Arial" w:hAnsi="Arial" w:cs="Arial"/>
                <w:color w:val="000000"/>
                <w:sz w:val="20"/>
                <w:szCs w:val="20"/>
              </w:rPr>
              <w:t xml:space="preserve"> is to check and see whether or not the variable has a </w:t>
            </w:r>
            <w:r w:rsidRPr="00C83507">
              <w:rPr>
                <w:rFonts w:ascii="Arial" w:hAnsi="Arial" w:cs="Arial"/>
                <w:b/>
                <w:color w:val="000000"/>
                <w:sz w:val="20"/>
                <w:szCs w:val="20"/>
              </w:rPr>
              <w:t>Length</w:t>
            </w:r>
            <w:r w:rsidRPr="00C83507">
              <w:rPr>
                <w:rFonts w:ascii="Arial" w:hAnsi="Arial" w:cs="Arial"/>
                <w:color w:val="000000"/>
                <w:sz w:val="20"/>
                <w:szCs w:val="20"/>
              </w:rPr>
              <w:t xml:space="preserve"> equal to 0. An empty variable has a length equal to 0; a null variable does not. (Because we don't know anything about a null variable, we have no idea what its length might be.)</w:t>
            </w:r>
          </w:p>
          <w:p w:rsidR="0014393F" w:rsidRPr="00C83507" w:rsidRDefault="0014393F" w:rsidP="00250F8D">
            <w:pPr>
              <w:rPr>
                <w:rFonts w:ascii="Arial" w:hAnsi="Arial" w:cs="Arial"/>
                <w:color w:val="000000"/>
                <w:sz w:val="20"/>
                <w:szCs w:val="20"/>
              </w:rPr>
            </w:pPr>
          </w:p>
          <w:p w:rsidR="0014393F" w:rsidRPr="00C83507" w:rsidRDefault="0014393F" w:rsidP="00250F8D">
            <w:pPr>
              <w:rPr>
                <w:rFonts w:ascii="Arial" w:hAnsi="Arial" w:cs="Arial"/>
                <w:color w:val="000000"/>
                <w:sz w:val="20"/>
                <w:szCs w:val="20"/>
              </w:rPr>
            </w:pPr>
            <w:r w:rsidRPr="00C83507">
              <w:rPr>
                <w:rFonts w:ascii="Arial" w:hAnsi="Arial" w:cs="Arial"/>
                <w:color w:val="000000"/>
                <w:sz w:val="20"/>
                <w:szCs w:val="20"/>
              </w:rPr>
              <w:t xml:space="preserve">Confused? We don’t blame you. </w:t>
            </w:r>
            <w:r w:rsidR="002E125A" w:rsidRPr="00C83507">
              <w:rPr>
                <w:rFonts w:ascii="Arial" w:hAnsi="Arial" w:cs="Arial"/>
                <w:color w:val="000000"/>
                <w:sz w:val="20"/>
                <w:szCs w:val="20"/>
              </w:rPr>
              <w:t>But m</w:t>
            </w:r>
            <w:r w:rsidRPr="00C83507">
              <w:rPr>
                <w:rFonts w:ascii="Arial" w:hAnsi="Arial" w:cs="Arial"/>
                <w:color w:val="000000"/>
                <w:sz w:val="20"/>
                <w:szCs w:val="20"/>
              </w:rPr>
              <w:t xml:space="preserve">aybe this example will help. In our first command, we assign an empty string ("") to the variable $a; in the second command, we use the </w:t>
            </w:r>
            <w:r w:rsidRPr="00C83507">
              <w:rPr>
                <w:rFonts w:ascii="Arial" w:hAnsi="Arial" w:cs="Arial"/>
                <w:b/>
                <w:color w:val="000000"/>
                <w:sz w:val="20"/>
                <w:szCs w:val="20"/>
              </w:rPr>
              <w:t>–eq</w:t>
            </w:r>
            <w:r w:rsidRPr="00C83507">
              <w:rPr>
                <w:rFonts w:ascii="Arial" w:hAnsi="Arial" w:cs="Arial"/>
                <w:color w:val="000000"/>
                <w:sz w:val="20"/>
                <w:szCs w:val="20"/>
              </w:rPr>
              <w:t xml:space="preserve"> operator to determine whether or not the Length of $a is equal to 0. That value gets stored in the variable $b:</w:t>
            </w:r>
          </w:p>
          <w:p w:rsidR="007C77EA" w:rsidRPr="00C83507" w:rsidRDefault="007C77EA" w:rsidP="00250F8D">
            <w:pPr>
              <w:rPr>
                <w:rFonts w:ascii="Arial" w:hAnsi="Arial" w:cs="Arial"/>
                <w:color w:val="000000"/>
                <w:sz w:val="20"/>
                <w:szCs w:val="20"/>
              </w:rPr>
            </w:pPr>
          </w:p>
          <w:p w:rsidR="0014393F" w:rsidRPr="00C83507" w:rsidRDefault="0014393F" w:rsidP="00250F8D">
            <w:pPr>
              <w:rPr>
                <w:rFonts w:ascii="Courier New" w:hAnsi="Courier New" w:cs="Courier New"/>
                <w:color w:val="000000"/>
                <w:sz w:val="20"/>
                <w:szCs w:val="20"/>
              </w:rPr>
            </w:pPr>
            <w:r w:rsidRPr="00C83507">
              <w:rPr>
                <w:rFonts w:ascii="Courier New" w:hAnsi="Courier New" w:cs="Courier New"/>
                <w:color w:val="000000"/>
                <w:sz w:val="20"/>
                <w:szCs w:val="20"/>
              </w:rPr>
              <w:t>$a = ""</w:t>
            </w:r>
          </w:p>
          <w:p w:rsidR="00250F8D" w:rsidRPr="00C83507" w:rsidRDefault="0014393F"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$b = </w:t>
            </w:r>
            <w:r w:rsidR="00F07CFB" w:rsidRPr="00C83507">
              <w:rPr>
                <w:rFonts w:ascii="Courier New" w:hAnsi="Courier New" w:cs="Courier New"/>
                <w:color w:val="000000"/>
                <w:sz w:val="20"/>
                <w:szCs w:val="20"/>
              </w:rPr>
              <w:t>$a.length -eq 0</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w:t>
            </w:r>
            <w:r w:rsidR="00E43B58">
              <w:rPr>
                <w:rFonts w:ascii="Arial" w:hAnsi="Arial" w:cs="Arial"/>
                <w:color w:val="000000"/>
                <w:sz w:val="20"/>
                <w:szCs w:val="20"/>
              </w:rPr>
              <w:t>b</w:t>
            </w:r>
            <w:r w:rsidRPr="00C83507">
              <w:rPr>
                <w:rFonts w:ascii="Arial" w:hAnsi="Arial" w:cs="Arial"/>
                <w:color w:val="000000"/>
                <w:sz w:val="20"/>
                <w:szCs w:val="20"/>
              </w:rPr>
              <w:t xml:space="preserve"> you should get the following:</w:t>
            </w:r>
          </w:p>
          <w:p w:rsidR="00FD7D55" w:rsidRPr="00C83507" w:rsidRDefault="00FD7D55" w:rsidP="00FD7D55">
            <w:pPr>
              <w:rPr>
                <w:rFonts w:ascii="Arial" w:hAnsi="Arial" w:cs="Arial"/>
                <w:color w:val="000000"/>
                <w:sz w:val="20"/>
                <w:szCs w:val="20"/>
              </w:rPr>
            </w:pPr>
          </w:p>
          <w:p w:rsidR="0014393F" w:rsidRPr="00C83507" w:rsidRDefault="0014393F" w:rsidP="00FD7D55">
            <w:pPr>
              <w:rPr>
                <w:rFonts w:ascii="Courier New" w:hAnsi="Courier New" w:cs="Courier New"/>
                <w:color w:val="000000"/>
                <w:sz w:val="20"/>
                <w:szCs w:val="20"/>
              </w:rPr>
            </w:pPr>
            <w:r w:rsidRPr="00C83507">
              <w:rPr>
                <w:rFonts w:ascii="Courier New" w:hAnsi="Courier New" w:cs="Courier New"/>
                <w:color w:val="000000"/>
                <w:sz w:val="20"/>
                <w:szCs w:val="20"/>
              </w:rPr>
              <w:t>True</w:t>
            </w:r>
          </w:p>
          <w:p w:rsidR="00F07CFB" w:rsidRPr="00C83507" w:rsidRDefault="00F07CFB" w:rsidP="00250F8D">
            <w:pPr>
              <w:rPr>
                <w:rFonts w:ascii="Arial" w:hAnsi="Arial" w:cs="Arial"/>
                <w:color w:val="000000"/>
                <w:sz w:val="20"/>
                <w:szCs w:val="20"/>
              </w:rPr>
            </w:pPr>
          </w:p>
          <w:p w:rsidR="00C83507" w:rsidRPr="00C83507" w:rsidRDefault="00C83507" w:rsidP="00250F8D">
            <w:pPr>
              <w:rPr>
                <w:rFonts w:ascii="Arial" w:hAnsi="Arial" w:cs="Arial"/>
                <w:color w:val="000000"/>
                <w:sz w:val="20"/>
                <w:szCs w:val="20"/>
              </w:rPr>
            </w:pPr>
            <w:r w:rsidRPr="00C83507">
              <w:rPr>
                <w:rFonts w:ascii="Arial" w:hAnsi="Arial" w:cs="Arial"/>
                <w:color w:val="000000"/>
                <w:sz w:val="20"/>
                <w:szCs w:val="20"/>
              </w:rPr>
              <w:t>We can’t guarantee that this will always work, but it’s a good place to start.</w:t>
            </w:r>
          </w:p>
          <w:p w:rsidR="00C83507" w:rsidRPr="00C83507" w:rsidRDefault="00C83507" w:rsidP="00250F8D">
            <w:pPr>
              <w:rPr>
                <w:rFonts w:ascii="Arial" w:hAnsi="Arial" w:cs="Arial"/>
                <w:color w:val="000000"/>
                <w:sz w:val="20"/>
                <w:szCs w:val="20"/>
              </w:rPr>
            </w:pPr>
          </w:p>
        </w:tc>
      </w:tr>
      <w:tr w:rsidR="00250F8D" w:rsidRPr="00C83507" w:rsidTr="00DB1C44">
        <w:tc>
          <w:tcPr>
            <w:tcW w:w="2538" w:type="dxa"/>
            <w:tcBorders>
              <w:bottom w:val="single" w:sz="4" w:space="0" w:color="auto"/>
            </w:tcBorders>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IsNull</w:t>
            </w:r>
          </w:p>
        </w:tc>
        <w:tc>
          <w:tcPr>
            <w:tcW w:w="6318" w:type="dxa"/>
            <w:tcBorders>
              <w:bottom w:val="single" w:sz="4" w:space="0" w:color="auto"/>
            </w:tcBorders>
          </w:tcPr>
          <w:p w:rsidR="007A5C5F"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7A5C5F" w:rsidRPr="00C83507">
              <w:rPr>
                <w:rFonts w:ascii="Arial" w:hAnsi="Arial" w:cs="Arial"/>
                <w:color w:val="000000"/>
                <w:sz w:val="20"/>
                <w:szCs w:val="20"/>
              </w:rPr>
              <w:t>Returns a Boolean value that indicates whether an expression contains no valid data (Null).</w:t>
            </w:r>
          </w:p>
          <w:p w:rsidR="007A5C5F" w:rsidRPr="00C83507" w:rsidRDefault="007A5C5F" w:rsidP="00250F8D">
            <w:pPr>
              <w:rPr>
                <w:rFonts w:ascii="Arial" w:hAnsi="Arial" w:cs="Arial"/>
                <w:color w:val="000000"/>
                <w:sz w:val="20"/>
                <w:szCs w:val="20"/>
              </w:rPr>
            </w:pPr>
          </w:p>
          <w:p w:rsidR="00042D77" w:rsidRPr="00C83507" w:rsidRDefault="003B44A0" w:rsidP="00250F8D">
            <w:pPr>
              <w:rPr>
                <w:rFonts w:ascii="Arial" w:hAnsi="Arial" w:cs="Arial"/>
                <w:color w:val="000000"/>
                <w:sz w:val="20"/>
                <w:szCs w:val="20"/>
              </w:rPr>
            </w:pPr>
            <w:r w:rsidRPr="00C83507">
              <w:rPr>
                <w:rFonts w:ascii="Arial" w:hAnsi="Arial" w:cs="Arial"/>
                <w:color w:val="000000"/>
                <w:sz w:val="20"/>
                <w:szCs w:val="20"/>
              </w:rPr>
              <w:t>It’s often useful to know whether or not a value is Null; scripters who have work</w:t>
            </w:r>
            <w:r w:rsidR="002E125A" w:rsidRPr="00C83507">
              <w:rPr>
                <w:rFonts w:ascii="Arial" w:hAnsi="Arial" w:cs="Arial"/>
                <w:color w:val="000000"/>
                <w:sz w:val="20"/>
                <w:szCs w:val="20"/>
              </w:rPr>
              <w:t>ed with Active Directory have</w:t>
            </w:r>
            <w:r w:rsidRPr="00C83507">
              <w:rPr>
                <w:rFonts w:ascii="Arial" w:hAnsi="Arial" w:cs="Arial"/>
                <w:color w:val="000000"/>
                <w:sz w:val="20"/>
                <w:szCs w:val="20"/>
              </w:rPr>
              <w:t xml:space="preserve"> often run into problems when trying to do something as seemingly-trivial as echo back the value of a property, at least if that property turns out not to </w:t>
            </w:r>
            <w:r w:rsidRPr="00C83507">
              <w:rPr>
                <w:rFonts w:ascii="Arial" w:hAnsi="Arial" w:cs="Arial"/>
                <w:i/>
                <w:color w:val="000000"/>
                <w:sz w:val="20"/>
                <w:szCs w:val="20"/>
              </w:rPr>
              <w:t>have</w:t>
            </w:r>
            <w:r w:rsidRPr="00C83507">
              <w:rPr>
                <w:rFonts w:ascii="Arial" w:hAnsi="Arial" w:cs="Arial"/>
                <w:color w:val="000000"/>
                <w:sz w:val="20"/>
                <w:szCs w:val="20"/>
              </w:rPr>
              <w:t xml:space="preserve"> a value. In </w:t>
            </w:r>
            <w:r w:rsidR="002E125A" w:rsidRPr="00C83507">
              <w:rPr>
                <w:rFonts w:ascii="Arial" w:hAnsi="Arial" w:cs="Arial"/>
                <w:color w:val="000000"/>
                <w:sz w:val="20"/>
                <w:szCs w:val="20"/>
              </w:rPr>
              <w:t>W</w:t>
            </w:r>
            <w:r w:rsidRPr="00C83507">
              <w:rPr>
                <w:rFonts w:ascii="Arial" w:hAnsi="Arial" w:cs="Arial"/>
                <w:color w:val="000000"/>
                <w:sz w:val="20"/>
                <w:szCs w:val="20"/>
              </w:rPr>
              <w:t xml:space="preserve">indows PowerShell you can check for a Null value simply by using the </w:t>
            </w:r>
            <w:r w:rsidRPr="00C83507">
              <w:rPr>
                <w:rFonts w:ascii="Arial" w:hAnsi="Arial" w:cs="Arial"/>
                <w:b/>
                <w:color w:val="000000"/>
                <w:sz w:val="20"/>
                <w:szCs w:val="20"/>
              </w:rPr>
              <w:t>-eq</w:t>
            </w:r>
            <w:r w:rsidRPr="00C83507">
              <w:rPr>
                <w:rFonts w:ascii="Arial" w:hAnsi="Arial" w:cs="Arial"/>
                <w:color w:val="000000"/>
                <w:sz w:val="20"/>
                <w:szCs w:val="20"/>
              </w:rPr>
              <w:t xml:space="preserve"> comparison operator to compare a variable with the system variable $Null. For example, this command compares $b to $Null, and stores the results of that comparison in $a:</w:t>
            </w:r>
          </w:p>
          <w:p w:rsidR="00042D77" w:rsidRPr="00C83507" w:rsidRDefault="00042D77" w:rsidP="00250F8D">
            <w:pPr>
              <w:rPr>
                <w:rFonts w:ascii="Arial" w:hAnsi="Arial" w:cs="Arial"/>
                <w:color w:val="000000"/>
                <w:sz w:val="20"/>
                <w:szCs w:val="20"/>
              </w:rPr>
            </w:pPr>
          </w:p>
          <w:p w:rsidR="00250F8D" w:rsidRPr="00C83507" w:rsidRDefault="00042D77" w:rsidP="00250F8D">
            <w:pPr>
              <w:rPr>
                <w:rFonts w:ascii="Courier New" w:hAnsi="Courier New" w:cs="Courier New"/>
                <w:color w:val="000000"/>
                <w:sz w:val="20"/>
                <w:szCs w:val="20"/>
              </w:rPr>
            </w:pPr>
            <w:r w:rsidRPr="00C83507">
              <w:rPr>
                <w:rFonts w:ascii="Courier New" w:hAnsi="Courier New" w:cs="Courier New"/>
                <w:color w:val="000000"/>
                <w:sz w:val="20"/>
                <w:szCs w:val="20"/>
              </w:rPr>
              <w:t>$a = $</w:t>
            </w:r>
            <w:r w:rsidR="00E43B58">
              <w:rPr>
                <w:rFonts w:ascii="Courier New" w:hAnsi="Courier New" w:cs="Courier New"/>
                <w:color w:val="000000"/>
                <w:sz w:val="20"/>
                <w:szCs w:val="20"/>
              </w:rPr>
              <w:t>z</w:t>
            </w:r>
            <w:r w:rsidRPr="00C83507">
              <w:rPr>
                <w:rFonts w:ascii="Courier New" w:hAnsi="Courier New" w:cs="Courier New"/>
                <w:color w:val="000000"/>
                <w:sz w:val="20"/>
                <w:szCs w:val="20"/>
              </w:rPr>
              <w:t xml:space="preserve"> -eq $null</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r w:rsidR="00042D77" w:rsidRPr="00C83507">
              <w:rPr>
                <w:rFonts w:ascii="Arial" w:hAnsi="Arial" w:cs="Arial"/>
                <w:color w:val="000000"/>
                <w:sz w:val="20"/>
                <w:szCs w:val="20"/>
              </w:rPr>
              <w:t>, assuming, of course, that $</w:t>
            </w:r>
            <w:r w:rsidR="00E43B58">
              <w:rPr>
                <w:rFonts w:ascii="Arial" w:hAnsi="Arial" w:cs="Arial"/>
                <w:color w:val="000000"/>
                <w:sz w:val="20"/>
                <w:szCs w:val="20"/>
              </w:rPr>
              <w:t>z</w:t>
            </w:r>
            <w:r w:rsidR="00042D77" w:rsidRPr="00C83507">
              <w:rPr>
                <w:rFonts w:ascii="Arial" w:hAnsi="Arial" w:cs="Arial"/>
                <w:color w:val="000000"/>
                <w:sz w:val="20"/>
                <w:szCs w:val="20"/>
              </w:rPr>
              <w:t xml:space="preserve"> really </w:t>
            </w:r>
            <w:r w:rsidR="00042D77" w:rsidRPr="00C83507">
              <w:rPr>
                <w:rFonts w:ascii="Arial" w:hAnsi="Arial" w:cs="Arial"/>
                <w:i/>
                <w:color w:val="000000"/>
                <w:sz w:val="20"/>
                <w:szCs w:val="20"/>
              </w:rPr>
              <w:t>is</w:t>
            </w:r>
            <w:r w:rsidR="00042D77" w:rsidRPr="00C83507">
              <w:rPr>
                <w:rFonts w:ascii="Arial" w:hAnsi="Arial" w:cs="Arial"/>
                <w:color w:val="000000"/>
                <w:sz w:val="20"/>
                <w:szCs w:val="20"/>
              </w:rPr>
              <w:t xml:space="preserve"> Null</w:t>
            </w:r>
            <w:r w:rsidRPr="00C83507">
              <w:rPr>
                <w:rFonts w:ascii="Arial" w:hAnsi="Arial" w:cs="Arial"/>
                <w:color w:val="000000"/>
                <w:sz w:val="20"/>
                <w:szCs w:val="20"/>
              </w:rPr>
              <w:t>:</w:t>
            </w:r>
          </w:p>
          <w:p w:rsidR="00042D77" w:rsidRPr="00C83507" w:rsidRDefault="00042D77" w:rsidP="00FD7D55">
            <w:pPr>
              <w:rPr>
                <w:rFonts w:ascii="Arial" w:hAnsi="Arial" w:cs="Arial"/>
                <w:color w:val="000000"/>
                <w:sz w:val="20"/>
                <w:szCs w:val="20"/>
              </w:rPr>
            </w:pPr>
          </w:p>
          <w:p w:rsidR="00FD7D55" w:rsidRPr="00C83507" w:rsidRDefault="00042D77" w:rsidP="00FD7D55">
            <w:pPr>
              <w:rPr>
                <w:rFonts w:ascii="Courier New" w:hAnsi="Courier New" w:cs="Courier New"/>
                <w:color w:val="000000"/>
                <w:sz w:val="20"/>
                <w:szCs w:val="20"/>
              </w:rPr>
            </w:pPr>
            <w:r w:rsidRPr="00C83507">
              <w:rPr>
                <w:rFonts w:ascii="Courier New" w:hAnsi="Courier New" w:cs="Courier New"/>
                <w:color w:val="000000"/>
                <w:sz w:val="20"/>
                <w:szCs w:val="20"/>
              </w:rPr>
              <w:t>True</w:t>
            </w:r>
          </w:p>
          <w:p w:rsidR="00042D77" w:rsidRPr="00C83507" w:rsidRDefault="00042D77" w:rsidP="00FD7D55">
            <w:pPr>
              <w:rPr>
                <w:rFonts w:ascii="Arial" w:hAnsi="Arial" w:cs="Arial"/>
                <w:color w:val="000000"/>
                <w:sz w:val="20"/>
                <w:szCs w:val="20"/>
              </w:rPr>
            </w:pPr>
          </w:p>
          <w:p w:rsidR="00042D77" w:rsidRPr="00C83507" w:rsidRDefault="00042D77" w:rsidP="00FD7D55">
            <w:pPr>
              <w:rPr>
                <w:rFonts w:ascii="Arial" w:hAnsi="Arial" w:cs="Arial"/>
                <w:color w:val="000000"/>
                <w:sz w:val="20"/>
                <w:szCs w:val="20"/>
              </w:rPr>
            </w:pPr>
            <w:r w:rsidRPr="00C83507">
              <w:rPr>
                <w:rFonts w:ascii="Arial" w:hAnsi="Arial" w:cs="Arial"/>
                <w:color w:val="000000"/>
                <w:sz w:val="20"/>
                <w:szCs w:val="20"/>
              </w:rPr>
              <w:t>If you then use a similar command to determine whether or not $a is Null (i.e.,</w:t>
            </w:r>
            <w:r w:rsidRPr="00C83507">
              <w:rPr>
                <w:rFonts w:ascii="Courier New" w:hAnsi="Courier New" w:cs="Courier New"/>
                <w:color w:val="000000"/>
                <w:sz w:val="20"/>
                <w:szCs w:val="20"/>
              </w:rPr>
              <w:t xml:space="preserve"> $a –eq $null</w:t>
            </w:r>
            <w:r w:rsidRPr="00C83507">
              <w:rPr>
                <w:rFonts w:ascii="Arial" w:hAnsi="Arial" w:cs="Arial"/>
                <w:color w:val="000000"/>
                <w:sz w:val="20"/>
                <w:szCs w:val="20"/>
              </w:rPr>
              <w:t xml:space="preserve">) you should get back </w:t>
            </w:r>
            <w:r w:rsidRPr="00C83507">
              <w:rPr>
                <w:rFonts w:ascii="Arial" w:hAnsi="Arial" w:cs="Arial"/>
                <w:b/>
                <w:color w:val="000000"/>
                <w:sz w:val="20"/>
                <w:szCs w:val="20"/>
              </w:rPr>
              <w:t>False</w:t>
            </w:r>
            <w:r w:rsidRPr="00C83507">
              <w:rPr>
                <w:rFonts w:ascii="Arial" w:hAnsi="Arial" w:cs="Arial"/>
                <w:color w:val="000000"/>
                <w:sz w:val="20"/>
                <w:szCs w:val="20"/>
              </w:rPr>
              <w:t xml:space="preserve">; that’s because $a </w:t>
            </w:r>
            <w:r w:rsidRPr="00C83507">
              <w:rPr>
                <w:rFonts w:ascii="Arial" w:hAnsi="Arial" w:cs="Arial"/>
                <w:i/>
                <w:color w:val="000000"/>
                <w:sz w:val="20"/>
                <w:szCs w:val="20"/>
              </w:rPr>
              <w:t>isn’t</w:t>
            </w:r>
            <w:r w:rsidRPr="00C83507">
              <w:rPr>
                <w:rFonts w:ascii="Arial" w:hAnsi="Arial" w:cs="Arial"/>
                <w:color w:val="000000"/>
                <w:sz w:val="20"/>
                <w:szCs w:val="20"/>
              </w:rPr>
              <w:t xml:space="preserve"> Null.</w:t>
            </w:r>
          </w:p>
          <w:p w:rsidR="0061096C" w:rsidRPr="00C83507" w:rsidRDefault="0061096C" w:rsidP="00250F8D">
            <w:pPr>
              <w:rPr>
                <w:rFonts w:ascii="Arial" w:hAnsi="Arial" w:cs="Arial"/>
                <w:color w:val="000000"/>
                <w:sz w:val="20"/>
                <w:szCs w:val="20"/>
              </w:rPr>
            </w:pPr>
          </w:p>
        </w:tc>
      </w:tr>
      <w:tr w:rsidR="00250F8D" w:rsidRPr="00C83507" w:rsidTr="00DB1C44">
        <w:tc>
          <w:tcPr>
            <w:tcW w:w="2538" w:type="dxa"/>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IsNumeric</w:t>
            </w:r>
          </w:p>
        </w:tc>
        <w:tc>
          <w:tcPr>
            <w:tcW w:w="6318" w:type="dxa"/>
            <w:shd w:val="clear" w:color="auto" w:fill="auto"/>
          </w:tcPr>
          <w:p w:rsidR="007A5C5F"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7A5C5F" w:rsidRPr="00C83507">
              <w:rPr>
                <w:rFonts w:ascii="Arial" w:hAnsi="Arial" w:cs="Arial"/>
                <w:color w:val="000000"/>
                <w:sz w:val="20"/>
                <w:szCs w:val="20"/>
              </w:rPr>
              <w:t>Returns a Boolean value indicating whether an expression can be evaluated as a number.</w:t>
            </w:r>
          </w:p>
          <w:p w:rsidR="00351A9D" w:rsidRPr="00C83507" w:rsidRDefault="00351A9D" w:rsidP="00250F8D">
            <w:pPr>
              <w:rPr>
                <w:rFonts w:ascii="Arial" w:hAnsi="Arial" w:cs="Arial"/>
                <w:color w:val="000000"/>
                <w:sz w:val="20"/>
                <w:szCs w:val="20"/>
              </w:rPr>
            </w:pPr>
          </w:p>
          <w:p w:rsidR="00351A9D" w:rsidRPr="00C83507" w:rsidRDefault="00FE4503" w:rsidP="00250F8D">
            <w:pPr>
              <w:rPr>
                <w:rFonts w:ascii="Arial" w:hAnsi="Arial" w:cs="Arial"/>
                <w:color w:val="000000"/>
                <w:sz w:val="20"/>
                <w:szCs w:val="20"/>
              </w:rPr>
            </w:pPr>
            <w:r w:rsidRPr="00C83507">
              <w:rPr>
                <w:rFonts w:ascii="Arial" w:hAnsi="Arial" w:cs="Arial"/>
                <w:color w:val="000000"/>
                <w:sz w:val="20"/>
                <w:szCs w:val="20"/>
              </w:rPr>
              <w:t xml:space="preserve">OK, so this one turned out to be a bit more complicated </w:t>
            </w:r>
            <w:r w:rsidR="008678D9" w:rsidRPr="00C83507">
              <w:rPr>
                <w:rFonts w:ascii="Arial" w:hAnsi="Arial" w:cs="Arial"/>
                <w:color w:val="000000"/>
                <w:sz w:val="20"/>
                <w:szCs w:val="20"/>
              </w:rPr>
              <w:t xml:space="preserve">than </w:t>
            </w:r>
            <w:r w:rsidRPr="00C83507">
              <w:rPr>
                <w:rFonts w:ascii="Arial" w:hAnsi="Arial" w:cs="Arial"/>
                <w:color w:val="000000"/>
                <w:sz w:val="20"/>
                <w:szCs w:val="20"/>
              </w:rPr>
              <w:t xml:space="preserve">we anticipated; that’s because neither Windows PowerShell nor the .NET Framework include a “generic” method for testing whether or not a given value is a number. </w:t>
            </w:r>
            <w:r w:rsidR="0009614F" w:rsidRPr="00C83507">
              <w:rPr>
                <w:rFonts w:ascii="Arial" w:hAnsi="Arial" w:cs="Arial"/>
                <w:color w:val="000000"/>
                <w:sz w:val="20"/>
                <w:szCs w:val="20"/>
              </w:rPr>
              <w:t>After toying with the notion of doing this using regular expressions we finally decided to use Visual Basic .NET instead. In the following set of commands we assign the value 44.5 to the variable $a, then load the</w:t>
            </w:r>
            <w:r w:rsidR="0009614F" w:rsidRPr="00C83507">
              <w:rPr>
                <w:rFonts w:ascii="Arial" w:hAnsi="Arial" w:cs="Arial"/>
                <w:b/>
                <w:color w:val="000000"/>
                <w:sz w:val="20"/>
                <w:szCs w:val="20"/>
              </w:rPr>
              <w:t xml:space="preserve"> Microsoft.VisualBasic</w:t>
            </w:r>
            <w:r w:rsidR="0009614F" w:rsidRPr="00C83507">
              <w:rPr>
                <w:rFonts w:ascii="Arial" w:hAnsi="Arial" w:cs="Arial"/>
                <w:color w:val="000000"/>
                <w:sz w:val="20"/>
                <w:szCs w:val="20"/>
              </w:rPr>
              <w:t xml:space="preserve"> assembly. With the assembly load</w:t>
            </w:r>
            <w:r w:rsidR="004D5C48">
              <w:rPr>
                <w:rFonts w:ascii="Arial" w:hAnsi="Arial" w:cs="Arial"/>
                <w:color w:val="000000"/>
                <w:sz w:val="20"/>
                <w:szCs w:val="20"/>
              </w:rPr>
              <w:t>ed we can then use the Visual Basic</w:t>
            </w:r>
            <w:r w:rsidR="0009614F" w:rsidRPr="00C83507">
              <w:rPr>
                <w:rFonts w:ascii="Arial" w:hAnsi="Arial" w:cs="Arial"/>
                <w:color w:val="000000"/>
                <w:sz w:val="20"/>
                <w:szCs w:val="20"/>
              </w:rPr>
              <w:t xml:space="preserve"> </w:t>
            </w:r>
            <w:r w:rsidR="0009614F" w:rsidRPr="00C83507">
              <w:rPr>
                <w:rFonts w:ascii="Arial" w:hAnsi="Arial" w:cs="Arial"/>
                <w:b/>
                <w:color w:val="000000"/>
                <w:sz w:val="20"/>
                <w:szCs w:val="20"/>
              </w:rPr>
              <w:t>IsNumeric</w:t>
            </w:r>
            <w:r w:rsidR="0009614F" w:rsidRPr="00C83507">
              <w:rPr>
                <w:rFonts w:ascii="Arial" w:hAnsi="Arial" w:cs="Arial"/>
                <w:color w:val="000000"/>
                <w:sz w:val="20"/>
                <w:szCs w:val="20"/>
              </w:rPr>
              <w:t xml:space="preserve"> function to determine whether or not 44.5 is a number::</w:t>
            </w:r>
          </w:p>
          <w:p w:rsidR="0009614F" w:rsidRPr="00C83507" w:rsidRDefault="0009614F" w:rsidP="00250F8D">
            <w:pPr>
              <w:rPr>
                <w:rFonts w:ascii="Arial" w:hAnsi="Arial" w:cs="Arial"/>
                <w:color w:val="000000"/>
                <w:sz w:val="20"/>
                <w:szCs w:val="20"/>
              </w:rPr>
            </w:pPr>
          </w:p>
          <w:p w:rsidR="0009614F" w:rsidRPr="00C83507" w:rsidRDefault="0009614F" w:rsidP="00250F8D">
            <w:pPr>
              <w:rPr>
                <w:rFonts w:ascii="Courier New" w:hAnsi="Courier New" w:cs="Courier New"/>
                <w:color w:val="000000"/>
                <w:sz w:val="20"/>
                <w:szCs w:val="20"/>
              </w:rPr>
            </w:pPr>
            <w:r w:rsidRPr="00C83507">
              <w:rPr>
                <w:rFonts w:ascii="Courier New" w:hAnsi="Courier New" w:cs="Courier New"/>
                <w:color w:val="000000"/>
                <w:sz w:val="20"/>
                <w:szCs w:val="20"/>
              </w:rPr>
              <w:t>$a = 44.5</w:t>
            </w:r>
          </w:p>
          <w:p w:rsidR="0009614F" w:rsidRPr="00C83507" w:rsidRDefault="0009614F" w:rsidP="00250F8D">
            <w:pPr>
              <w:rPr>
                <w:rFonts w:ascii="Courier New" w:hAnsi="Courier New" w:cs="Courier New"/>
                <w:color w:val="000000"/>
                <w:sz w:val="20"/>
                <w:szCs w:val="20"/>
              </w:rPr>
            </w:pPr>
            <w:r w:rsidRPr="00C83507">
              <w:rPr>
                <w:rFonts w:ascii="Courier New" w:hAnsi="Courier New" w:cs="Courier New"/>
                <w:color w:val="000000"/>
                <w:sz w:val="20"/>
                <w:szCs w:val="20"/>
              </w:rPr>
              <w:t>[reflection.assembly]::LoadWithPartialName("'Microsoft.VisualBasic")</w:t>
            </w:r>
          </w:p>
          <w:p w:rsidR="0009614F" w:rsidRPr="00C83507" w:rsidRDefault="0009614F" w:rsidP="00250F8D">
            <w:pPr>
              <w:rPr>
                <w:rFonts w:ascii="Arial" w:hAnsi="Arial" w:cs="Arial"/>
                <w:color w:val="000000"/>
                <w:sz w:val="20"/>
                <w:szCs w:val="20"/>
              </w:rPr>
            </w:pPr>
            <w:r w:rsidRPr="00C83507">
              <w:rPr>
                <w:rFonts w:ascii="Courier New" w:hAnsi="Courier New" w:cs="Courier New"/>
                <w:color w:val="000000"/>
                <w:sz w:val="20"/>
                <w:szCs w:val="20"/>
              </w:rPr>
              <w:t>$b = [Microsoft.VisualBasic.Information]::isnumeric($a)</w:t>
            </w:r>
          </w:p>
          <w:p w:rsidR="0009614F" w:rsidRPr="00C83507" w:rsidRDefault="0009614F" w:rsidP="00250F8D">
            <w:pPr>
              <w:rPr>
                <w:rFonts w:ascii="Arial" w:hAnsi="Arial" w:cs="Arial"/>
                <w:color w:val="000000"/>
                <w:sz w:val="20"/>
                <w:szCs w:val="20"/>
              </w:rPr>
            </w:pPr>
          </w:p>
          <w:p w:rsidR="0009614F" w:rsidRPr="00C83507" w:rsidRDefault="0009614F" w:rsidP="00250F8D">
            <w:pPr>
              <w:rPr>
                <w:rFonts w:ascii="Arial" w:hAnsi="Arial" w:cs="Arial"/>
                <w:color w:val="000000"/>
                <w:sz w:val="20"/>
                <w:szCs w:val="20"/>
              </w:rPr>
            </w:pPr>
            <w:r w:rsidRPr="00C83507">
              <w:rPr>
                <w:rFonts w:ascii="Arial" w:hAnsi="Arial" w:cs="Arial"/>
                <w:color w:val="000000"/>
                <w:sz w:val="20"/>
                <w:szCs w:val="20"/>
              </w:rPr>
              <w:t>As you might expect, when we run these commands and then echo back the value of $b we get the following:</w:t>
            </w:r>
          </w:p>
          <w:p w:rsidR="0009614F" w:rsidRPr="00C83507" w:rsidRDefault="0009614F" w:rsidP="00250F8D">
            <w:pPr>
              <w:rPr>
                <w:rFonts w:ascii="Arial" w:hAnsi="Arial" w:cs="Arial"/>
                <w:color w:val="000000"/>
                <w:sz w:val="20"/>
                <w:szCs w:val="20"/>
              </w:rPr>
            </w:pPr>
          </w:p>
          <w:p w:rsidR="0009614F" w:rsidRPr="00C83507" w:rsidRDefault="0009614F" w:rsidP="00250F8D">
            <w:pPr>
              <w:rPr>
                <w:rFonts w:ascii="Courier New" w:hAnsi="Courier New" w:cs="Courier New"/>
                <w:color w:val="000000"/>
                <w:sz w:val="20"/>
                <w:szCs w:val="20"/>
              </w:rPr>
            </w:pPr>
            <w:r w:rsidRPr="00C83507">
              <w:rPr>
                <w:rFonts w:ascii="Courier New" w:hAnsi="Courier New" w:cs="Courier New"/>
                <w:color w:val="000000"/>
                <w:sz w:val="20"/>
                <w:szCs w:val="20"/>
              </w:rPr>
              <w:t>True</w:t>
            </w:r>
          </w:p>
          <w:p w:rsidR="0009614F" w:rsidRPr="00C83507" w:rsidRDefault="0009614F" w:rsidP="00250F8D">
            <w:pPr>
              <w:rPr>
                <w:rFonts w:ascii="Arial" w:hAnsi="Arial" w:cs="Arial"/>
                <w:color w:val="000000"/>
                <w:sz w:val="20"/>
                <w:szCs w:val="20"/>
              </w:rPr>
            </w:pPr>
          </w:p>
          <w:p w:rsidR="0009614F" w:rsidRPr="00C83507" w:rsidRDefault="0009614F" w:rsidP="00250F8D">
            <w:pPr>
              <w:rPr>
                <w:rFonts w:ascii="Arial" w:hAnsi="Arial" w:cs="Arial"/>
                <w:color w:val="000000"/>
                <w:sz w:val="20"/>
                <w:szCs w:val="20"/>
              </w:rPr>
            </w:pPr>
            <w:r w:rsidRPr="00C83507">
              <w:rPr>
                <w:rFonts w:ascii="Arial" w:hAnsi="Arial" w:cs="Arial"/>
                <w:color w:val="000000"/>
                <w:sz w:val="20"/>
                <w:szCs w:val="20"/>
              </w:rPr>
              <w:t>If we change the value of $a to “44.5a” and re-run the commands we’ll get back this:</w:t>
            </w:r>
          </w:p>
          <w:p w:rsidR="0009614F" w:rsidRPr="00C83507" w:rsidRDefault="0009614F" w:rsidP="00250F8D">
            <w:pPr>
              <w:rPr>
                <w:rFonts w:ascii="Arial" w:hAnsi="Arial" w:cs="Arial"/>
                <w:color w:val="000000"/>
                <w:sz w:val="20"/>
                <w:szCs w:val="20"/>
              </w:rPr>
            </w:pPr>
          </w:p>
          <w:p w:rsidR="0009614F" w:rsidRPr="00C83507" w:rsidRDefault="0009614F" w:rsidP="00250F8D">
            <w:pPr>
              <w:rPr>
                <w:rFonts w:ascii="Courier New" w:hAnsi="Courier New" w:cs="Courier New"/>
                <w:color w:val="000000"/>
                <w:sz w:val="20"/>
                <w:szCs w:val="20"/>
              </w:rPr>
            </w:pPr>
            <w:r w:rsidRPr="00C83507">
              <w:rPr>
                <w:rFonts w:ascii="Courier New" w:hAnsi="Courier New" w:cs="Courier New"/>
                <w:color w:val="000000"/>
                <w:sz w:val="20"/>
                <w:szCs w:val="20"/>
              </w:rPr>
              <w:t>False</w:t>
            </w:r>
          </w:p>
          <w:p w:rsidR="001516A9" w:rsidRPr="00C83507" w:rsidRDefault="001516A9" w:rsidP="001E0D42">
            <w:pPr>
              <w:rPr>
                <w:rFonts w:ascii="Arial" w:hAnsi="Arial" w:cs="Arial"/>
                <w:color w:val="000000"/>
                <w:sz w:val="20"/>
                <w:szCs w:val="20"/>
              </w:rPr>
            </w:pPr>
          </w:p>
        </w:tc>
      </w:tr>
      <w:tr w:rsidR="00250F8D" w:rsidRPr="00C83507" w:rsidTr="00855885">
        <w:tc>
          <w:tcPr>
            <w:tcW w:w="2538" w:type="dxa"/>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IsObject</w:t>
            </w:r>
          </w:p>
        </w:tc>
        <w:tc>
          <w:tcPr>
            <w:tcW w:w="6318" w:type="dxa"/>
          </w:tcPr>
          <w:p w:rsidR="007A5C5F"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7A5C5F" w:rsidRPr="00C83507">
              <w:rPr>
                <w:rFonts w:ascii="Arial" w:hAnsi="Arial" w:cs="Arial"/>
                <w:color w:val="000000"/>
                <w:sz w:val="20"/>
                <w:szCs w:val="20"/>
              </w:rPr>
              <w:t xml:space="preserve">Returns a Boolean value indicating whether an expression references a valid Automation object. </w:t>
            </w:r>
          </w:p>
          <w:p w:rsidR="007A5C5F" w:rsidRPr="00C83507" w:rsidRDefault="007A5C5F" w:rsidP="00250F8D">
            <w:pPr>
              <w:rPr>
                <w:rFonts w:ascii="Arial" w:hAnsi="Arial" w:cs="Arial"/>
                <w:color w:val="000000"/>
                <w:sz w:val="20"/>
                <w:szCs w:val="20"/>
              </w:rPr>
            </w:pPr>
          </w:p>
          <w:p w:rsidR="0014393F" w:rsidRPr="00C83507" w:rsidRDefault="00CF2397" w:rsidP="00250F8D">
            <w:pPr>
              <w:rPr>
                <w:rFonts w:ascii="Arial" w:hAnsi="Arial" w:cs="Arial"/>
                <w:color w:val="000000"/>
                <w:sz w:val="20"/>
                <w:szCs w:val="20"/>
              </w:rPr>
            </w:pPr>
            <w:r w:rsidRPr="00C83507">
              <w:rPr>
                <w:rFonts w:ascii="Arial" w:hAnsi="Arial" w:cs="Arial"/>
                <w:color w:val="000000"/>
                <w:sz w:val="20"/>
                <w:szCs w:val="20"/>
              </w:rPr>
              <w:t xml:space="preserve">That’s a good question: how </w:t>
            </w:r>
            <w:r w:rsidRPr="00C83507">
              <w:rPr>
                <w:rFonts w:ascii="Arial" w:hAnsi="Arial" w:cs="Arial"/>
                <w:i/>
                <w:color w:val="000000"/>
                <w:sz w:val="20"/>
                <w:szCs w:val="20"/>
              </w:rPr>
              <w:t>can</w:t>
            </w:r>
            <w:r w:rsidRPr="00C83507">
              <w:rPr>
                <w:rFonts w:ascii="Arial" w:hAnsi="Arial" w:cs="Arial"/>
                <w:color w:val="000000"/>
                <w:sz w:val="20"/>
                <w:szCs w:val="20"/>
              </w:rPr>
              <w:t xml:space="preserve"> you tell whether or not a variable is an object reference; that is, how can you tell whether a variable is a pointer to a COM object or a .NET object? Well, one way is to invoke the </w:t>
            </w:r>
            <w:r w:rsidRPr="00C83507">
              <w:rPr>
                <w:rFonts w:ascii="Arial" w:hAnsi="Arial" w:cs="Arial"/>
                <w:b/>
                <w:color w:val="000000"/>
                <w:sz w:val="20"/>
                <w:szCs w:val="20"/>
              </w:rPr>
              <w:t>–is</w:t>
            </w:r>
            <w:r w:rsidRPr="00C83507">
              <w:rPr>
                <w:rFonts w:ascii="Arial" w:hAnsi="Arial" w:cs="Arial"/>
                <w:color w:val="000000"/>
                <w:sz w:val="20"/>
                <w:szCs w:val="20"/>
              </w:rPr>
              <w:t xml:space="preserve"> parameter and see if the variable really </w:t>
            </w:r>
            <w:r w:rsidRPr="00C83507">
              <w:rPr>
                <w:rFonts w:ascii="Arial" w:hAnsi="Arial" w:cs="Arial"/>
                <w:i/>
                <w:color w:val="000000"/>
                <w:sz w:val="20"/>
                <w:szCs w:val="20"/>
              </w:rPr>
              <w:t>is</w:t>
            </w:r>
            <w:r w:rsidRPr="00C83507">
              <w:rPr>
                <w:rFonts w:ascii="Arial" w:hAnsi="Arial" w:cs="Arial"/>
                <w:color w:val="000000"/>
                <w:sz w:val="20"/>
                <w:szCs w:val="20"/>
              </w:rPr>
              <w:t xml:space="preserve"> an object. For example, in the following two command</w:t>
            </w:r>
            <w:r w:rsidR="00750C1F" w:rsidRPr="00C83507">
              <w:rPr>
                <w:rFonts w:ascii="Arial" w:hAnsi="Arial" w:cs="Arial"/>
                <w:color w:val="000000"/>
                <w:sz w:val="20"/>
                <w:szCs w:val="20"/>
              </w:rPr>
              <w:t>s</w:t>
            </w:r>
            <w:r w:rsidRPr="00C83507">
              <w:rPr>
                <w:rFonts w:ascii="Arial" w:hAnsi="Arial" w:cs="Arial"/>
                <w:color w:val="000000"/>
                <w:sz w:val="20"/>
                <w:szCs w:val="20"/>
              </w:rPr>
              <w:t xml:space="preserve"> we create an object reference named $a. We then check to see whether or not $a is an object reference, with the resulting value (True or False) stored in the variable $b:</w:t>
            </w:r>
          </w:p>
          <w:p w:rsidR="0014393F" w:rsidRPr="00C83507" w:rsidRDefault="0014393F" w:rsidP="00250F8D">
            <w:pPr>
              <w:rPr>
                <w:rFonts w:ascii="Arial" w:hAnsi="Arial" w:cs="Arial"/>
                <w:color w:val="000000"/>
                <w:sz w:val="20"/>
                <w:szCs w:val="20"/>
              </w:rPr>
            </w:pPr>
          </w:p>
          <w:p w:rsidR="00250F8D" w:rsidRPr="00C83507" w:rsidRDefault="00CF2397" w:rsidP="00250F8D">
            <w:pPr>
              <w:rPr>
                <w:rFonts w:ascii="Courier New" w:hAnsi="Courier New" w:cs="Courier New"/>
                <w:color w:val="000000"/>
                <w:sz w:val="20"/>
                <w:szCs w:val="20"/>
              </w:rPr>
            </w:pPr>
            <w:r w:rsidRPr="00C83507">
              <w:rPr>
                <w:rFonts w:ascii="Courier New" w:hAnsi="Courier New" w:cs="Courier New"/>
                <w:color w:val="000000"/>
                <w:sz w:val="20"/>
                <w:szCs w:val="20"/>
              </w:rPr>
              <w:t>$a = new-object -comobject scripting.filesystemobject</w:t>
            </w:r>
          </w:p>
          <w:p w:rsidR="00FD7D55" w:rsidRPr="00C83507" w:rsidRDefault="00CF2397" w:rsidP="00FD7D55">
            <w:pPr>
              <w:rPr>
                <w:rFonts w:ascii="Courier New" w:hAnsi="Courier New" w:cs="Courier New"/>
                <w:color w:val="000000"/>
                <w:sz w:val="20"/>
                <w:szCs w:val="20"/>
              </w:rPr>
            </w:pPr>
            <w:r w:rsidRPr="00C83507">
              <w:rPr>
                <w:rFonts w:ascii="Courier New" w:hAnsi="Courier New" w:cs="Courier New"/>
                <w:color w:val="000000"/>
                <w:sz w:val="20"/>
                <w:szCs w:val="20"/>
              </w:rPr>
              <w:t>$b = $a -is [object]</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w:t>
            </w:r>
            <w:r w:rsidR="00CF2397" w:rsidRPr="00C83507">
              <w:rPr>
                <w:rFonts w:ascii="Arial" w:hAnsi="Arial" w:cs="Arial"/>
                <w:color w:val="000000"/>
                <w:sz w:val="20"/>
                <w:szCs w:val="20"/>
              </w:rPr>
              <w:t>b</w:t>
            </w:r>
            <w:r w:rsidRPr="00C83507">
              <w:rPr>
                <w:rFonts w:ascii="Arial" w:hAnsi="Arial" w:cs="Arial"/>
                <w:color w:val="000000"/>
                <w:sz w:val="20"/>
                <w:szCs w:val="20"/>
              </w:rPr>
              <w:t xml:space="preserve"> you should get the following:</w:t>
            </w:r>
          </w:p>
          <w:p w:rsidR="00FD7D55" w:rsidRPr="00C83507" w:rsidRDefault="00FD7D55" w:rsidP="00FD7D55">
            <w:pPr>
              <w:rPr>
                <w:rFonts w:ascii="Arial" w:hAnsi="Arial" w:cs="Arial"/>
                <w:color w:val="000000"/>
                <w:sz w:val="20"/>
                <w:szCs w:val="20"/>
              </w:rPr>
            </w:pPr>
          </w:p>
          <w:p w:rsidR="00CF2397" w:rsidRPr="00C83507" w:rsidRDefault="00CF2397" w:rsidP="00FD7D55">
            <w:pPr>
              <w:rPr>
                <w:rFonts w:ascii="Courier New" w:hAnsi="Courier New" w:cs="Courier New"/>
                <w:color w:val="000000"/>
                <w:sz w:val="20"/>
                <w:szCs w:val="20"/>
              </w:rPr>
            </w:pPr>
            <w:r w:rsidRPr="00C83507">
              <w:rPr>
                <w:rFonts w:ascii="Courier New" w:hAnsi="Courier New" w:cs="Courier New"/>
                <w:color w:val="000000"/>
                <w:sz w:val="20"/>
                <w:szCs w:val="20"/>
              </w:rPr>
              <w:t>True</w:t>
            </w:r>
          </w:p>
          <w:p w:rsidR="00E70397" w:rsidRPr="00C83507" w:rsidRDefault="00E70397" w:rsidP="00250F8D">
            <w:pPr>
              <w:rPr>
                <w:rFonts w:ascii="Arial" w:hAnsi="Arial" w:cs="Arial"/>
                <w:color w:val="000000"/>
                <w:sz w:val="20"/>
                <w:szCs w:val="20"/>
              </w:rPr>
            </w:pPr>
          </w:p>
          <w:p w:rsidR="002E125A" w:rsidRPr="00C83507" w:rsidRDefault="002E125A" w:rsidP="00250F8D">
            <w:pPr>
              <w:rPr>
                <w:rFonts w:ascii="Arial" w:hAnsi="Arial" w:cs="Arial"/>
                <w:color w:val="000000"/>
                <w:sz w:val="20"/>
                <w:szCs w:val="20"/>
              </w:rPr>
            </w:pPr>
            <w:r w:rsidRPr="00C83507">
              <w:rPr>
                <w:rFonts w:ascii="Arial" w:hAnsi="Arial" w:cs="Arial"/>
                <w:color w:val="000000"/>
                <w:sz w:val="20"/>
                <w:szCs w:val="20"/>
              </w:rPr>
              <w:t>As we intimated, .NET objects will also be identified as objects using this command.</w:t>
            </w:r>
          </w:p>
          <w:p w:rsidR="002E125A" w:rsidRPr="00C83507" w:rsidRDefault="002E125A" w:rsidP="00250F8D">
            <w:pPr>
              <w:rPr>
                <w:rFonts w:ascii="Arial" w:hAnsi="Arial" w:cs="Arial"/>
                <w:color w:val="000000"/>
                <w:sz w:val="20"/>
                <w:szCs w:val="20"/>
              </w:rPr>
            </w:pPr>
          </w:p>
        </w:tc>
      </w:tr>
      <w:tr w:rsidR="00250F8D" w:rsidRPr="00C83507" w:rsidTr="00855885">
        <w:tc>
          <w:tcPr>
            <w:tcW w:w="2538" w:type="dxa"/>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Join</w:t>
            </w:r>
          </w:p>
        </w:tc>
        <w:tc>
          <w:tcPr>
            <w:tcW w:w="6318" w:type="dxa"/>
          </w:tcPr>
          <w:p w:rsidR="007A5C5F"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7A5C5F" w:rsidRPr="00C83507">
              <w:rPr>
                <w:rFonts w:ascii="Arial" w:hAnsi="Arial" w:cs="Arial"/>
                <w:color w:val="000000"/>
                <w:sz w:val="20"/>
                <w:szCs w:val="20"/>
              </w:rPr>
              <w:t>Returns a string created by joining a number of substrings contained in an array.</w:t>
            </w:r>
          </w:p>
          <w:p w:rsidR="007A5C5F" w:rsidRPr="00C83507" w:rsidRDefault="007A5C5F" w:rsidP="00250F8D">
            <w:pPr>
              <w:rPr>
                <w:rFonts w:ascii="Arial" w:hAnsi="Arial" w:cs="Arial"/>
                <w:color w:val="000000"/>
                <w:sz w:val="20"/>
                <w:szCs w:val="20"/>
              </w:rPr>
            </w:pPr>
          </w:p>
          <w:p w:rsidR="00EF3598" w:rsidRPr="00C83507" w:rsidRDefault="00DB5270" w:rsidP="00250F8D">
            <w:pPr>
              <w:rPr>
                <w:rFonts w:ascii="Arial" w:hAnsi="Arial" w:cs="Arial"/>
                <w:color w:val="000000"/>
                <w:sz w:val="20"/>
                <w:szCs w:val="20"/>
              </w:rPr>
            </w:pPr>
            <w:r w:rsidRPr="00C83507">
              <w:rPr>
                <w:rFonts w:ascii="Arial" w:hAnsi="Arial" w:cs="Arial"/>
                <w:color w:val="000000"/>
                <w:sz w:val="20"/>
                <w:szCs w:val="20"/>
              </w:rPr>
              <w:t>There will be times (trust us, there will be) when you want to take all the values in an array and transform them into a single string. In Win</w:t>
            </w:r>
            <w:r w:rsidR="002E125A" w:rsidRPr="00C83507">
              <w:rPr>
                <w:rFonts w:ascii="Arial" w:hAnsi="Arial" w:cs="Arial"/>
                <w:color w:val="000000"/>
                <w:sz w:val="20"/>
                <w:szCs w:val="20"/>
              </w:rPr>
              <w:t>dows PowerShell you can do that u</w:t>
            </w:r>
            <w:r w:rsidRPr="00C83507">
              <w:rPr>
                <w:rFonts w:ascii="Arial" w:hAnsi="Arial" w:cs="Arial"/>
                <w:color w:val="000000"/>
                <w:sz w:val="20"/>
                <w:szCs w:val="20"/>
              </w:rPr>
              <w:t xml:space="preserve">sing the System.String class and the </w:t>
            </w:r>
            <w:r w:rsidRPr="00C83507">
              <w:rPr>
                <w:rFonts w:ascii="Arial" w:hAnsi="Arial" w:cs="Arial"/>
                <w:b/>
                <w:color w:val="000000"/>
                <w:sz w:val="20"/>
                <w:szCs w:val="20"/>
              </w:rPr>
              <w:t>Join</w:t>
            </w:r>
            <w:r w:rsidRPr="00C83507">
              <w:rPr>
                <w:rFonts w:ascii="Arial" w:hAnsi="Arial" w:cs="Arial"/>
                <w:color w:val="000000"/>
                <w:sz w:val="20"/>
                <w:szCs w:val="20"/>
              </w:rPr>
              <w:t xml:space="preserve"> method. For example, in the first of the following two commands we assign the letters h-e-l-l-o to an array variable named $a; in the second command we use the Join method to combine those values into a string variable named $b. Notice that we pass Join two parameters: the separator (that is, the character we want inserted between each array item) and the array to be joined. In this example we don’t want </w:t>
            </w:r>
            <w:r w:rsidRPr="00C83507">
              <w:rPr>
                <w:rFonts w:ascii="Arial" w:hAnsi="Arial" w:cs="Arial"/>
                <w:i/>
                <w:color w:val="000000"/>
                <w:sz w:val="20"/>
                <w:szCs w:val="20"/>
              </w:rPr>
              <w:t>any</w:t>
            </w:r>
            <w:r w:rsidRPr="00C83507">
              <w:rPr>
                <w:rFonts w:ascii="Arial" w:hAnsi="Arial" w:cs="Arial"/>
                <w:color w:val="000000"/>
                <w:sz w:val="20"/>
                <w:szCs w:val="20"/>
              </w:rPr>
              <w:t xml:space="preserve"> character inserted between items, so we simply pass an empty string:</w:t>
            </w:r>
          </w:p>
          <w:p w:rsidR="00EF3598" w:rsidRPr="00C83507" w:rsidRDefault="00EF3598" w:rsidP="00250F8D">
            <w:pPr>
              <w:rPr>
                <w:rFonts w:ascii="Arial" w:hAnsi="Arial" w:cs="Arial"/>
                <w:color w:val="000000"/>
                <w:sz w:val="20"/>
                <w:szCs w:val="20"/>
              </w:rPr>
            </w:pPr>
          </w:p>
          <w:p w:rsidR="00EF3598" w:rsidRPr="00C83507" w:rsidRDefault="00EF3598" w:rsidP="00250F8D">
            <w:pPr>
              <w:rPr>
                <w:rFonts w:ascii="Courier New" w:hAnsi="Courier New" w:cs="Courier New"/>
                <w:color w:val="000000"/>
                <w:sz w:val="20"/>
                <w:szCs w:val="20"/>
                <w:lang w:val="pt-BR"/>
              </w:rPr>
            </w:pPr>
            <w:r w:rsidRPr="00C83507">
              <w:rPr>
                <w:rFonts w:ascii="Courier New" w:hAnsi="Courier New" w:cs="Courier New"/>
                <w:color w:val="000000"/>
                <w:sz w:val="20"/>
                <w:szCs w:val="20"/>
                <w:lang w:val="pt-BR"/>
              </w:rPr>
              <w:t>$a = "h","e","l","l","o"</w:t>
            </w:r>
          </w:p>
          <w:p w:rsidR="00250F8D" w:rsidRPr="00C83507" w:rsidRDefault="00C713DC" w:rsidP="00250F8D">
            <w:pPr>
              <w:rPr>
                <w:rFonts w:ascii="Courier New" w:hAnsi="Courier New" w:cs="Courier New"/>
                <w:color w:val="000000"/>
                <w:sz w:val="20"/>
                <w:szCs w:val="20"/>
                <w:lang w:val="pt-BR"/>
              </w:rPr>
            </w:pPr>
            <w:r w:rsidRPr="00C83507">
              <w:rPr>
                <w:rFonts w:ascii="Courier New" w:hAnsi="Courier New" w:cs="Courier New"/>
                <w:color w:val="000000"/>
                <w:sz w:val="20"/>
                <w:szCs w:val="20"/>
                <w:lang w:val="pt-BR"/>
              </w:rPr>
              <w:t>$</w:t>
            </w:r>
            <w:r w:rsidR="00EF3598" w:rsidRPr="00C83507">
              <w:rPr>
                <w:rFonts w:ascii="Courier New" w:hAnsi="Courier New" w:cs="Courier New"/>
                <w:color w:val="000000"/>
                <w:sz w:val="20"/>
                <w:szCs w:val="20"/>
                <w:lang w:val="pt-BR"/>
              </w:rPr>
              <w:t>b = [string]::join("</w:t>
            </w:r>
            <w:r w:rsidRPr="00C83507">
              <w:rPr>
                <w:rFonts w:ascii="Courier New" w:hAnsi="Courier New" w:cs="Courier New"/>
                <w:color w:val="000000"/>
                <w:sz w:val="20"/>
                <w:szCs w:val="20"/>
                <w:lang w:val="pt-BR"/>
              </w:rPr>
              <w:t>", $</w:t>
            </w:r>
            <w:r w:rsidR="00EF3598" w:rsidRPr="00C83507">
              <w:rPr>
                <w:rFonts w:ascii="Courier New" w:hAnsi="Courier New" w:cs="Courier New"/>
                <w:color w:val="000000"/>
                <w:sz w:val="20"/>
                <w:szCs w:val="20"/>
                <w:lang w:val="pt-BR"/>
              </w:rPr>
              <w:t>a</w:t>
            </w:r>
            <w:r w:rsidRPr="00C83507">
              <w:rPr>
                <w:rFonts w:ascii="Courier New" w:hAnsi="Courier New" w:cs="Courier New"/>
                <w:color w:val="000000"/>
                <w:sz w:val="20"/>
                <w:szCs w:val="20"/>
                <w:lang w:val="pt-BR"/>
              </w:rPr>
              <w:t>)</w:t>
            </w:r>
          </w:p>
          <w:p w:rsidR="00FD7D55" w:rsidRPr="00C83507" w:rsidRDefault="00FD7D55" w:rsidP="00FD7D55">
            <w:pPr>
              <w:rPr>
                <w:rFonts w:ascii="Arial" w:hAnsi="Arial" w:cs="Arial"/>
                <w:color w:val="000000"/>
                <w:sz w:val="20"/>
                <w:szCs w:val="20"/>
                <w:lang w:val="pt-BR"/>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w:t>
            </w:r>
            <w:r w:rsidR="00EF3598" w:rsidRPr="00C83507">
              <w:rPr>
                <w:rFonts w:ascii="Arial" w:hAnsi="Arial" w:cs="Arial"/>
                <w:color w:val="000000"/>
                <w:sz w:val="20"/>
                <w:szCs w:val="20"/>
              </w:rPr>
              <w:t>b</w:t>
            </w:r>
            <w:r w:rsidRPr="00C83507">
              <w:rPr>
                <w:rFonts w:ascii="Arial" w:hAnsi="Arial" w:cs="Arial"/>
                <w:color w:val="000000"/>
                <w:sz w:val="20"/>
                <w:szCs w:val="20"/>
              </w:rPr>
              <w:t xml:space="preserve"> you should get the following:</w:t>
            </w:r>
          </w:p>
          <w:p w:rsidR="00DB5270" w:rsidRPr="00C83507" w:rsidRDefault="00DB5270" w:rsidP="00FD7D55">
            <w:pPr>
              <w:rPr>
                <w:rFonts w:ascii="Arial" w:hAnsi="Arial" w:cs="Arial"/>
                <w:color w:val="000000"/>
                <w:sz w:val="20"/>
                <w:szCs w:val="20"/>
              </w:rPr>
            </w:pPr>
          </w:p>
          <w:p w:rsidR="00DB5270" w:rsidRPr="00C83507" w:rsidRDefault="00DB5270" w:rsidP="00FD7D55">
            <w:pPr>
              <w:rPr>
                <w:rFonts w:ascii="Courier New" w:hAnsi="Courier New" w:cs="Courier New"/>
                <w:color w:val="000000"/>
                <w:sz w:val="20"/>
                <w:szCs w:val="20"/>
              </w:rPr>
            </w:pPr>
            <w:r w:rsidRPr="00C83507">
              <w:rPr>
                <w:rFonts w:ascii="Courier New" w:hAnsi="Courier New" w:cs="Courier New"/>
                <w:color w:val="000000"/>
                <w:sz w:val="20"/>
                <w:szCs w:val="20"/>
              </w:rPr>
              <w:t>hello</w:t>
            </w:r>
          </w:p>
          <w:p w:rsidR="00DB5270" w:rsidRPr="00C83507" w:rsidRDefault="00DB5270" w:rsidP="00FD7D55">
            <w:pPr>
              <w:rPr>
                <w:rFonts w:ascii="Arial" w:hAnsi="Arial" w:cs="Arial"/>
                <w:color w:val="000000"/>
                <w:sz w:val="20"/>
                <w:szCs w:val="20"/>
              </w:rPr>
            </w:pPr>
          </w:p>
          <w:p w:rsidR="00DB5270" w:rsidRPr="00C83507" w:rsidRDefault="00DB5270" w:rsidP="00FD7D55">
            <w:pPr>
              <w:rPr>
                <w:rFonts w:ascii="Arial" w:hAnsi="Arial" w:cs="Arial"/>
                <w:color w:val="000000"/>
                <w:sz w:val="20"/>
                <w:szCs w:val="20"/>
              </w:rPr>
            </w:pPr>
            <w:r w:rsidRPr="00C83507">
              <w:rPr>
                <w:rFonts w:ascii="Arial" w:hAnsi="Arial" w:cs="Arial"/>
                <w:color w:val="000000"/>
                <w:sz w:val="20"/>
                <w:szCs w:val="20"/>
              </w:rPr>
              <w:t>What if we wanted to place a \ between each item? Then we’d use this command:</w:t>
            </w:r>
          </w:p>
          <w:p w:rsidR="00DB5270" w:rsidRPr="00C83507" w:rsidRDefault="00DB5270" w:rsidP="00FD7D55">
            <w:pPr>
              <w:rPr>
                <w:rFonts w:ascii="Arial" w:hAnsi="Arial" w:cs="Arial"/>
                <w:color w:val="000000"/>
                <w:sz w:val="20"/>
                <w:szCs w:val="20"/>
              </w:rPr>
            </w:pPr>
          </w:p>
          <w:p w:rsidR="00DB5270" w:rsidRPr="00C83507" w:rsidRDefault="00DB5270" w:rsidP="00FD7D55">
            <w:pPr>
              <w:rPr>
                <w:rFonts w:ascii="Arial" w:hAnsi="Arial" w:cs="Arial"/>
                <w:color w:val="000000"/>
                <w:sz w:val="20"/>
                <w:szCs w:val="20"/>
              </w:rPr>
            </w:pPr>
            <w:r w:rsidRPr="00C83507">
              <w:rPr>
                <w:rFonts w:ascii="Courier New" w:hAnsi="Courier New" w:cs="Courier New"/>
                <w:color w:val="000000"/>
                <w:sz w:val="20"/>
                <w:szCs w:val="20"/>
                <w:lang w:val="pt-BR"/>
              </w:rPr>
              <w:t>$b = [string]::join("\", $a)</w:t>
            </w:r>
          </w:p>
          <w:p w:rsidR="00FD7D55" w:rsidRPr="00C83507" w:rsidRDefault="00FD7D55" w:rsidP="00FD7D55">
            <w:pPr>
              <w:rPr>
                <w:rFonts w:ascii="Arial" w:hAnsi="Arial" w:cs="Arial"/>
                <w:color w:val="000000"/>
                <w:sz w:val="20"/>
                <w:szCs w:val="20"/>
              </w:rPr>
            </w:pPr>
          </w:p>
          <w:p w:rsidR="00DB5270" w:rsidRPr="00C83507" w:rsidRDefault="00DB5270" w:rsidP="00FD7D55">
            <w:pPr>
              <w:rPr>
                <w:rFonts w:ascii="Arial" w:hAnsi="Arial" w:cs="Arial"/>
                <w:color w:val="000000"/>
                <w:sz w:val="20"/>
                <w:szCs w:val="20"/>
              </w:rPr>
            </w:pPr>
            <w:r w:rsidRPr="00C83507">
              <w:rPr>
                <w:rFonts w:ascii="Arial" w:hAnsi="Arial" w:cs="Arial"/>
                <w:color w:val="000000"/>
                <w:sz w:val="20"/>
                <w:szCs w:val="20"/>
              </w:rPr>
              <w:t>In turn, the value of $b would be equal to this:</w:t>
            </w:r>
          </w:p>
          <w:p w:rsidR="00DB5270" w:rsidRPr="00C83507" w:rsidRDefault="00DB5270" w:rsidP="00FD7D55">
            <w:pPr>
              <w:rPr>
                <w:rFonts w:ascii="Arial" w:hAnsi="Arial" w:cs="Arial"/>
                <w:color w:val="000000"/>
                <w:sz w:val="20"/>
                <w:szCs w:val="20"/>
              </w:rPr>
            </w:pPr>
          </w:p>
          <w:p w:rsidR="00DB5270" w:rsidRPr="00C83507" w:rsidRDefault="00DB5270" w:rsidP="00FD7D55">
            <w:pPr>
              <w:rPr>
                <w:rFonts w:ascii="Courier New" w:hAnsi="Courier New" w:cs="Courier New"/>
                <w:color w:val="000000"/>
                <w:sz w:val="20"/>
                <w:szCs w:val="20"/>
              </w:rPr>
            </w:pPr>
            <w:r w:rsidRPr="00C83507">
              <w:rPr>
                <w:rFonts w:ascii="Courier New" w:hAnsi="Courier New" w:cs="Courier New"/>
                <w:color w:val="000000"/>
                <w:sz w:val="20"/>
                <w:szCs w:val="20"/>
              </w:rPr>
              <w:t>h\e\l\l\o</w:t>
            </w:r>
          </w:p>
          <w:p w:rsidR="00C713DC" w:rsidRPr="00C83507" w:rsidRDefault="00C713DC" w:rsidP="00250F8D">
            <w:pPr>
              <w:rPr>
                <w:rFonts w:ascii="Arial" w:hAnsi="Arial" w:cs="Arial"/>
                <w:color w:val="000000"/>
                <w:sz w:val="20"/>
                <w:szCs w:val="20"/>
              </w:rPr>
            </w:pPr>
          </w:p>
          <w:p w:rsidR="002E125A" w:rsidRPr="00C83507" w:rsidRDefault="002E125A" w:rsidP="00250F8D">
            <w:pPr>
              <w:rPr>
                <w:rFonts w:ascii="Arial" w:hAnsi="Arial" w:cs="Arial"/>
                <w:color w:val="000000"/>
                <w:sz w:val="20"/>
                <w:szCs w:val="20"/>
              </w:rPr>
            </w:pPr>
            <w:r w:rsidRPr="00C83507">
              <w:rPr>
                <w:rFonts w:ascii="Arial" w:hAnsi="Arial" w:cs="Arial"/>
                <w:color w:val="000000"/>
                <w:sz w:val="20"/>
                <w:szCs w:val="20"/>
              </w:rPr>
              <w:t>Cool, huh?</w:t>
            </w:r>
          </w:p>
          <w:p w:rsidR="002E125A" w:rsidRPr="00C83507" w:rsidRDefault="002E125A" w:rsidP="00250F8D">
            <w:pPr>
              <w:rPr>
                <w:rFonts w:ascii="Arial" w:hAnsi="Arial" w:cs="Arial"/>
                <w:color w:val="000000"/>
                <w:sz w:val="20"/>
                <w:szCs w:val="20"/>
              </w:rPr>
            </w:pPr>
          </w:p>
        </w:tc>
      </w:tr>
      <w:tr w:rsidR="00250F8D" w:rsidRPr="00C83507" w:rsidTr="00855885">
        <w:tc>
          <w:tcPr>
            <w:tcW w:w="2538" w:type="dxa"/>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LBound</w:t>
            </w:r>
          </w:p>
        </w:tc>
        <w:tc>
          <w:tcPr>
            <w:tcW w:w="6318" w:type="dxa"/>
          </w:tcPr>
          <w:p w:rsidR="007A5C5F"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7A5C5F" w:rsidRPr="00C83507">
              <w:rPr>
                <w:rFonts w:ascii="Arial" w:hAnsi="Arial" w:cs="Arial"/>
                <w:color w:val="000000"/>
                <w:sz w:val="20"/>
                <w:szCs w:val="20"/>
              </w:rPr>
              <w:t>Returns the smallest available subscript for the indicated dimension of an array.</w:t>
            </w:r>
          </w:p>
          <w:p w:rsidR="007A5C5F" w:rsidRPr="00C83507" w:rsidRDefault="007A5C5F" w:rsidP="00250F8D">
            <w:pPr>
              <w:rPr>
                <w:rFonts w:ascii="Arial" w:hAnsi="Arial" w:cs="Arial"/>
                <w:color w:val="000000"/>
                <w:sz w:val="20"/>
                <w:szCs w:val="20"/>
              </w:rPr>
            </w:pPr>
          </w:p>
          <w:p w:rsidR="00A2043B" w:rsidRPr="00C83507" w:rsidRDefault="00A2043B" w:rsidP="00250F8D">
            <w:pPr>
              <w:rPr>
                <w:rFonts w:ascii="Arial" w:hAnsi="Arial" w:cs="Arial"/>
                <w:color w:val="000000"/>
                <w:sz w:val="20"/>
                <w:szCs w:val="20"/>
              </w:rPr>
            </w:pPr>
            <w:r w:rsidRPr="00C83507">
              <w:rPr>
                <w:rFonts w:ascii="Arial" w:hAnsi="Arial" w:cs="Arial"/>
                <w:color w:val="000000"/>
                <w:sz w:val="20"/>
                <w:szCs w:val="20"/>
              </w:rPr>
              <w:t xml:space="preserve">Typically the lower bound of an array (that is, the index number assigned to the first element in the array) is 0. In Windows PowerShell you can verify that by using the </w:t>
            </w:r>
            <w:r w:rsidRPr="00C83507">
              <w:rPr>
                <w:rFonts w:ascii="Arial" w:hAnsi="Arial" w:cs="Arial"/>
                <w:b/>
                <w:color w:val="000000"/>
                <w:sz w:val="20"/>
                <w:szCs w:val="20"/>
              </w:rPr>
              <w:t>GetLowerBound()</w:t>
            </w:r>
            <w:r w:rsidRPr="00C83507">
              <w:rPr>
                <w:rFonts w:ascii="Arial" w:hAnsi="Arial" w:cs="Arial"/>
                <w:color w:val="000000"/>
                <w:sz w:val="20"/>
                <w:szCs w:val="20"/>
              </w:rPr>
              <w:t xml:space="preserve"> method. For example, suppose we use the following command to create an array named $a:</w:t>
            </w:r>
          </w:p>
          <w:p w:rsidR="00A2043B" w:rsidRPr="00C83507" w:rsidRDefault="00A2043B" w:rsidP="00250F8D">
            <w:pPr>
              <w:rPr>
                <w:rFonts w:ascii="Arial" w:hAnsi="Arial" w:cs="Arial"/>
                <w:color w:val="000000"/>
                <w:sz w:val="20"/>
                <w:szCs w:val="20"/>
              </w:rPr>
            </w:pPr>
          </w:p>
          <w:p w:rsidR="00A2043B" w:rsidRPr="00C83507" w:rsidRDefault="00A2043B" w:rsidP="00250F8D">
            <w:pPr>
              <w:rPr>
                <w:rFonts w:ascii="Courier New" w:hAnsi="Courier New" w:cs="Courier New"/>
                <w:color w:val="000000"/>
                <w:sz w:val="20"/>
                <w:szCs w:val="20"/>
              </w:rPr>
            </w:pPr>
            <w:r w:rsidRPr="00C83507">
              <w:rPr>
                <w:rFonts w:ascii="Courier New" w:hAnsi="Courier New" w:cs="Courier New"/>
                <w:color w:val="000000"/>
                <w:sz w:val="20"/>
                <w:szCs w:val="20"/>
              </w:rPr>
              <w:t>$a = 1,2,3,4,5,6,7,8,9</w:t>
            </w:r>
          </w:p>
          <w:p w:rsidR="00A2043B" w:rsidRPr="00C83507" w:rsidRDefault="00A2043B" w:rsidP="00250F8D">
            <w:pPr>
              <w:rPr>
                <w:rFonts w:ascii="Arial" w:hAnsi="Arial" w:cs="Arial"/>
                <w:color w:val="000000"/>
                <w:sz w:val="20"/>
                <w:szCs w:val="20"/>
              </w:rPr>
            </w:pPr>
          </w:p>
          <w:p w:rsidR="00A2043B" w:rsidRPr="00C83507" w:rsidRDefault="00A2043B" w:rsidP="00250F8D">
            <w:pPr>
              <w:rPr>
                <w:rFonts w:ascii="Arial" w:hAnsi="Arial" w:cs="Arial"/>
                <w:color w:val="000000"/>
                <w:sz w:val="20"/>
                <w:szCs w:val="20"/>
              </w:rPr>
            </w:pPr>
            <w:r w:rsidRPr="00C83507">
              <w:rPr>
                <w:rFonts w:ascii="Arial" w:hAnsi="Arial" w:cs="Arial"/>
                <w:color w:val="000000"/>
                <w:sz w:val="20"/>
                <w:szCs w:val="20"/>
              </w:rPr>
              <w:t>We can then use th</w:t>
            </w:r>
            <w:r w:rsidR="002E125A" w:rsidRPr="00C83507">
              <w:rPr>
                <w:rFonts w:ascii="Arial" w:hAnsi="Arial" w:cs="Arial"/>
                <w:color w:val="000000"/>
                <w:sz w:val="20"/>
                <w:szCs w:val="20"/>
              </w:rPr>
              <w:t>is</w:t>
            </w:r>
            <w:r w:rsidRPr="00C83507">
              <w:rPr>
                <w:rFonts w:ascii="Arial" w:hAnsi="Arial" w:cs="Arial"/>
                <w:color w:val="000000"/>
                <w:sz w:val="20"/>
                <w:szCs w:val="20"/>
              </w:rPr>
              <w:t xml:space="preserve"> command to determi</w:t>
            </w:r>
            <w:r w:rsidR="002E125A" w:rsidRPr="00C83507">
              <w:rPr>
                <w:rFonts w:ascii="Arial" w:hAnsi="Arial" w:cs="Arial"/>
                <w:color w:val="000000"/>
                <w:sz w:val="20"/>
                <w:szCs w:val="20"/>
              </w:rPr>
              <w:t>ne the lower bound of the array</w:t>
            </w:r>
            <w:r w:rsidRPr="00C83507">
              <w:rPr>
                <w:rFonts w:ascii="Arial" w:hAnsi="Arial" w:cs="Arial"/>
                <w:color w:val="000000"/>
                <w:sz w:val="20"/>
                <w:szCs w:val="20"/>
              </w:rPr>
              <w:t xml:space="preserve"> and store that value in the variable $b:</w:t>
            </w:r>
          </w:p>
          <w:p w:rsidR="00A2043B" w:rsidRPr="00C83507" w:rsidRDefault="00A2043B" w:rsidP="00250F8D">
            <w:pPr>
              <w:rPr>
                <w:rFonts w:ascii="Arial" w:hAnsi="Arial" w:cs="Arial"/>
                <w:color w:val="000000"/>
                <w:sz w:val="20"/>
                <w:szCs w:val="20"/>
              </w:rPr>
            </w:pPr>
          </w:p>
          <w:p w:rsidR="00250F8D" w:rsidRPr="00C83507" w:rsidRDefault="00A2043B"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$b = </w:t>
            </w:r>
            <w:r w:rsidR="00D17899" w:rsidRPr="00C83507">
              <w:rPr>
                <w:rFonts w:ascii="Courier New" w:hAnsi="Courier New" w:cs="Courier New"/>
                <w:color w:val="000000"/>
                <w:sz w:val="20"/>
                <w:szCs w:val="20"/>
              </w:rPr>
              <w:t>$a.getlowerbound(0)</w:t>
            </w:r>
          </w:p>
          <w:p w:rsidR="00FD7D55" w:rsidRPr="00C83507" w:rsidRDefault="00FD7D55" w:rsidP="00FD7D55">
            <w:pPr>
              <w:rPr>
                <w:rFonts w:ascii="Arial" w:hAnsi="Arial" w:cs="Arial"/>
                <w:color w:val="000000"/>
                <w:sz w:val="20"/>
                <w:szCs w:val="20"/>
              </w:rPr>
            </w:pPr>
          </w:p>
          <w:p w:rsidR="00FD7D55" w:rsidRPr="00C83507" w:rsidRDefault="00A2043B" w:rsidP="00FD7D55">
            <w:pPr>
              <w:rPr>
                <w:rFonts w:ascii="Arial" w:hAnsi="Arial" w:cs="Arial"/>
                <w:color w:val="000000"/>
                <w:sz w:val="20"/>
                <w:szCs w:val="20"/>
              </w:rPr>
            </w:pPr>
            <w:r w:rsidRPr="00C83507">
              <w:rPr>
                <w:rFonts w:ascii="Arial" w:hAnsi="Arial" w:cs="Arial"/>
                <w:b/>
                <w:color w:val="000000"/>
                <w:sz w:val="20"/>
                <w:szCs w:val="20"/>
              </w:rPr>
              <w:t>Note</w:t>
            </w:r>
            <w:r w:rsidRPr="00C83507">
              <w:rPr>
                <w:rFonts w:ascii="Arial" w:hAnsi="Arial" w:cs="Arial"/>
                <w:color w:val="000000"/>
                <w:sz w:val="20"/>
                <w:szCs w:val="20"/>
              </w:rPr>
              <w:t xml:space="preserve">. The parameter </w:t>
            </w:r>
            <w:r w:rsidRPr="00C83507">
              <w:rPr>
                <w:rFonts w:ascii="Arial" w:hAnsi="Arial" w:cs="Arial"/>
                <w:b/>
                <w:color w:val="000000"/>
                <w:sz w:val="20"/>
                <w:szCs w:val="20"/>
              </w:rPr>
              <w:t>0</w:t>
            </w:r>
            <w:r w:rsidRPr="00C83507">
              <w:rPr>
                <w:rFonts w:ascii="Arial" w:hAnsi="Arial" w:cs="Arial"/>
                <w:color w:val="000000"/>
                <w:sz w:val="20"/>
                <w:szCs w:val="20"/>
              </w:rPr>
              <w:t xml:space="preserve"> passed to GetLowerBound() simply means that we want to look at the first dimension in the array. If we were working with a multi-dimensional array we could supply other values to GetLowerBound().</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w:t>
            </w:r>
            <w:r w:rsidR="00A2043B" w:rsidRPr="00C83507">
              <w:rPr>
                <w:rFonts w:ascii="Arial" w:hAnsi="Arial" w:cs="Arial"/>
                <w:color w:val="000000"/>
                <w:sz w:val="20"/>
                <w:szCs w:val="20"/>
              </w:rPr>
              <w:t>b</w:t>
            </w:r>
            <w:r w:rsidRPr="00C83507">
              <w:rPr>
                <w:rFonts w:ascii="Arial" w:hAnsi="Arial" w:cs="Arial"/>
                <w:color w:val="000000"/>
                <w:sz w:val="20"/>
                <w:szCs w:val="20"/>
              </w:rPr>
              <w:t xml:space="preserve"> you should get the following:</w:t>
            </w:r>
          </w:p>
          <w:p w:rsidR="00FD7D55" w:rsidRPr="00C83507" w:rsidRDefault="00FD7D55" w:rsidP="00FD7D55">
            <w:pPr>
              <w:rPr>
                <w:rFonts w:ascii="Arial" w:hAnsi="Arial" w:cs="Arial"/>
                <w:color w:val="000000"/>
                <w:sz w:val="20"/>
                <w:szCs w:val="20"/>
              </w:rPr>
            </w:pPr>
          </w:p>
          <w:p w:rsidR="00D17899" w:rsidRPr="00C83507" w:rsidRDefault="00A2043B" w:rsidP="00250F8D">
            <w:pPr>
              <w:rPr>
                <w:rFonts w:ascii="Courier New" w:hAnsi="Courier New" w:cs="Courier New"/>
                <w:color w:val="000000"/>
                <w:sz w:val="20"/>
                <w:szCs w:val="20"/>
              </w:rPr>
            </w:pPr>
            <w:r w:rsidRPr="00C83507">
              <w:rPr>
                <w:rFonts w:ascii="Courier New" w:hAnsi="Courier New" w:cs="Courier New"/>
                <w:color w:val="000000"/>
                <w:sz w:val="20"/>
                <w:szCs w:val="20"/>
              </w:rPr>
              <w:t>0</w:t>
            </w:r>
          </w:p>
          <w:p w:rsidR="00A2043B" w:rsidRPr="00C83507" w:rsidRDefault="00A2043B" w:rsidP="00250F8D">
            <w:pPr>
              <w:rPr>
                <w:rFonts w:ascii="Arial" w:hAnsi="Arial" w:cs="Arial"/>
                <w:color w:val="000000"/>
                <w:sz w:val="20"/>
                <w:szCs w:val="20"/>
              </w:rPr>
            </w:pPr>
          </w:p>
        </w:tc>
      </w:tr>
      <w:tr w:rsidR="00250F8D" w:rsidRPr="00C83507" w:rsidTr="00855885">
        <w:tc>
          <w:tcPr>
            <w:tcW w:w="2538" w:type="dxa"/>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LCase</w:t>
            </w:r>
          </w:p>
        </w:tc>
        <w:tc>
          <w:tcPr>
            <w:tcW w:w="6318" w:type="dxa"/>
          </w:tcPr>
          <w:p w:rsidR="007A5C5F" w:rsidRPr="00C83507" w:rsidRDefault="00232A4D" w:rsidP="007A5C5F">
            <w:pPr>
              <w:rPr>
                <w:rFonts w:ascii="Arial" w:hAnsi="Arial" w:cs="Arial"/>
                <w:color w:val="000000"/>
                <w:sz w:val="20"/>
                <w:szCs w:val="20"/>
              </w:rPr>
            </w:pPr>
            <w:r w:rsidRPr="00C83507">
              <w:rPr>
                <w:rFonts w:ascii="Arial" w:hAnsi="Arial" w:cs="Arial"/>
                <w:b/>
                <w:color w:val="000000"/>
                <w:sz w:val="20"/>
                <w:szCs w:val="20"/>
              </w:rPr>
              <w:t xml:space="preserve">Definition: </w:t>
            </w:r>
            <w:r w:rsidR="007A5C5F" w:rsidRPr="00C83507">
              <w:rPr>
                <w:rFonts w:ascii="Arial" w:hAnsi="Arial" w:cs="Arial"/>
                <w:color w:val="000000"/>
                <w:sz w:val="20"/>
                <w:szCs w:val="20"/>
              </w:rPr>
              <w:t>Returns a string that has been converted to lowercase.</w:t>
            </w:r>
          </w:p>
          <w:p w:rsidR="00F15C5F" w:rsidRPr="00C83507" w:rsidRDefault="00F15C5F" w:rsidP="007A5C5F">
            <w:pPr>
              <w:rPr>
                <w:rFonts w:ascii="Arial" w:hAnsi="Arial" w:cs="Arial"/>
                <w:color w:val="000000"/>
                <w:sz w:val="20"/>
                <w:szCs w:val="20"/>
              </w:rPr>
            </w:pPr>
          </w:p>
          <w:p w:rsidR="00F15C5F" w:rsidRPr="00C83507" w:rsidRDefault="00FE4F2C" w:rsidP="007A5C5F">
            <w:pPr>
              <w:rPr>
                <w:rFonts w:ascii="Arial" w:hAnsi="Arial" w:cs="Arial"/>
                <w:color w:val="000000"/>
                <w:sz w:val="20"/>
                <w:szCs w:val="20"/>
              </w:rPr>
            </w:pPr>
            <w:r w:rsidRPr="00C83507">
              <w:rPr>
                <w:rFonts w:ascii="Arial" w:hAnsi="Arial" w:cs="Arial"/>
                <w:color w:val="000000"/>
                <w:sz w:val="20"/>
                <w:szCs w:val="20"/>
              </w:rPr>
              <w:t xml:space="preserve">Using Windows PowerShell, can you convert all the characters in a string to their lowercase equivalent? Of course you can; all you have to do is call the </w:t>
            </w:r>
            <w:r w:rsidRPr="00C83507">
              <w:rPr>
                <w:rFonts w:ascii="Arial" w:hAnsi="Arial" w:cs="Arial"/>
                <w:b/>
                <w:color w:val="000000"/>
                <w:sz w:val="20"/>
                <w:szCs w:val="20"/>
              </w:rPr>
              <w:t>ToLower()</w:t>
            </w:r>
            <w:r w:rsidRPr="00C83507">
              <w:rPr>
                <w:rFonts w:ascii="Arial" w:hAnsi="Arial" w:cs="Arial"/>
                <w:color w:val="000000"/>
                <w:sz w:val="20"/>
                <w:szCs w:val="20"/>
              </w:rPr>
              <w:t xml:space="preserve"> method. For example, here we assign 26 uppercase letters to the variable $a; we then use the ToLower() method to convert all the characters in the string to lowercase:</w:t>
            </w:r>
          </w:p>
          <w:p w:rsidR="007A5C5F" w:rsidRPr="00C83507" w:rsidRDefault="007A5C5F" w:rsidP="00250F8D">
            <w:pPr>
              <w:rPr>
                <w:rFonts w:ascii="Arial" w:hAnsi="Arial" w:cs="Arial"/>
                <w:color w:val="000000"/>
                <w:sz w:val="20"/>
                <w:szCs w:val="20"/>
              </w:rPr>
            </w:pPr>
          </w:p>
          <w:p w:rsidR="00FE4F2C" w:rsidRPr="00C83507" w:rsidRDefault="00947E71" w:rsidP="00250F8D">
            <w:pPr>
              <w:rPr>
                <w:rFonts w:ascii="Courier New" w:hAnsi="Courier New" w:cs="Courier New"/>
                <w:color w:val="000000"/>
                <w:sz w:val="20"/>
                <w:szCs w:val="20"/>
              </w:rPr>
            </w:pPr>
            <w:r w:rsidRPr="00C83507">
              <w:rPr>
                <w:rFonts w:ascii="Courier New" w:hAnsi="Courier New" w:cs="Courier New"/>
                <w:color w:val="000000"/>
                <w:sz w:val="20"/>
                <w:szCs w:val="20"/>
              </w:rPr>
              <w:t>$a = "ABCDEFGHIJKLMNOPQRSTUVWXYZ"</w:t>
            </w:r>
          </w:p>
          <w:p w:rsidR="00250F8D" w:rsidRPr="00C83507" w:rsidRDefault="00FE4F2C"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947E71" w:rsidRPr="00C83507">
              <w:rPr>
                <w:rFonts w:ascii="Courier New" w:hAnsi="Courier New" w:cs="Courier New"/>
                <w:color w:val="000000"/>
                <w:sz w:val="20"/>
                <w:szCs w:val="20"/>
              </w:rPr>
              <w:t>$a.ToLower()</w:t>
            </w:r>
          </w:p>
          <w:p w:rsidR="00947E71" w:rsidRPr="00C83507" w:rsidRDefault="00947E71" w:rsidP="00250F8D">
            <w:pPr>
              <w:rPr>
                <w:rFonts w:ascii="Arial" w:hAnsi="Arial" w:cs="Arial"/>
                <w:color w:val="000000"/>
                <w:sz w:val="20"/>
                <w:szCs w:val="20"/>
              </w:rPr>
            </w:pPr>
          </w:p>
          <w:p w:rsidR="00FE4F2C" w:rsidRPr="00C83507" w:rsidRDefault="00FE4F2C" w:rsidP="00FE4F2C">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FE4F2C" w:rsidRPr="00C83507" w:rsidRDefault="00FE4F2C" w:rsidP="00FE4F2C">
            <w:pPr>
              <w:rPr>
                <w:rFonts w:ascii="Arial" w:hAnsi="Arial" w:cs="Arial"/>
                <w:color w:val="000000"/>
                <w:sz w:val="20"/>
                <w:szCs w:val="20"/>
              </w:rPr>
            </w:pPr>
          </w:p>
          <w:p w:rsidR="00FE4F2C" w:rsidRPr="00C83507" w:rsidRDefault="00FE4F2C" w:rsidP="00250F8D">
            <w:pPr>
              <w:rPr>
                <w:rFonts w:ascii="Courier New" w:hAnsi="Courier New" w:cs="Courier New"/>
                <w:color w:val="000000"/>
                <w:sz w:val="20"/>
                <w:szCs w:val="20"/>
              </w:rPr>
            </w:pPr>
            <w:r w:rsidRPr="00C83507">
              <w:rPr>
                <w:rFonts w:ascii="Courier New" w:hAnsi="Courier New" w:cs="Courier New"/>
                <w:color w:val="000000"/>
                <w:sz w:val="20"/>
                <w:szCs w:val="20"/>
              </w:rPr>
              <w:t>abcdefghijklmnopqrstuvwxyz</w:t>
            </w:r>
          </w:p>
          <w:p w:rsidR="00FE4F2C" w:rsidRPr="00C83507" w:rsidRDefault="00FE4F2C" w:rsidP="00250F8D">
            <w:pPr>
              <w:rPr>
                <w:rFonts w:ascii="Arial" w:hAnsi="Arial" w:cs="Arial"/>
                <w:color w:val="000000"/>
                <w:sz w:val="20"/>
                <w:szCs w:val="20"/>
              </w:rPr>
            </w:pPr>
          </w:p>
        </w:tc>
      </w:tr>
      <w:tr w:rsidR="00250F8D" w:rsidRPr="00C83507" w:rsidTr="00855885">
        <w:tc>
          <w:tcPr>
            <w:tcW w:w="2538" w:type="dxa"/>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Left</w:t>
            </w:r>
          </w:p>
        </w:tc>
        <w:tc>
          <w:tcPr>
            <w:tcW w:w="6318" w:type="dxa"/>
          </w:tcPr>
          <w:p w:rsidR="007A5C5F"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7A5C5F" w:rsidRPr="00C83507">
              <w:rPr>
                <w:rFonts w:ascii="Arial" w:hAnsi="Arial" w:cs="Arial"/>
                <w:color w:val="000000"/>
                <w:sz w:val="20"/>
                <w:szCs w:val="20"/>
              </w:rPr>
              <w:t>Returns a specified number of characters from the left side of a string.</w:t>
            </w:r>
          </w:p>
          <w:p w:rsidR="007A5C5F" w:rsidRPr="00C83507" w:rsidRDefault="007A5C5F" w:rsidP="00250F8D">
            <w:pPr>
              <w:rPr>
                <w:rFonts w:ascii="Arial" w:hAnsi="Arial" w:cs="Arial"/>
                <w:color w:val="000000"/>
                <w:sz w:val="20"/>
                <w:szCs w:val="20"/>
              </w:rPr>
            </w:pPr>
          </w:p>
          <w:p w:rsidR="000A1F18" w:rsidRPr="00C83507" w:rsidRDefault="00DB1D04" w:rsidP="00250F8D">
            <w:pPr>
              <w:rPr>
                <w:rFonts w:ascii="Arial" w:hAnsi="Arial" w:cs="Arial"/>
                <w:color w:val="000000"/>
                <w:sz w:val="20"/>
                <w:szCs w:val="20"/>
              </w:rPr>
            </w:pPr>
            <w:r w:rsidRPr="00C83507">
              <w:rPr>
                <w:rFonts w:ascii="Arial" w:hAnsi="Arial" w:cs="Arial"/>
                <w:color w:val="000000"/>
                <w:sz w:val="20"/>
                <w:szCs w:val="20"/>
              </w:rPr>
              <w:t xml:space="preserve">What’s that? You want to know if it’s possible to use Windows PowerShell to return the first </w:t>
            </w:r>
            <w:r w:rsidRPr="00C83507">
              <w:rPr>
                <w:rFonts w:ascii="Arial" w:hAnsi="Arial" w:cs="Arial"/>
                <w:i/>
                <w:color w:val="000000"/>
                <w:sz w:val="20"/>
                <w:szCs w:val="20"/>
              </w:rPr>
              <w:t>x</w:t>
            </w:r>
            <w:r w:rsidRPr="00C83507">
              <w:rPr>
                <w:rFonts w:ascii="Arial" w:hAnsi="Arial" w:cs="Arial"/>
                <w:color w:val="000000"/>
                <w:sz w:val="20"/>
                <w:szCs w:val="20"/>
              </w:rPr>
              <w:t xml:space="preserve"> characters in a string? Of course it is: all you have to do is call the </w:t>
            </w:r>
            <w:r w:rsidRPr="00C83507">
              <w:rPr>
                <w:rFonts w:ascii="Arial" w:hAnsi="Arial" w:cs="Arial"/>
                <w:b/>
                <w:color w:val="000000"/>
                <w:sz w:val="20"/>
                <w:szCs w:val="20"/>
              </w:rPr>
              <w:t>Substring</w:t>
            </w:r>
            <w:r w:rsidRPr="00C83507">
              <w:rPr>
                <w:rFonts w:ascii="Arial" w:hAnsi="Arial" w:cs="Arial"/>
                <w:color w:val="000000"/>
                <w:sz w:val="20"/>
                <w:szCs w:val="20"/>
              </w:rPr>
              <w:t xml:space="preserve"> method, passing two parameters: the starting character (with 0 being the first character position) and the number of characters to return. For example, this command assigns the letters of the alphabet to a variable named $a, then uses Substring to reassign $a just the first three letters in the string:</w:t>
            </w:r>
          </w:p>
          <w:p w:rsidR="00FE4F2C" w:rsidRPr="00C83507" w:rsidRDefault="00FE4F2C" w:rsidP="00250F8D">
            <w:pPr>
              <w:rPr>
                <w:rFonts w:ascii="Arial" w:hAnsi="Arial" w:cs="Arial"/>
                <w:color w:val="000000"/>
                <w:sz w:val="20"/>
                <w:szCs w:val="20"/>
              </w:rPr>
            </w:pPr>
          </w:p>
          <w:p w:rsidR="000A1F18" w:rsidRPr="00C83507" w:rsidRDefault="004013CA" w:rsidP="00250F8D">
            <w:pPr>
              <w:rPr>
                <w:rFonts w:ascii="Courier New" w:hAnsi="Courier New" w:cs="Courier New"/>
                <w:color w:val="000000"/>
                <w:sz w:val="20"/>
                <w:szCs w:val="20"/>
              </w:rPr>
            </w:pPr>
            <w:r w:rsidRPr="00C83507">
              <w:rPr>
                <w:rFonts w:ascii="Courier New" w:hAnsi="Courier New" w:cs="Courier New"/>
                <w:color w:val="000000"/>
                <w:sz w:val="20"/>
                <w:szCs w:val="20"/>
              </w:rPr>
              <w:t>$a="</w:t>
            </w:r>
            <w:r w:rsidR="000A1F18" w:rsidRPr="00C83507">
              <w:rPr>
                <w:rFonts w:ascii="Courier New" w:hAnsi="Courier New" w:cs="Courier New"/>
                <w:color w:val="000000"/>
                <w:sz w:val="20"/>
                <w:szCs w:val="20"/>
              </w:rPr>
              <w:t>ABCDEFGHIJKLMNOPQRSTUVWXYZ</w:t>
            </w:r>
            <w:r w:rsidRPr="00C83507">
              <w:rPr>
                <w:rFonts w:ascii="Courier New" w:hAnsi="Courier New" w:cs="Courier New"/>
                <w:color w:val="000000"/>
                <w:sz w:val="20"/>
                <w:szCs w:val="20"/>
              </w:rPr>
              <w:t>"</w:t>
            </w:r>
          </w:p>
          <w:p w:rsidR="00250F8D" w:rsidRPr="00C83507" w:rsidRDefault="000A1F18"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4013CA" w:rsidRPr="00C83507">
              <w:rPr>
                <w:rFonts w:ascii="Courier New" w:hAnsi="Courier New" w:cs="Courier New"/>
                <w:color w:val="000000"/>
                <w:sz w:val="20"/>
                <w:szCs w:val="20"/>
              </w:rPr>
              <w:t>$a.substring(0,3)</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FD7D55" w:rsidRPr="00C83507" w:rsidRDefault="00FD7D55" w:rsidP="00FD7D55">
            <w:pPr>
              <w:rPr>
                <w:rFonts w:ascii="Arial" w:hAnsi="Arial" w:cs="Arial"/>
                <w:color w:val="000000"/>
                <w:sz w:val="20"/>
                <w:szCs w:val="20"/>
              </w:rPr>
            </w:pPr>
          </w:p>
          <w:p w:rsidR="00DB1D04" w:rsidRPr="00C83507" w:rsidRDefault="00DB1D04" w:rsidP="00FD7D55">
            <w:pPr>
              <w:rPr>
                <w:rFonts w:ascii="Courier New" w:hAnsi="Courier New" w:cs="Courier New"/>
                <w:color w:val="000000"/>
                <w:sz w:val="20"/>
                <w:szCs w:val="20"/>
              </w:rPr>
            </w:pPr>
            <w:r w:rsidRPr="00C83507">
              <w:rPr>
                <w:rFonts w:ascii="Courier New" w:hAnsi="Courier New" w:cs="Courier New"/>
                <w:color w:val="000000"/>
                <w:sz w:val="20"/>
                <w:szCs w:val="20"/>
              </w:rPr>
              <w:t>ABC</w:t>
            </w:r>
          </w:p>
          <w:p w:rsidR="004013CA" w:rsidRPr="00C83507" w:rsidRDefault="004013CA" w:rsidP="00250F8D">
            <w:pPr>
              <w:rPr>
                <w:rFonts w:ascii="Arial" w:hAnsi="Arial" w:cs="Arial"/>
                <w:color w:val="000000"/>
                <w:sz w:val="20"/>
                <w:szCs w:val="20"/>
              </w:rPr>
            </w:pPr>
          </w:p>
        </w:tc>
      </w:tr>
      <w:tr w:rsidR="00250F8D" w:rsidRPr="00C83507" w:rsidTr="008A78C5">
        <w:tc>
          <w:tcPr>
            <w:tcW w:w="2538" w:type="dxa"/>
            <w:tcBorders>
              <w:bottom w:val="single" w:sz="4" w:space="0" w:color="auto"/>
            </w:tcBorders>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Len</w:t>
            </w:r>
          </w:p>
        </w:tc>
        <w:tc>
          <w:tcPr>
            <w:tcW w:w="6318" w:type="dxa"/>
            <w:tcBorders>
              <w:bottom w:val="single" w:sz="4" w:space="0" w:color="auto"/>
            </w:tcBorders>
          </w:tcPr>
          <w:p w:rsidR="007A5C5F"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7A5C5F" w:rsidRPr="00C83507">
              <w:rPr>
                <w:rFonts w:ascii="Arial" w:hAnsi="Arial" w:cs="Arial"/>
                <w:color w:val="000000"/>
                <w:sz w:val="20"/>
                <w:szCs w:val="20"/>
              </w:rPr>
              <w:t>Returns the number of characters in a string or the number of bytes required to store a variable.</w:t>
            </w:r>
          </w:p>
          <w:p w:rsidR="007A5C5F" w:rsidRPr="00C83507" w:rsidRDefault="007A5C5F" w:rsidP="00250F8D">
            <w:pPr>
              <w:rPr>
                <w:rFonts w:ascii="Arial" w:hAnsi="Arial" w:cs="Arial"/>
                <w:color w:val="000000"/>
                <w:sz w:val="20"/>
                <w:szCs w:val="20"/>
              </w:rPr>
            </w:pPr>
          </w:p>
          <w:p w:rsidR="00A87055" w:rsidRPr="00C83507" w:rsidRDefault="00A87055" w:rsidP="00250F8D">
            <w:pPr>
              <w:rPr>
                <w:rFonts w:ascii="Arial" w:hAnsi="Arial" w:cs="Arial"/>
                <w:color w:val="000000"/>
                <w:sz w:val="20"/>
                <w:szCs w:val="20"/>
              </w:rPr>
            </w:pPr>
            <w:r w:rsidRPr="00C83507">
              <w:rPr>
                <w:rFonts w:ascii="Arial" w:hAnsi="Arial" w:cs="Arial"/>
                <w:color w:val="000000"/>
                <w:sz w:val="20"/>
                <w:szCs w:val="20"/>
              </w:rPr>
              <w:t xml:space="preserve">The “length” of a string is simply the number of characters contained in that string. In Windows PowerShell you can determine the length of a string by retrieving the value of the aptly-named </w:t>
            </w:r>
            <w:r w:rsidRPr="00C83507">
              <w:rPr>
                <w:rFonts w:ascii="Arial" w:hAnsi="Arial" w:cs="Arial"/>
                <w:b/>
                <w:color w:val="000000"/>
                <w:sz w:val="20"/>
                <w:szCs w:val="20"/>
              </w:rPr>
              <w:t>Length</w:t>
            </w:r>
            <w:r w:rsidRPr="00C83507">
              <w:rPr>
                <w:rFonts w:ascii="Arial" w:hAnsi="Arial" w:cs="Arial"/>
                <w:color w:val="000000"/>
                <w:sz w:val="20"/>
                <w:szCs w:val="20"/>
              </w:rPr>
              <w:t xml:space="preserve"> property. In this example we stored the 26 letters of the English alphabet in a variable named $a, then assign the length of that string to the variable $b:</w:t>
            </w:r>
          </w:p>
          <w:p w:rsidR="00A87055" w:rsidRPr="00C83507" w:rsidRDefault="00A87055" w:rsidP="00250F8D">
            <w:pPr>
              <w:rPr>
                <w:rFonts w:ascii="Arial" w:hAnsi="Arial" w:cs="Arial"/>
                <w:color w:val="000000"/>
                <w:sz w:val="20"/>
                <w:szCs w:val="20"/>
              </w:rPr>
            </w:pPr>
          </w:p>
          <w:p w:rsidR="00A87055" w:rsidRPr="00C83507" w:rsidRDefault="00EC748B" w:rsidP="00250F8D">
            <w:pPr>
              <w:rPr>
                <w:rFonts w:ascii="Courier New" w:hAnsi="Courier New" w:cs="Courier New"/>
                <w:color w:val="000000"/>
                <w:sz w:val="20"/>
                <w:szCs w:val="20"/>
              </w:rPr>
            </w:pPr>
            <w:r w:rsidRPr="00C83507">
              <w:rPr>
                <w:rFonts w:ascii="Courier New" w:hAnsi="Courier New" w:cs="Courier New"/>
                <w:color w:val="000000"/>
                <w:sz w:val="20"/>
                <w:szCs w:val="20"/>
              </w:rPr>
              <w:t>$a = "abcdefghijklmnopqrstuvwxyz"</w:t>
            </w:r>
          </w:p>
          <w:p w:rsidR="00250F8D" w:rsidRPr="00C83507" w:rsidRDefault="00A87055"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$b = </w:t>
            </w:r>
            <w:r w:rsidR="00EC748B" w:rsidRPr="00C83507">
              <w:rPr>
                <w:rFonts w:ascii="Courier New" w:hAnsi="Courier New" w:cs="Courier New"/>
                <w:color w:val="000000"/>
                <w:sz w:val="20"/>
                <w:szCs w:val="20"/>
              </w:rPr>
              <w:t>$a.length</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w:t>
            </w:r>
            <w:r w:rsidR="00A87055" w:rsidRPr="00C83507">
              <w:rPr>
                <w:rFonts w:ascii="Arial" w:hAnsi="Arial" w:cs="Arial"/>
                <w:color w:val="000000"/>
                <w:sz w:val="20"/>
                <w:szCs w:val="20"/>
              </w:rPr>
              <w:t>b</w:t>
            </w:r>
            <w:r w:rsidRPr="00C83507">
              <w:rPr>
                <w:rFonts w:ascii="Arial" w:hAnsi="Arial" w:cs="Arial"/>
                <w:color w:val="000000"/>
                <w:sz w:val="20"/>
                <w:szCs w:val="20"/>
              </w:rPr>
              <w:t xml:space="preserve"> you should get the following:</w:t>
            </w:r>
          </w:p>
          <w:p w:rsidR="00FD7D55" w:rsidRPr="00C83507" w:rsidRDefault="00FD7D55" w:rsidP="00FD7D55">
            <w:pPr>
              <w:rPr>
                <w:rFonts w:ascii="Arial" w:hAnsi="Arial" w:cs="Arial"/>
                <w:color w:val="000000"/>
                <w:sz w:val="20"/>
                <w:szCs w:val="20"/>
              </w:rPr>
            </w:pPr>
          </w:p>
          <w:p w:rsidR="00A87055" w:rsidRPr="00C83507" w:rsidRDefault="00A87055" w:rsidP="00FD7D55">
            <w:pPr>
              <w:rPr>
                <w:rFonts w:ascii="Courier New" w:hAnsi="Courier New" w:cs="Courier New"/>
                <w:color w:val="000000"/>
                <w:sz w:val="20"/>
                <w:szCs w:val="20"/>
              </w:rPr>
            </w:pPr>
            <w:r w:rsidRPr="00C83507">
              <w:rPr>
                <w:rFonts w:ascii="Courier New" w:hAnsi="Courier New" w:cs="Courier New"/>
                <w:color w:val="000000"/>
                <w:sz w:val="20"/>
                <w:szCs w:val="20"/>
              </w:rPr>
              <w:t>26</w:t>
            </w:r>
          </w:p>
          <w:p w:rsidR="00EC748B" w:rsidRPr="00C83507" w:rsidRDefault="00EC748B" w:rsidP="00250F8D">
            <w:pPr>
              <w:rPr>
                <w:rFonts w:ascii="Arial" w:hAnsi="Arial" w:cs="Arial"/>
                <w:color w:val="000000"/>
                <w:sz w:val="20"/>
                <w:szCs w:val="20"/>
              </w:rPr>
            </w:pPr>
          </w:p>
        </w:tc>
      </w:tr>
      <w:tr w:rsidR="00250F8D" w:rsidRPr="00C83507" w:rsidTr="008A78C5">
        <w:tc>
          <w:tcPr>
            <w:tcW w:w="2538" w:type="dxa"/>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LoadPicture</w:t>
            </w:r>
          </w:p>
        </w:tc>
        <w:tc>
          <w:tcPr>
            <w:tcW w:w="6318" w:type="dxa"/>
            <w:shd w:val="clear" w:color="auto" w:fill="auto"/>
          </w:tcPr>
          <w:p w:rsidR="00250F8D"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7A5C5F" w:rsidRPr="00C83507">
              <w:rPr>
                <w:rFonts w:ascii="Arial" w:hAnsi="Arial" w:cs="Arial"/>
                <w:color w:val="000000"/>
                <w:sz w:val="20"/>
                <w:szCs w:val="20"/>
              </w:rPr>
              <w:t xml:space="preserve">Returns a picture object. </w:t>
            </w:r>
          </w:p>
          <w:p w:rsidR="007A5C5F" w:rsidRPr="00C83507" w:rsidRDefault="007A5C5F" w:rsidP="00250F8D">
            <w:pPr>
              <w:rPr>
                <w:rFonts w:ascii="Arial" w:hAnsi="Arial" w:cs="Arial"/>
                <w:color w:val="000000"/>
                <w:sz w:val="20"/>
                <w:szCs w:val="20"/>
              </w:rPr>
            </w:pPr>
          </w:p>
          <w:p w:rsidR="008A78C5" w:rsidRPr="00C83507" w:rsidRDefault="008A78C5" w:rsidP="00250F8D">
            <w:pPr>
              <w:rPr>
                <w:rFonts w:ascii="Arial" w:hAnsi="Arial" w:cs="Arial"/>
                <w:color w:val="000000"/>
                <w:sz w:val="20"/>
                <w:szCs w:val="20"/>
              </w:rPr>
            </w:pPr>
            <w:r w:rsidRPr="00C83507">
              <w:rPr>
                <w:rFonts w:ascii="Arial" w:hAnsi="Arial" w:cs="Arial"/>
                <w:color w:val="000000"/>
                <w:sz w:val="20"/>
                <w:szCs w:val="20"/>
              </w:rPr>
              <w:t>Not applicable. This command is designed for use with Web pages. And, to the best of our understanding, it doesn’t work the way it’s supposed to anyway.</w:t>
            </w:r>
          </w:p>
          <w:p w:rsidR="008A78C5" w:rsidRPr="00C83507" w:rsidRDefault="008A78C5" w:rsidP="00250F8D">
            <w:pPr>
              <w:rPr>
                <w:rFonts w:ascii="Arial" w:hAnsi="Arial" w:cs="Arial"/>
                <w:color w:val="000000"/>
                <w:sz w:val="20"/>
                <w:szCs w:val="20"/>
              </w:rPr>
            </w:pPr>
          </w:p>
        </w:tc>
      </w:tr>
      <w:tr w:rsidR="00250F8D" w:rsidRPr="00C83507" w:rsidTr="00855885">
        <w:tc>
          <w:tcPr>
            <w:tcW w:w="2538" w:type="dxa"/>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Log</w:t>
            </w:r>
          </w:p>
        </w:tc>
        <w:tc>
          <w:tcPr>
            <w:tcW w:w="6318" w:type="dxa"/>
          </w:tcPr>
          <w:p w:rsidR="00F441EC" w:rsidRPr="00C83507" w:rsidRDefault="00232A4D" w:rsidP="00F441EC">
            <w:pPr>
              <w:rPr>
                <w:rFonts w:ascii="Arial" w:hAnsi="Arial" w:cs="Arial"/>
                <w:color w:val="000000"/>
                <w:sz w:val="20"/>
                <w:szCs w:val="20"/>
              </w:rPr>
            </w:pPr>
            <w:r w:rsidRPr="00C83507">
              <w:rPr>
                <w:rFonts w:ascii="Arial" w:hAnsi="Arial" w:cs="Arial"/>
                <w:b/>
                <w:color w:val="000000"/>
                <w:sz w:val="20"/>
                <w:szCs w:val="20"/>
              </w:rPr>
              <w:t xml:space="preserve">Definition: </w:t>
            </w:r>
            <w:r w:rsidR="00F441EC" w:rsidRPr="00C83507">
              <w:rPr>
                <w:rFonts w:ascii="Arial" w:hAnsi="Arial" w:cs="Arial"/>
                <w:color w:val="000000"/>
                <w:sz w:val="20"/>
                <w:szCs w:val="20"/>
              </w:rPr>
              <w:t>Returns the natural logarithm of a number.</w:t>
            </w:r>
          </w:p>
          <w:p w:rsidR="00F441EC" w:rsidRPr="00C83507" w:rsidRDefault="00F441EC" w:rsidP="00F441EC">
            <w:pPr>
              <w:rPr>
                <w:rFonts w:ascii="Arial" w:hAnsi="Arial" w:cs="Arial"/>
                <w:color w:val="000000"/>
                <w:sz w:val="20"/>
                <w:szCs w:val="20"/>
              </w:rPr>
            </w:pPr>
          </w:p>
          <w:p w:rsidR="005D6EFA" w:rsidRPr="00C83507" w:rsidRDefault="005D6EFA" w:rsidP="00F441EC">
            <w:pPr>
              <w:rPr>
                <w:rFonts w:ascii="Arial" w:hAnsi="Arial" w:cs="Arial"/>
                <w:color w:val="000000"/>
                <w:sz w:val="20"/>
                <w:szCs w:val="20"/>
              </w:rPr>
            </w:pPr>
            <w:r w:rsidRPr="00C83507">
              <w:rPr>
                <w:rFonts w:ascii="Arial" w:hAnsi="Arial" w:cs="Arial"/>
                <w:color w:val="000000"/>
                <w:sz w:val="20"/>
                <w:szCs w:val="20"/>
              </w:rPr>
              <w:t xml:space="preserve">Most people probably have the natural logarithms for all </w:t>
            </w:r>
            <w:r w:rsidR="002E125A" w:rsidRPr="00C83507">
              <w:rPr>
                <w:rFonts w:ascii="Arial" w:hAnsi="Arial" w:cs="Arial"/>
                <w:color w:val="000000"/>
                <w:sz w:val="20"/>
                <w:szCs w:val="20"/>
              </w:rPr>
              <w:t>known</w:t>
            </w:r>
            <w:r w:rsidRPr="00C83507">
              <w:rPr>
                <w:rFonts w:ascii="Arial" w:hAnsi="Arial" w:cs="Arial"/>
                <w:color w:val="000000"/>
                <w:sz w:val="20"/>
                <w:szCs w:val="20"/>
              </w:rPr>
              <w:t xml:space="preserve"> numbers committed to memory. If you don't, and you need to know the log for a particular number, then use the System.Math class and the </w:t>
            </w:r>
            <w:r w:rsidRPr="00C83507">
              <w:rPr>
                <w:rFonts w:ascii="Arial" w:hAnsi="Arial" w:cs="Arial"/>
                <w:b/>
                <w:color w:val="000000"/>
                <w:sz w:val="20"/>
                <w:szCs w:val="20"/>
              </w:rPr>
              <w:t>Log</w:t>
            </w:r>
            <w:r w:rsidRPr="00C83507">
              <w:rPr>
                <w:rFonts w:ascii="Arial" w:hAnsi="Arial" w:cs="Arial"/>
                <w:color w:val="000000"/>
                <w:sz w:val="20"/>
                <w:szCs w:val="20"/>
              </w:rPr>
              <w:t xml:space="preserve"> method. This command returns the log of 100 and assigns the value to the variable $a:</w:t>
            </w:r>
          </w:p>
          <w:p w:rsidR="005D6EFA" w:rsidRPr="00C83507" w:rsidRDefault="005D6EFA" w:rsidP="00F441EC">
            <w:pPr>
              <w:rPr>
                <w:rFonts w:ascii="Arial" w:hAnsi="Arial" w:cs="Arial"/>
                <w:color w:val="000000"/>
                <w:sz w:val="20"/>
                <w:szCs w:val="20"/>
              </w:rPr>
            </w:pPr>
          </w:p>
          <w:p w:rsidR="00250F8D" w:rsidRPr="00C83507" w:rsidRDefault="005D6EFA" w:rsidP="00F441EC">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C879DB" w:rsidRPr="00C83507">
              <w:rPr>
                <w:rFonts w:ascii="Courier New" w:hAnsi="Courier New" w:cs="Courier New"/>
                <w:color w:val="000000"/>
                <w:sz w:val="20"/>
                <w:szCs w:val="20"/>
              </w:rPr>
              <w:t>[math]::log(100)</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FD7D55" w:rsidRPr="00C83507" w:rsidRDefault="00FD7D55" w:rsidP="00FD7D55">
            <w:pPr>
              <w:rPr>
                <w:rFonts w:ascii="Arial" w:hAnsi="Arial" w:cs="Arial"/>
                <w:color w:val="000000"/>
                <w:sz w:val="20"/>
                <w:szCs w:val="20"/>
              </w:rPr>
            </w:pPr>
          </w:p>
          <w:p w:rsidR="005D6EFA" w:rsidRPr="00C83507" w:rsidRDefault="005D6EFA" w:rsidP="00FD7D55">
            <w:pPr>
              <w:rPr>
                <w:rFonts w:ascii="Courier New" w:hAnsi="Courier New" w:cs="Courier New"/>
                <w:color w:val="000000"/>
                <w:sz w:val="20"/>
                <w:szCs w:val="20"/>
              </w:rPr>
            </w:pPr>
            <w:r w:rsidRPr="00C83507">
              <w:rPr>
                <w:rFonts w:ascii="Courier New" w:hAnsi="Courier New" w:cs="Courier New"/>
                <w:color w:val="000000"/>
                <w:sz w:val="20"/>
                <w:szCs w:val="20"/>
              </w:rPr>
              <w:t>4.60517018598809</w:t>
            </w:r>
          </w:p>
          <w:p w:rsidR="00C879DB" w:rsidRPr="00C83507" w:rsidRDefault="00C879DB" w:rsidP="00250F8D">
            <w:pPr>
              <w:rPr>
                <w:rFonts w:ascii="Arial" w:hAnsi="Arial" w:cs="Arial"/>
                <w:color w:val="000000"/>
                <w:sz w:val="20"/>
                <w:szCs w:val="20"/>
              </w:rPr>
            </w:pPr>
          </w:p>
        </w:tc>
      </w:tr>
      <w:tr w:rsidR="00250F8D" w:rsidRPr="00C83507" w:rsidTr="00855885">
        <w:tc>
          <w:tcPr>
            <w:tcW w:w="2538" w:type="dxa"/>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LTrim</w:t>
            </w:r>
          </w:p>
        </w:tc>
        <w:tc>
          <w:tcPr>
            <w:tcW w:w="6318" w:type="dxa"/>
          </w:tcPr>
          <w:p w:rsidR="00F441EC"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F441EC" w:rsidRPr="00C83507">
              <w:rPr>
                <w:rFonts w:ascii="Arial" w:hAnsi="Arial" w:cs="Arial"/>
                <w:color w:val="000000"/>
                <w:sz w:val="20"/>
                <w:szCs w:val="20"/>
              </w:rPr>
              <w:t>Returns a copy of a string without leading spaces (</w:t>
            </w:r>
            <w:r w:rsidR="00F441EC" w:rsidRPr="00C83507">
              <w:rPr>
                <w:rFonts w:ascii="Arial" w:hAnsi="Arial" w:cs="Arial"/>
                <w:b/>
                <w:bCs/>
                <w:color w:val="000000"/>
                <w:sz w:val="20"/>
                <w:szCs w:val="20"/>
              </w:rPr>
              <w:t>LTrim</w:t>
            </w:r>
            <w:r w:rsidR="00F441EC" w:rsidRPr="00C83507">
              <w:rPr>
                <w:rFonts w:ascii="Arial" w:hAnsi="Arial" w:cs="Arial"/>
                <w:color w:val="000000"/>
                <w:sz w:val="20"/>
                <w:szCs w:val="20"/>
              </w:rPr>
              <w:t>), trailing spaces (</w:t>
            </w:r>
            <w:r w:rsidR="00F441EC" w:rsidRPr="00C83507">
              <w:rPr>
                <w:rFonts w:ascii="Arial" w:hAnsi="Arial" w:cs="Arial"/>
                <w:b/>
                <w:bCs/>
                <w:color w:val="000000"/>
                <w:sz w:val="20"/>
                <w:szCs w:val="20"/>
              </w:rPr>
              <w:t>RTrim</w:t>
            </w:r>
            <w:r w:rsidR="00F441EC" w:rsidRPr="00C83507">
              <w:rPr>
                <w:rFonts w:ascii="Arial" w:hAnsi="Arial" w:cs="Arial"/>
                <w:color w:val="000000"/>
                <w:sz w:val="20"/>
                <w:szCs w:val="20"/>
              </w:rPr>
              <w:t>), or both leading and trailing spaces (</w:t>
            </w:r>
            <w:r w:rsidR="00F441EC" w:rsidRPr="00C83507">
              <w:rPr>
                <w:rFonts w:ascii="Arial" w:hAnsi="Arial" w:cs="Arial"/>
                <w:b/>
                <w:bCs/>
                <w:color w:val="000000"/>
                <w:sz w:val="20"/>
                <w:szCs w:val="20"/>
              </w:rPr>
              <w:t>Trim</w:t>
            </w:r>
            <w:r w:rsidR="00F441EC" w:rsidRPr="00C83507">
              <w:rPr>
                <w:rFonts w:ascii="Arial" w:hAnsi="Arial" w:cs="Arial"/>
                <w:color w:val="000000"/>
                <w:sz w:val="20"/>
                <w:szCs w:val="20"/>
              </w:rPr>
              <w:t>).</w:t>
            </w:r>
          </w:p>
          <w:p w:rsidR="00F441EC" w:rsidRPr="00C83507" w:rsidRDefault="00F441EC" w:rsidP="00250F8D">
            <w:pPr>
              <w:rPr>
                <w:rFonts w:ascii="Arial" w:hAnsi="Arial" w:cs="Arial"/>
                <w:color w:val="000000"/>
                <w:sz w:val="20"/>
                <w:szCs w:val="20"/>
              </w:rPr>
            </w:pPr>
          </w:p>
          <w:p w:rsidR="001631E7" w:rsidRPr="00C83507" w:rsidRDefault="001631E7" w:rsidP="00250F8D">
            <w:pPr>
              <w:rPr>
                <w:rFonts w:ascii="Arial" w:hAnsi="Arial" w:cs="Arial"/>
                <w:color w:val="000000"/>
                <w:sz w:val="20"/>
                <w:szCs w:val="20"/>
              </w:rPr>
            </w:pPr>
            <w:r w:rsidRPr="00C83507">
              <w:rPr>
                <w:rFonts w:ascii="Arial" w:hAnsi="Arial" w:cs="Arial"/>
                <w:color w:val="000000"/>
                <w:sz w:val="20"/>
                <w:szCs w:val="20"/>
              </w:rPr>
              <w:t xml:space="preserve">In VBScript the LTrim function is used to remove any blank spaces that appear at the </w:t>
            </w:r>
            <w:r w:rsidRPr="00A53A99">
              <w:rPr>
                <w:rFonts w:ascii="Arial" w:hAnsi="Arial" w:cs="Arial"/>
                <w:i/>
                <w:color w:val="000000"/>
                <w:sz w:val="20"/>
                <w:szCs w:val="20"/>
              </w:rPr>
              <w:t>beginning</w:t>
            </w:r>
            <w:r w:rsidRPr="00C83507">
              <w:rPr>
                <w:rFonts w:ascii="Arial" w:hAnsi="Arial" w:cs="Arial"/>
                <w:color w:val="000000"/>
                <w:sz w:val="20"/>
                <w:szCs w:val="20"/>
              </w:rPr>
              <w:t xml:space="preserve"> of a string; in Windows PowerShell, you can carry out this same task by using the </w:t>
            </w:r>
            <w:r w:rsidRPr="00C83507">
              <w:rPr>
                <w:rFonts w:ascii="Arial" w:hAnsi="Arial" w:cs="Arial"/>
                <w:b/>
                <w:color w:val="000000"/>
                <w:sz w:val="20"/>
                <w:szCs w:val="20"/>
              </w:rPr>
              <w:t>TrimStart()</w:t>
            </w:r>
            <w:r w:rsidRPr="00C83507">
              <w:rPr>
                <w:rFonts w:ascii="Arial" w:hAnsi="Arial" w:cs="Arial"/>
                <w:color w:val="000000"/>
                <w:sz w:val="20"/>
                <w:szCs w:val="20"/>
              </w:rPr>
              <w:t xml:space="preserve"> method. For example, these two commands assign a string value to the variable $a, then use the TrimStart() method to remove the blank spaces from the beginning of the string (note that, for illustration purposes, we’ve used dots to represent blank spaces):</w:t>
            </w:r>
          </w:p>
          <w:p w:rsidR="001631E7" w:rsidRPr="00C83507" w:rsidRDefault="001631E7" w:rsidP="00250F8D">
            <w:pPr>
              <w:rPr>
                <w:rFonts w:ascii="Arial" w:hAnsi="Arial" w:cs="Arial"/>
                <w:color w:val="000000"/>
                <w:sz w:val="20"/>
                <w:szCs w:val="20"/>
              </w:rPr>
            </w:pPr>
          </w:p>
          <w:p w:rsidR="001631E7" w:rsidRPr="00C83507" w:rsidRDefault="00947E71"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1631E7" w:rsidRPr="00C83507">
              <w:rPr>
                <w:rFonts w:ascii="Courier New" w:hAnsi="Courier New" w:cs="Courier New"/>
                <w:color w:val="000000"/>
                <w:sz w:val="20"/>
                <w:szCs w:val="20"/>
              </w:rPr>
              <w:t>"..........123456789.........."</w:t>
            </w:r>
            <w:r w:rsidRPr="00C83507">
              <w:rPr>
                <w:rFonts w:ascii="Courier New" w:hAnsi="Courier New" w:cs="Courier New"/>
                <w:color w:val="000000"/>
                <w:sz w:val="20"/>
                <w:szCs w:val="20"/>
              </w:rPr>
              <w:t xml:space="preserve"> </w:t>
            </w:r>
          </w:p>
          <w:p w:rsidR="00250F8D" w:rsidRPr="00C83507" w:rsidRDefault="001631E7"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947E71" w:rsidRPr="00C83507">
              <w:rPr>
                <w:rFonts w:ascii="Courier New" w:hAnsi="Courier New" w:cs="Courier New"/>
                <w:color w:val="000000"/>
                <w:sz w:val="20"/>
                <w:szCs w:val="20"/>
              </w:rPr>
              <w:t>$a.TrimStart()</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FD7D55" w:rsidRPr="00C83507" w:rsidRDefault="00FD7D55" w:rsidP="00FD7D55">
            <w:pPr>
              <w:rPr>
                <w:rFonts w:ascii="Arial" w:hAnsi="Arial" w:cs="Arial"/>
                <w:color w:val="000000"/>
                <w:sz w:val="20"/>
                <w:szCs w:val="20"/>
              </w:rPr>
            </w:pPr>
          </w:p>
          <w:p w:rsidR="001631E7" w:rsidRPr="00C83507" w:rsidRDefault="001631E7" w:rsidP="00FD7D55">
            <w:pPr>
              <w:rPr>
                <w:rFonts w:ascii="Arial" w:hAnsi="Arial" w:cs="Arial"/>
                <w:color w:val="000000"/>
                <w:sz w:val="20"/>
                <w:szCs w:val="20"/>
              </w:rPr>
            </w:pPr>
            <w:r w:rsidRPr="00C83507">
              <w:rPr>
                <w:rFonts w:ascii="Courier New" w:hAnsi="Courier New" w:cs="Courier New"/>
                <w:color w:val="000000"/>
                <w:sz w:val="20"/>
                <w:szCs w:val="20"/>
              </w:rPr>
              <w:t>123456789..........</w:t>
            </w:r>
          </w:p>
          <w:p w:rsidR="00947E71" w:rsidRPr="00C83507" w:rsidRDefault="00947E71" w:rsidP="00250F8D">
            <w:pPr>
              <w:rPr>
                <w:rFonts w:ascii="Arial" w:hAnsi="Arial" w:cs="Arial"/>
                <w:color w:val="000000"/>
                <w:sz w:val="20"/>
                <w:szCs w:val="20"/>
              </w:rPr>
            </w:pPr>
          </w:p>
        </w:tc>
      </w:tr>
      <w:tr w:rsidR="00947E71" w:rsidRPr="00C83507" w:rsidTr="00855885">
        <w:tc>
          <w:tcPr>
            <w:tcW w:w="2538" w:type="dxa"/>
          </w:tcPr>
          <w:p w:rsidR="00947E71" w:rsidRPr="00C83507" w:rsidRDefault="00947E71" w:rsidP="00250F8D">
            <w:pPr>
              <w:rPr>
                <w:rFonts w:ascii="Arial" w:hAnsi="Arial" w:cs="Arial"/>
                <w:color w:val="000000"/>
                <w:sz w:val="20"/>
                <w:szCs w:val="20"/>
              </w:rPr>
            </w:pPr>
            <w:r w:rsidRPr="00C83507">
              <w:rPr>
                <w:rFonts w:ascii="Arial" w:hAnsi="Arial" w:cs="Arial"/>
                <w:color w:val="000000"/>
                <w:sz w:val="20"/>
                <w:szCs w:val="20"/>
              </w:rPr>
              <w:t>RTrim</w:t>
            </w:r>
          </w:p>
        </w:tc>
        <w:tc>
          <w:tcPr>
            <w:tcW w:w="6318" w:type="dxa"/>
          </w:tcPr>
          <w:p w:rsidR="00F441EC" w:rsidRPr="00C83507" w:rsidRDefault="00232A4D" w:rsidP="00F441EC">
            <w:pPr>
              <w:rPr>
                <w:rFonts w:ascii="Arial" w:hAnsi="Arial" w:cs="Arial"/>
                <w:color w:val="000000"/>
                <w:sz w:val="20"/>
                <w:szCs w:val="20"/>
              </w:rPr>
            </w:pPr>
            <w:r w:rsidRPr="00C83507">
              <w:rPr>
                <w:rFonts w:ascii="Arial" w:hAnsi="Arial" w:cs="Arial"/>
                <w:b/>
                <w:color w:val="000000"/>
                <w:sz w:val="20"/>
                <w:szCs w:val="20"/>
              </w:rPr>
              <w:t xml:space="preserve">Definition: </w:t>
            </w:r>
            <w:r w:rsidR="00F441EC" w:rsidRPr="00C83507">
              <w:rPr>
                <w:rFonts w:ascii="Arial" w:hAnsi="Arial" w:cs="Arial"/>
                <w:color w:val="000000"/>
                <w:sz w:val="20"/>
                <w:szCs w:val="20"/>
              </w:rPr>
              <w:t>Returns a copy of a string without leading spaces (</w:t>
            </w:r>
            <w:r w:rsidR="00F441EC" w:rsidRPr="00C83507">
              <w:rPr>
                <w:rFonts w:ascii="Arial" w:hAnsi="Arial" w:cs="Arial"/>
                <w:b/>
                <w:bCs/>
                <w:color w:val="000000"/>
                <w:sz w:val="20"/>
                <w:szCs w:val="20"/>
              </w:rPr>
              <w:t>LTrim</w:t>
            </w:r>
            <w:r w:rsidR="00F441EC" w:rsidRPr="00C83507">
              <w:rPr>
                <w:rFonts w:ascii="Arial" w:hAnsi="Arial" w:cs="Arial"/>
                <w:color w:val="000000"/>
                <w:sz w:val="20"/>
                <w:szCs w:val="20"/>
              </w:rPr>
              <w:t>), trailing spaces (</w:t>
            </w:r>
            <w:r w:rsidR="00F441EC" w:rsidRPr="00C83507">
              <w:rPr>
                <w:rFonts w:ascii="Arial" w:hAnsi="Arial" w:cs="Arial"/>
                <w:b/>
                <w:bCs/>
                <w:color w:val="000000"/>
                <w:sz w:val="20"/>
                <w:szCs w:val="20"/>
              </w:rPr>
              <w:t>RTrim</w:t>
            </w:r>
            <w:r w:rsidR="00F441EC" w:rsidRPr="00C83507">
              <w:rPr>
                <w:rFonts w:ascii="Arial" w:hAnsi="Arial" w:cs="Arial"/>
                <w:color w:val="000000"/>
                <w:sz w:val="20"/>
                <w:szCs w:val="20"/>
              </w:rPr>
              <w:t>), or both leading and trailing spaces (</w:t>
            </w:r>
            <w:r w:rsidR="00F441EC" w:rsidRPr="00C83507">
              <w:rPr>
                <w:rFonts w:ascii="Arial" w:hAnsi="Arial" w:cs="Arial"/>
                <w:b/>
                <w:bCs/>
                <w:color w:val="000000"/>
                <w:sz w:val="20"/>
                <w:szCs w:val="20"/>
              </w:rPr>
              <w:t>Trim</w:t>
            </w:r>
            <w:r w:rsidR="00F441EC" w:rsidRPr="00C83507">
              <w:rPr>
                <w:rFonts w:ascii="Arial" w:hAnsi="Arial" w:cs="Arial"/>
                <w:color w:val="000000"/>
                <w:sz w:val="20"/>
                <w:szCs w:val="20"/>
              </w:rPr>
              <w:t>).</w:t>
            </w:r>
          </w:p>
          <w:p w:rsidR="00F441EC" w:rsidRPr="00C83507" w:rsidRDefault="00F441EC" w:rsidP="00F441EC">
            <w:pPr>
              <w:rPr>
                <w:rFonts w:ascii="Arial" w:hAnsi="Arial" w:cs="Arial"/>
                <w:color w:val="000000"/>
                <w:sz w:val="20"/>
                <w:szCs w:val="20"/>
              </w:rPr>
            </w:pPr>
          </w:p>
          <w:p w:rsidR="00051D23" w:rsidRPr="00C83507" w:rsidRDefault="00051D23" w:rsidP="00051D23">
            <w:pPr>
              <w:rPr>
                <w:rFonts w:ascii="Arial" w:hAnsi="Arial" w:cs="Arial"/>
                <w:color w:val="000000"/>
                <w:sz w:val="20"/>
                <w:szCs w:val="20"/>
              </w:rPr>
            </w:pPr>
            <w:r w:rsidRPr="00C83507">
              <w:rPr>
                <w:rFonts w:ascii="Arial" w:hAnsi="Arial" w:cs="Arial"/>
                <w:color w:val="000000"/>
                <w:sz w:val="20"/>
                <w:szCs w:val="20"/>
              </w:rPr>
              <w:t xml:space="preserve">In VBScript the RTrim function is used to remove any blank spaces that appear at the </w:t>
            </w:r>
            <w:r w:rsidRPr="00C83507">
              <w:rPr>
                <w:rFonts w:ascii="Arial" w:hAnsi="Arial" w:cs="Arial"/>
                <w:i/>
                <w:color w:val="000000"/>
                <w:sz w:val="20"/>
                <w:szCs w:val="20"/>
              </w:rPr>
              <w:t>end</w:t>
            </w:r>
            <w:r w:rsidRPr="00C83507">
              <w:rPr>
                <w:rFonts w:ascii="Arial" w:hAnsi="Arial" w:cs="Arial"/>
                <w:color w:val="000000"/>
                <w:sz w:val="20"/>
                <w:szCs w:val="20"/>
              </w:rPr>
              <w:t xml:space="preserve"> of a string; in Windows PowerShell, you can carry out this same task by using the </w:t>
            </w:r>
            <w:r w:rsidRPr="00C83507">
              <w:rPr>
                <w:rFonts w:ascii="Arial" w:hAnsi="Arial" w:cs="Arial"/>
                <w:b/>
                <w:color w:val="000000"/>
                <w:sz w:val="20"/>
                <w:szCs w:val="20"/>
              </w:rPr>
              <w:t>TrimEnd()</w:t>
            </w:r>
            <w:r w:rsidRPr="00C83507">
              <w:rPr>
                <w:rFonts w:ascii="Arial" w:hAnsi="Arial" w:cs="Arial"/>
                <w:color w:val="000000"/>
                <w:sz w:val="20"/>
                <w:szCs w:val="20"/>
              </w:rPr>
              <w:t xml:space="preserve"> method. For example, these two commands assign a string value to the var</w:t>
            </w:r>
            <w:r w:rsidR="00C73EDB" w:rsidRPr="00C83507">
              <w:rPr>
                <w:rFonts w:ascii="Arial" w:hAnsi="Arial" w:cs="Arial"/>
                <w:color w:val="000000"/>
                <w:sz w:val="20"/>
                <w:szCs w:val="20"/>
              </w:rPr>
              <w:t>iable $a, then use the TrimEnd</w:t>
            </w:r>
            <w:r w:rsidRPr="00C83507">
              <w:rPr>
                <w:rFonts w:ascii="Arial" w:hAnsi="Arial" w:cs="Arial"/>
                <w:color w:val="000000"/>
                <w:sz w:val="20"/>
                <w:szCs w:val="20"/>
              </w:rPr>
              <w:t>() method to remove the blank spaces from the end of the string (note that, for illustration purposes, we’ve used dots to represent blank spaces):</w:t>
            </w:r>
          </w:p>
          <w:p w:rsidR="00051D23" w:rsidRPr="00C83507" w:rsidRDefault="00051D23" w:rsidP="00051D23">
            <w:pPr>
              <w:rPr>
                <w:rFonts w:ascii="Arial" w:hAnsi="Arial" w:cs="Arial"/>
                <w:color w:val="000000"/>
                <w:sz w:val="20"/>
                <w:szCs w:val="20"/>
              </w:rPr>
            </w:pPr>
          </w:p>
          <w:p w:rsidR="00051D23" w:rsidRPr="00C83507" w:rsidRDefault="00051D23" w:rsidP="00051D23">
            <w:pPr>
              <w:rPr>
                <w:rFonts w:ascii="Courier New" w:hAnsi="Courier New" w:cs="Courier New"/>
                <w:color w:val="000000"/>
                <w:sz w:val="20"/>
                <w:szCs w:val="20"/>
              </w:rPr>
            </w:pPr>
            <w:r w:rsidRPr="00C83507">
              <w:rPr>
                <w:rFonts w:ascii="Courier New" w:hAnsi="Courier New" w:cs="Courier New"/>
                <w:color w:val="000000"/>
                <w:sz w:val="20"/>
                <w:szCs w:val="20"/>
              </w:rPr>
              <w:t xml:space="preserve">$a = "..........123456789.........." </w:t>
            </w:r>
          </w:p>
          <w:p w:rsidR="00051D23" w:rsidRPr="00C83507" w:rsidRDefault="00051D23" w:rsidP="00051D23">
            <w:pPr>
              <w:rPr>
                <w:rFonts w:ascii="Courier New" w:hAnsi="Courier New" w:cs="Courier New"/>
                <w:color w:val="000000"/>
                <w:sz w:val="20"/>
                <w:szCs w:val="20"/>
              </w:rPr>
            </w:pPr>
            <w:r w:rsidRPr="00C83507">
              <w:rPr>
                <w:rFonts w:ascii="Courier New" w:hAnsi="Courier New" w:cs="Courier New"/>
                <w:color w:val="000000"/>
                <w:sz w:val="20"/>
                <w:szCs w:val="20"/>
              </w:rPr>
              <w:t>$a = $a.TrimEnd()</w:t>
            </w:r>
          </w:p>
          <w:p w:rsidR="00051D23" w:rsidRPr="00C83507" w:rsidRDefault="00051D23" w:rsidP="00051D23">
            <w:pPr>
              <w:rPr>
                <w:rFonts w:ascii="Arial" w:hAnsi="Arial" w:cs="Arial"/>
                <w:color w:val="000000"/>
                <w:sz w:val="20"/>
                <w:szCs w:val="20"/>
              </w:rPr>
            </w:pPr>
          </w:p>
          <w:p w:rsidR="00051D23" w:rsidRPr="00C83507" w:rsidRDefault="00051D23" w:rsidP="00051D23">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051D23" w:rsidRPr="00C83507" w:rsidRDefault="00051D23" w:rsidP="00051D23">
            <w:pPr>
              <w:rPr>
                <w:rFonts w:ascii="Arial" w:hAnsi="Arial" w:cs="Arial"/>
                <w:color w:val="000000"/>
                <w:sz w:val="20"/>
                <w:szCs w:val="20"/>
              </w:rPr>
            </w:pPr>
          </w:p>
          <w:p w:rsidR="00051D23" w:rsidRPr="00C83507" w:rsidRDefault="00051D23" w:rsidP="00051D23">
            <w:pPr>
              <w:rPr>
                <w:rFonts w:ascii="Arial" w:hAnsi="Arial" w:cs="Arial"/>
                <w:color w:val="000000"/>
                <w:sz w:val="20"/>
                <w:szCs w:val="20"/>
              </w:rPr>
            </w:pPr>
            <w:r w:rsidRPr="00C83507">
              <w:rPr>
                <w:rFonts w:ascii="Courier New" w:hAnsi="Courier New" w:cs="Courier New"/>
                <w:color w:val="000000"/>
                <w:sz w:val="20"/>
                <w:szCs w:val="20"/>
              </w:rPr>
              <w:t>..........123456789</w:t>
            </w:r>
          </w:p>
          <w:p w:rsidR="004013CA" w:rsidRPr="00C83507" w:rsidRDefault="004013CA" w:rsidP="00250F8D">
            <w:pPr>
              <w:rPr>
                <w:rFonts w:ascii="Arial" w:hAnsi="Arial" w:cs="Arial"/>
                <w:color w:val="000000"/>
                <w:sz w:val="20"/>
                <w:szCs w:val="20"/>
              </w:rPr>
            </w:pPr>
          </w:p>
        </w:tc>
      </w:tr>
      <w:tr w:rsidR="00947E71" w:rsidRPr="00C83507" w:rsidTr="00855885">
        <w:tc>
          <w:tcPr>
            <w:tcW w:w="2538" w:type="dxa"/>
          </w:tcPr>
          <w:p w:rsidR="00947E71" w:rsidRPr="00C83507" w:rsidRDefault="00947E71" w:rsidP="00250F8D">
            <w:pPr>
              <w:rPr>
                <w:rFonts w:ascii="Arial" w:hAnsi="Arial" w:cs="Arial"/>
                <w:color w:val="000000"/>
                <w:sz w:val="20"/>
                <w:szCs w:val="20"/>
              </w:rPr>
            </w:pPr>
            <w:r w:rsidRPr="00C83507">
              <w:rPr>
                <w:rFonts w:ascii="Arial" w:hAnsi="Arial" w:cs="Arial"/>
                <w:color w:val="000000"/>
                <w:sz w:val="20"/>
                <w:szCs w:val="20"/>
              </w:rPr>
              <w:t>Trim</w:t>
            </w:r>
          </w:p>
        </w:tc>
        <w:tc>
          <w:tcPr>
            <w:tcW w:w="6318" w:type="dxa"/>
          </w:tcPr>
          <w:p w:rsidR="00F441EC" w:rsidRPr="00C83507" w:rsidRDefault="00232A4D" w:rsidP="00F441EC">
            <w:pPr>
              <w:rPr>
                <w:rFonts w:ascii="Arial" w:hAnsi="Arial" w:cs="Arial"/>
                <w:color w:val="000000"/>
                <w:sz w:val="20"/>
                <w:szCs w:val="20"/>
              </w:rPr>
            </w:pPr>
            <w:r w:rsidRPr="00C83507">
              <w:rPr>
                <w:rFonts w:ascii="Arial" w:hAnsi="Arial" w:cs="Arial"/>
                <w:b/>
                <w:color w:val="000000"/>
                <w:sz w:val="20"/>
                <w:szCs w:val="20"/>
              </w:rPr>
              <w:t xml:space="preserve">Definition: </w:t>
            </w:r>
            <w:r w:rsidR="00F441EC" w:rsidRPr="00C83507">
              <w:rPr>
                <w:rFonts w:ascii="Arial" w:hAnsi="Arial" w:cs="Arial"/>
                <w:color w:val="000000"/>
                <w:sz w:val="20"/>
                <w:szCs w:val="20"/>
              </w:rPr>
              <w:t>Returns a copy of a string without leading spaces (</w:t>
            </w:r>
            <w:r w:rsidR="00F441EC" w:rsidRPr="00C83507">
              <w:rPr>
                <w:rFonts w:ascii="Arial" w:hAnsi="Arial" w:cs="Arial"/>
                <w:b/>
                <w:bCs/>
                <w:color w:val="000000"/>
                <w:sz w:val="20"/>
                <w:szCs w:val="20"/>
              </w:rPr>
              <w:t>LTrim</w:t>
            </w:r>
            <w:r w:rsidR="00F441EC" w:rsidRPr="00C83507">
              <w:rPr>
                <w:rFonts w:ascii="Arial" w:hAnsi="Arial" w:cs="Arial"/>
                <w:color w:val="000000"/>
                <w:sz w:val="20"/>
                <w:szCs w:val="20"/>
              </w:rPr>
              <w:t>), trailing spaces (</w:t>
            </w:r>
            <w:r w:rsidR="00F441EC" w:rsidRPr="00C83507">
              <w:rPr>
                <w:rFonts w:ascii="Arial" w:hAnsi="Arial" w:cs="Arial"/>
                <w:b/>
                <w:bCs/>
                <w:color w:val="000000"/>
                <w:sz w:val="20"/>
                <w:szCs w:val="20"/>
              </w:rPr>
              <w:t>RTrim</w:t>
            </w:r>
            <w:r w:rsidR="00F441EC" w:rsidRPr="00C83507">
              <w:rPr>
                <w:rFonts w:ascii="Arial" w:hAnsi="Arial" w:cs="Arial"/>
                <w:color w:val="000000"/>
                <w:sz w:val="20"/>
                <w:szCs w:val="20"/>
              </w:rPr>
              <w:t>), or both leading and trailing spaces (</w:t>
            </w:r>
            <w:r w:rsidR="00F441EC" w:rsidRPr="00C83507">
              <w:rPr>
                <w:rFonts w:ascii="Arial" w:hAnsi="Arial" w:cs="Arial"/>
                <w:b/>
                <w:bCs/>
                <w:color w:val="000000"/>
                <w:sz w:val="20"/>
                <w:szCs w:val="20"/>
              </w:rPr>
              <w:t>Trim</w:t>
            </w:r>
            <w:r w:rsidR="00F441EC" w:rsidRPr="00C83507">
              <w:rPr>
                <w:rFonts w:ascii="Arial" w:hAnsi="Arial" w:cs="Arial"/>
                <w:color w:val="000000"/>
                <w:sz w:val="20"/>
                <w:szCs w:val="20"/>
              </w:rPr>
              <w:t>).</w:t>
            </w:r>
          </w:p>
          <w:p w:rsidR="00F441EC" w:rsidRPr="00C83507" w:rsidRDefault="00F441EC" w:rsidP="00F441EC">
            <w:pPr>
              <w:rPr>
                <w:rFonts w:ascii="Arial" w:hAnsi="Arial" w:cs="Arial"/>
                <w:color w:val="000000"/>
                <w:sz w:val="20"/>
                <w:szCs w:val="20"/>
              </w:rPr>
            </w:pPr>
          </w:p>
          <w:p w:rsidR="00C73EDB" w:rsidRPr="00C83507" w:rsidRDefault="00C73EDB" w:rsidP="00C73EDB">
            <w:pPr>
              <w:rPr>
                <w:rFonts w:ascii="Arial" w:hAnsi="Arial" w:cs="Arial"/>
                <w:color w:val="000000"/>
                <w:sz w:val="20"/>
                <w:szCs w:val="20"/>
              </w:rPr>
            </w:pPr>
            <w:r w:rsidRPr="00C83507">
              <w:rPr>
                <w:rFonts w:ascii="Arial" w:hAnsi="Arial" w:cs="Arial"/>
                <w:color w:val="000000"/>
                <w:sz w:val="20"/>
                <w:szCs w:val="20"/>
              </w:rPr>
              <w:t xml:space="preserve">You had to know that this one was coming: In VBScript the Trim function is used to remove any blank spaces that appear at the beginning or the end of a string; in Windows PowerShell, you can carry out this same task by using the </w:t>
            </w:r>
            <w:r w:rsidRPr="00C83507">
              <w:rPr>
                <w:rFonts w:ascii="Arial" w:hAnsi="Arial" w:cs="Arial"/>
                <w:b/>
                <w:color w:val="000000"/>
                <w:sz w:val="20"/>
                <w:szCs w:val="20"/>
              </w:rPr>
              <w:t>Trim()</w:t>
            </w:r>
            <w:r w:rsidRPr="00C83507">
              <w:rPr>
                <w:rFonts w:ascii="Arial" w:hAnsi="Arial" w:cs="Arial"/>
                <w:color w:val="000000"/>
                <w:sz w:val="20"/>
                <w:szCs w:val="20"/>
              </w:rPr>
              <w:t xml:space="preserve"> method. For example, these two commands assign a string value to the variable $a, then use the Trim() method to remove the blank spaces from both the beginning and the end of the string (note that, for illustration purposes, we’ve used dots to represent blank spaces):</w:t>
            </w:r>
          </w:p>
          <w:p w:rsidR="00C73EDB" w:rsidRPr="00C83507" w:rsidRDefault="00C73EDB" w:rsidP="00C73EDB">
            <w:pPr>
              <w:rPr>
                <w:rFonts w:ascii="Arial" w:hAnsi="Arial" w:cs="Arial"/>
                <w:color w:val="000000"/>
                <w:sz w:val="20"/>
                <w:szCs w:val="20"/>
              </w:rPr>
            </w:pPr>
          </w:p>
          <w:p w:rsidR="00C73EDB" w:rsidRPr="00C83507" w:rsidRDefault="00C73EDB" w:rsidP="00C73EDB">
            <w:pPr>
              <w:rPr>
                <w:rFonts w:ascii="Courier New" w:hAnsi="Courier New" w:cs="Courier New"/>
                <w:color w:val="000000"/>
                <w:sz w:val="20"/>
                <w:szCs w:val="20"/>
              </w:rPr>
            </w:pPr>
            <w:r w:rsidRPr="00C83507">
              <w:rPr>
                <w:rFonts w:ascii="Courier New" w:hAnsi="Courier New" w:cs="Courier New"/>
                <w:color w:val="000000"/>
                <w:sz w:val="20"/>
                <w:szCs w:val="20"/>
              </w:rPr>
              <w:t xml:space="preserve">$a = "..........123456789.........." </w:t>
            </w:r>
          </w:p>
          <w:p w:rsidR="00C73EDB" w:rsidRPr="00C83507" w:rsidRDefault="00C73EDB" w:rsidP="00C73EDB">
            <w:pPr>
              <w:rPr>
                <w:rFonts w:ascii="Courier New" w:hAnsi="Courier New" w:cs="Courier New"/>
                <w:color w:val="000000"/>
                <w:sz w:val="20"/>
                <w:szCs w:val="20"/>
              </w:rPr>
            </w:pPr>
            <w:r w:rsidRPr="00C83507">
              <w:rPr>
                <w:rFonts w:ascii="Courier New" w:hAnsi="Courier New" w:cs="Courier New"/>
                <w:color w:val="000000"/>
                <w:sz w:val="20"/>
                <w:szCs w:val="20"/>
              </w:rPr>
              <w:t>$a = $a.Trim()</w:t>
            </w:r>
          </w:p>
          <w:p w:rsidR="00C73EDB" w:rsidRPr="00C83507" w:rsidRDefault="00C73EDB" w:rsidP="00C73EDB">
            <w:pPr>
              <w:rPr>
                <w:rFonts w:ascii="Arial" w:hAnsi="Arial" w:cs="Arial"/>
                <w:color w:val="000000"/>
                <w:sz w:val="20"/>
                <w:szCs w:val="20"/>
              </w:rPr>
            </w:pPr>
          </w:p>
          <w:p w:rsidR="00C73EDB" w:rsidRPr="00C83507" w:rsidRDefault="00C73EDB" w:rsidP="00C73EDB">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C73EDB" w:rsidRPr="00C83507" w:rsidRDefault="00C73EDB" w:rsidP="00C73EDB">
            <w:pPr>
              <w:rPr>
                <w:rFonts w:ascii="Arial" w:hAnsi="Arial" w:cs="Arial"/>
                <w:color w:val="000000"/>
                <w:sz w:val="20"/>
                <w:szCs w:val="20"/>
              </w:rPr>
            </w:pPr>
          </w:p>
          <w:p w:rsidR="00C73EDB" w:rsidRPr="00C83507" w:rsidRDefault="00C73EDB" w:rsidP="00C73EDB">
            <w:pPr>
              <w:rPr>
                <w:rFonts w:ascii="Arial" w:hAnsi="Arial" w:cs="Arial"/>
                <w:color w:val="000000"/>
                <w:sz w:val="20"/>
                <w:szCs w:val="20"/>
              </w:rPr>
            </w:pPr>
            <w:r w:rsidRPr="00C83507">
              <w:rPr>
                <w:rFonts w:ascii="Courier New" w:hAnsi="Courier New" w:cs="Courier New"/>
                <w:color w:val="000000"/>
                <w:sz w:val="20"/>
                <w:szCs w:val="20"/>
              </w:rPr>
              <w:t>123456789</w:t>
            </w:r>
          </w:p>
          <w:p w:rsidR="004013CA" w:rsidRPr="00C83507" w:rsidRDefault="004013CA" w:rsidP="00C73EDB">
            <w:pPr>
              <w:rPr>
                <w:rFonts w:ascii="Arial" w:hAnsi="Arial" w:cs="Arial"/>
                <w:color w:val="000000"/>
                <w:sz w:val="20"/>
                <w:szCs w:val="20"/>
              </w:rPr>
            </w:pPr>
          </w:p>
        </w:tc>
      </w:tr>
      <w:tr w:rsidR="00250F8D" w:rsidRPr="00C83507" w:rsidTr="005D6682">
        <w:tc>
          <w:tcPr>
            <w:tcW w:w="2538" w:type="dxa"/>
            <w:tcBorders>
              <w:bottom w:val="single" w:sz="4" w:space="0" w:color="auto"/>
            </w:tcBorders>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Mid</w:t>
            </w:r>
          </w:p>
        </w:tc>
        <w:tc>
          <w:tcPr>
            <w:tcW w:w="6318" w:type="dxa"/>
            <w:tcBorders>
              <w:bottom w:val="single" w:sz="4" w:space="0" w:color="auto"/>
            </w:tcBorders>
          </w:tcPr>
          <w:p w:rsidR="00F441EC"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F441EC" w:rsidRPr="00C83507">
              <w:rPr>
                <w:rFonts w:ascii="Arial" w:hAnsi="Arial" w:cs="Arial"/>
                <w:color w:val="000000"/>
                <w:sz w:val="20"/>
                <w:szCs w:val="20"/>
              </w:rPr>
              <w:t>Returns a specified number of characters from a string.</w:t>
            </w:r>
          </w:p>
          <w:p w:rsidR="00F441EC" w:rsidRPr="00C83507" w:rsidRDefault="00F441EC" w:rsidP="00250F8D">
            <w:pPr>
              <w:rPr>
                <w:rFonts w:ascii="Arial" w:hAnsi="Arial" w:cs="Arial"/>
                <w:color w:val="000000"/>
                <w:sz w:val="20"/>
                <w:szCs w:val="20"/>
              </w:rPr>
            </w:pPr>
          </w:p>
          <w:p w:rsidR="00FF6E26" w:rsidRPr="00C83507" w:rsidRDefault="00732361" w:rsidP="00250F8D">
            <w:pPr>
              <w:rPr>
                <w:rFonts w:ascii="Arial" w:hAnsi="Arial" w:cs="Arial"/>
                <w:color w:val="000000"/>
                <w:sz w:val="20"/>
                <w:szCs w:val="20"/>
              </w:rPr>
            </w:pPr>
            <w:r w:rsidRPr="00C83507">
              <w:rPr>
                <w:rFonts w:ascii="Arial" w:hAnsi="Arial" w:cs="Arial"/>
                <w:color w:val="000000"/>
                <w:sz w:val="20"/>
                <w:szCs w:val="20"/>
              </w:rPr>
              <w:t xml:space="preserve">Sometimes the good stuff – at least when it comes to Oreo cookies and string values – is found in the middle. </w:t>
            </w:r>
            <w:r w:rsidR="001A15A4" w:rsidRPr="00C83507">
              <w:rPr>
                <w:rFonts w:ascii="Arial" w:hAnsi="Arial" w:cs="Arial"/>
                <w:color w:val="000000"/>
                <w:sz w:val="20"/>
                <w:szCs w:val="20"/>
              </w:rPr>
              <w:t xml:space="preserve">With Oreos you can get to the stuff in the middle by unscrewing the cookie; with string values you can get to the stuff in the middle by calling the </w:t>
            </w:r>
            <w:r w:rsidR="001A15A4" w:rsidRPr="00C83507">
              <w:rPr>
                <w:rFonts w:ascii="Arial" w:hAnsi="Arial" w:cs="Arial"/>
                <w:b/>
                <w:color w:val="000000"/>
                <w:sz w:val="20"/>
                <w:szCs w:val="20"/>
              </w:rPr>
              <w:t>Sub</w:t>
            </w:r>
            <w:r w:rsidR="002E125A" w:rsidRPr="00C83507">
              <w:rPr>
                <w:rFonts w:ascii="Arial" w:hAnsi="Arial" w:cs="Arial"/>
                <w:b/>
                <w:color w:val="000000"/>
                <w:sz w:val="20"/>
                <w:szCs w:val="20"/>
              </w:rPr>
              <w:t>s</w:t>
            </w:r>
            <w:r w:rsidR="001A15A4" w:rsidRPr="00C83507">
              <w:rPr>
                <w:rFonts w:ascii="Arial" w:hAnsi="Arial" w:cs="Arial"/>
                <w:b/>
                <w:color w:val="000000"/>
                <w:sz w:val="20"/>
                <w:szCs w:val="20"/>
              </w:rPr>
              <w:t>tring()</w:t>
            </w:r>
            <w:r w:rsidR="001A15A4" w:rsidRPr="00C83507">
              <w:rPr>
                <w:rFonts w:ascii="Arial" w:hAnsi="Arial" w:cs="Arial"/>
                <w:color w:val="000000"/>
                <w:sz w:val="20"/>
                <w:szCs w:val="20"/>
              </w:rPr>
              <w:t xml:space="preserve"> method. In the following example we assign a string value to the variable $a and then use the SubString() method to retrieve a portion of that string. And what portion are we retrieving</w:t>
            </w:r>
            <w:r w:rsidR="002E125A" w:rsidRPr="00C83507">
              <w:rPr>
                <w:rFonts w:ascii="Arial" w:hAnsi="Arial" w:cs="Arial"/>
                <w:color w:val="000000"/>
                <w:sz w:val="20"/>
                <w:szCs w:val="20"/>
              </w:rPr>
              <w:t>?</w:t>
            </w:r>
            <w:r w:rsidR="001A15A4" w:rsidRPr="00C83507">
              <w:rPr>
                <w:rFonts w:ascii="Arial" w:hAnsi="Arial" w:cs="Arial"/>
                <w:color w:val="000000"/>
                <w:sz w:val="20"/>
                <w:szCs w:val="20"/>
              </w:rPr>
              <w:t xml:space="preserve"> To answer that, let’s first </w:t>
            </w:r>
            <w:r w:rsidR="002E125A" w:rsidRPr="00C83507">
              <w:rPr>
                <w:rFonts w:ascii="Arial" w:hAnsi="Arial" w:cs="Arial"/>
                <w:color w:val="000000"/>
                <w:sz w:val="20"/>
                <w:szCs w:val="20"/>
              </w:rPr>
              <w:t xml:space="preserve">look at </w:t>
            </w:r>
            <w:r w:rsidR="001A15A4" w:rsidRPr="00C83507">
              <w:rPr>
                <w:rFonts w:ascii="Arial" w:hAnsi="Arial" w:cs="Arial"/>
                <w:color w:val="000000"/>
                <w:sz w:val="20"/>
                <w:szCs w:val="20"/>
              </w:rPr>
              <w:t>the two commands:</w:t>
            </w:r>
          </w:p>
          <w:p w:rsidR="00FF6E26" w:rsidRPr="00C83507" w:rsidRDefault="00FF6E26" w:rsidP="00250F8D">
            <w:pPr>
              <w:rPr>
                <w:rFonts w:ascii="Arial" w:hAnsi="Arial" w:cs="Arial"/>
                <w:color w:val="000000"/>
                <w:sz w:val="20"/>
                <w:szCs w:val="20"/>
              </w:rPr>
            </w:pPr>
          </w:p>
          <w:p w:rsidR="00732361" w:rsidRPr="00C83507" w:rsidRDefault="004013CA" w:rsidP="00250F8D">
            <w:pPr>
              <w:rPr>
                <w:rFonts w:ascii="Courier New" w:hAnsi="Courier New" w:cs="Courier New"/>
                <w:color w:val="000000"/>
                <w:sz w:val="20"/>
                <w:szCs w:val="20"/>
              </w:rPr>
            </w:pPr>
            <w:r w:rsidRPr="00C83507">
              <w:rPr>
                <w:rFonts w:ascii="Courier New" w:hAnsi="Courier New" w:cs="Courier New"/>
                <w:color w:val="000000"/>
                <w:sz w:val="20"/>
                <w:szCs w:val="20"/>
              </w:rPr>
              <w:t>$a="</w:t>
            </w:r>
            <w:r w:rsidR="00FF6E26" w:rsidRPr="00C83507">
              <w:rPr>
                <w:rFonts w:ascii="Courier New" w:hAnsi="Courier New" w:cs="Courier New"/>
                <w:color w:val="000000"/>
                <w:sz w:val="20"/>
                <w:szCs w:val="20"/>
              </w:rPr>
              <w:t>ABCDEFG</w:t>
            </w:r>
            <w:r w:rsidRPr="00C83507">
              <w:rPr>
                <w:rFonts w:ascii="Courier New" w:hAnsi="Courier New" w:cs="Courier New"/>
                <w:color w:val="000000"/>
                <w:sz w:val="20"/>
                <w:szCs w:val="20"/>
              </w:rPr>
              <w:t>"</w:t>
            </w:r>
          </w:p>
          <w:p w:rsidR="00250F8D" w:rsidRPr="00C83507" w:rsidRDefault="001A15A4"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4013CA" w:rsidRPr="00C83507">
              <w:rPr>
                <w:rFonts w:ascii="Courier New" w:hAnsi="Courier New" w:cs="Courier New"/>
                <w:color w:val="000000"/>
                <w:sz w:val="20"/>
                <w:szCs w:val="20"/>
              </w:rPr>
              <w:t>$a.substring(</w:t>
            </w:r>
            <w:r w:rsidR="00FF6E26" w:rsidRPr="00C83507">
              <w:rPr>
                <w:rFonts w:ascii="Courier New" w:hAnsi="Courier New" w:cs="Courier New"/>
                <w:color w:val="000000"/>
                <w:sz w:val="20"/>
                <w:szCs w:val="20"/>
              </w:rPr>
              <w:t>2</w:t>
            </w:r>
            <w:r w:rsidR="004013CA" w:rsidRPr="00C83507">
              <w:rPr>
                <w:rFonts w:ascii="Courier New" w:hAnsi="Courier New" w:cs="Courier New"/>
                <w:color w:val="000000"/>
                <w:sz w:val="20"/>
                <w:szCs w:val="20"/>
              </w:rPr>
              <w:t>,</w:t>
            </w:r>
            <w:r w:rsidR="00FF6E26" w:rsidRPr="00C83507">
              <w:rPr>
                <w:rFonts w:ascii="Courier New" w:hAnsi="Courier New" w:cs="Courier New"/>
                <w:color w:val="000000"/>
                <w:sz w:val="20"/>
                <w:szCs w:val="20"/>
              </w:rPr>
              <w:t>3</w:t>
            </w:r>
            <w:r w:rsidR="004013CA" w:rsidRPr="00C83507">
              <w:rPr>
                <w:rFonts w:ascii="Courier New" w:hAnsi="Courier New" w:cs="Courier New"/>
                <w:color w:val="000000"/>
                <w:sz w:val="20"/>
                <w:szCs w:val="20"/>
              </w:rPr>
              <w:t>)</w:t>
            </w:r>
          </w:p>
          <w:p w:rsidR="00FD7D55" w:rsidRPr="00C83507" w:rsidRDefault="00FD7D55" w:rsidP="00FD7D55">
            <w:pPr>
              <w:rPr>
                <w:rFonts w:ascii="Arial" w:hAnsi="Arial" w:cs="Arial"/>
                <w:color w:val="000000"/>
                <w:sz w:val="20"/>
                <w:szCs w:val="20"/>
              </w:rPr>
            </w:pPr>
          </w:p>
          <w:p w:rsidR="001A15A4" w:rsidRPr="00C83507" w:rsidRDefault="001A15A4" w:rsidP="00FD7D55">
            <w:pPr>
              <w:rPr>
                <w:rFonts w:ascii="Arial" w:hAnsi="Arial" w:cs="Arial"/>
                <w:color w:val="000000"/>
                <w:sz w:val="20"/>
                <w:szCs w:val="20"/>
              </w:rPr>
            </w:pPr>
            <w:r w:rsidRPr="00C83507">
              <w:rPr>
                <w:rFonts w:ascii="Arial" w:hAnsi="Arial" w:cs="Arial"/>
                <w:color w:val="000000"/>
                <w:sz w:val="20"/>
                <w:szCs w:val="20"/>
              </w:rPr>
              <w:t>Notice that we’re passing Sub</w:t>
            </w:r>
            <w:r w:rsidR="002E125A" w:rsidRPr="00C83507">
              <w:rPr>
                <w:rFonts w:ascii="Arial" w:hAnsi="Arial" w:cs="Arial"/>
                <w:color w:val="000000"/>
                <w:sz w:val="20"/>
                <w:szCs w:val="20"/>
              </w:rPr>
              <w:t>s</w:t>
            </w:r>
            <w:r w:rsidRPr="00C83507">
              <w:rPr>
                <w:rFonts w:ascii="Arial" w:hAnsi="Arial" w:cs="Arial"/>
                <w:color w:val="000000"/>
                <w:sz w:val="20"/>
                <w:szCs w:val="20"/>
              </w:rPr>
              <w:t xml:space="preserve">tring() two parameters: a 2 and a 3. The 2 represents the character position in the main string where we want to start grabbing letters. We want to start with the third character, so we pass a 2. No, that’s not a typo: we pass a 2 because the first character in the string </w:t>
            </w:r>
            <w:r w:rsidR="00A53A99">
              <w:rPr>
                <w:rFonts w:ascii="Arial" w:hAnsi="Arial" w:cs="Arial"/>
                <w:color w:val="000000"/>
                <w:sz w:val="20"/>
                <w:szCs w:val="20"/>
              </w:rPr>
              <w:t>is in</w:t>
            </w:r>
            <w:r w:rsidRPr="00C83507">
              <w:rPr>
                <w:rFonts w:ascii="Arial" w:hAnsi="Arial" w:cs="Arial"/>
                <w:color w:val="000000"/>
                <w:sz w:val="20"/>
                <w:szCs w:val="20"/>
              </w:rPr>
              <w:t xml:space="preserve"> position 0. That means the second character is found in position </w:t>
            </w:r>
            <w:r w:rsidR="002E125A" w:rsidRPr="00C83507">
              <w:rPr>
                <w:rFonts w:ascii="Arial" w:hAnsi="Arial" w:cs="Arial"/>
                <w:color w:val="000000"/>
                <w:sz w:val="20"/>
                <w:szCs w:val="20"/>
              </w:rPr>
              <w:t>1</w:t>
            </w:r>
            <w:r w:rsidRPr="00C83507">
              <w:rPr>
                <w:rFonts w:ascii="Arial" w:hAnsi="Arial" w:cs="Arial"/>
                <w:color w:val="000000"/>
                <w:sz w:val="20"/>
                <w:szCs w:val="20"/>
              </w:rPr>
              <w:t xml:space="preserve">, and the third character – the one we’re interested in – resides in position </w:t>
            </w:r>
            <w:r w:rsidR="002E125A" w:rsidRPr="00C83507">
              <w:rPr>
                <w:rFonts w:ascii="Arial" w:hAnsi="Arial" w:cs="Arial"/>
                <w:color w:val="000000"/>
                <w:sz w:val="20"/>
                <w:szCs w:val="20"/>
              </w:rPr>
              <w:t>2</w:t>
            </w:r>
            <w:r w:rsidRPr="00C83507">
              <w:rPr>
                <w:rFonts w:ascii="Arial" w:hAnsi="Arial" w:cs="Arial"/>
                <w:color w:val="000000"/>
                <w:sz w:val="20"/>
                <w:szCs w:val="20"/>
              </w:rPr>
              <w:t xml:space="preserve">. </w:t>
            </w:r>
          </w:p>
          <w:p w:rsidR="001A15A4" w:rsidRPr="00C83507" w:rsidRDefault="001A15A4" w:rsidP="00FD7D55">
            <w:pPr>
              <w:rPr>
                <w:rFonts w:ascii="Arial" w:hAnsi="Arial" w:cs="Arial"/>
                <w:color w:val="000000"/>
                <w:sz w:val="20"/>
                <w:szCs w:val="20"/>
              </w:rPr>
            </w:pPr>
          </w:p>
          <w:p w:rsidR="00FD7D55" w:rsidRPr="00C83507" w:rsidRDefault="001A15A4" w:rsidP="00FD7D55">
            <w:pPr>
              <w:rPr>
                <w:rFonts w:ascii="Arial" w:hAnsi="Arial" w:cs="Arial"/>
                <w:color w:val="000000"/>
                <w:sz w:val="20"/>
                <w:szCs w:val="20"/>
              </w:rPr>
            </w:pPr>
            <w:r w:rsidRPr="00C83507">
              <w:rPr>
                <w:rFonts w:ascii="Arial" w:hAnsi="Arial" w:cs="Arial"/>
                <w:color w:val="000000"/>
                <w:sz w:val="20"/>
                <w:szCs w:val="20"/>
              </w:rPr>
              <w:t xml:space="preserve">The 3, meanwhile, indicates the number of characters we want to extract. In other words, we want to start at position </w:t>
            </w:r>
            <w:r w:rsidR="002E125A" w:rsidRPr="00C83507">
              <w:rPr>
                <w:rFonts w:ascii="Arial" w:hAnsi="Arial" w:cs="Arial"/>
                <w:color w:val="000000"/>
                <w:sz w:val="20"/>
                <w:szCs w:val="20"/>
              </w:rPr>
              <w:t>2</w:t>
            </w:r>
            <w:r w:rsidRPr="00C83507">
              <w:rPr>
                <w:rFonts w:ascii="Arial" w:hAnsi="Arial" w:cs="Arial"/>
                <w:color w:val="000000"/>
                <w:sz w:val="20"/>
                <w:szCs w:val="20"/>
              </w:rPr>
              <w:t xml:space="preserve"> and grab the next three characters.</w:t>
            </w:r>
          </w:p>
          <w:p w:rsidR="001A15A4" w:rsidRPr="00C83507" w:rsidRDefault="001A15A4" w:rsidP="00FD7D55">
            <w:pPr>
              <w:rPr>
                <w:rFonts w:ascii="Arial" w:hAnsi="Arial" w:cs="Arial"/>
                <w:color w:val="000000"/>
                <w:sz w:val="20"/>
                <w:szCs w:val="20"/>
              </w:rPr>
            </w:pPr>
          </w:p>
          <w:p w:rsidR="001A15A4" w:rsidRPr="00C83507" w:rsidRDefault="001A15A4" w:rsidP="00FD7D55">
            <w:pPr>
              <w:rPr>
                <w:rFonts w:ascii="Arial" w:hAnsi="Arial" w:cs="Arial"/>
                <w:color w:val="000000"/>
                <w:sz w:val="20"/>
                <w:szCs w:val="20"/>
              </w:rPr>
            </w:pPr>
            <w:r w:rsidRPr="00C83507">
              <w:rPr>
                <w:rFonts w:ascii="Arial" w:hAnsi="Arial" w:cs="Arial"/>
                <w:color w:val="000000"/>
                <w:sz w:val="20"/>
                <w:szCs w:val="20"/>
              </w:rPr>
              <w:t>Pretty simple when you think about it.</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FD7D55" w:rsidRPr="00C83507" w:rsidRDefault="00FD7D55" w:rsidP="00FD7D55">
            <w:pPr>
              <w:rPr>
                <w:rFonts w:ascii="Arial" w:hAnsi="Arial" w:cs="Arial"/>
                <w:color w:val="000000"/>
                <w:sz w:val="20"/>
                <w:szCs w:val="20"/>
              </w:rPr>
            </w:pPr>
          </w:p>
          <w:p w:rsidR="001A15A4" w:rsidRPr="00C83507" w:rsidRDefault="001A15A4" w:rsidP="00FD7D55">
            <w:pPr>
              <w:rPr>
                <w:rFonts w:ascii="Arial" w:hAnsi="Arial" w:cs="Arial"/>
                <w:color w:val="000000"/>
                <w:sz w:val="20"/>
                <w:szCs w:val="20"/>
              </w:rPr>
            </w:pPr>
            <w:r w:rsidRPr="00C83507">
              <w:rPr>
                <w:rFonts w:ascii="Courier New" w:hAnsi="Courier New" w:cs="Courier New"/>
                <w:color w:val="000000"/>
                <w:sz w:val="20"/>
                <w:szCs w:val="20"/>
              </w:rPr>
              <w:t>CDE</w:t>
            </w:r>
          </w:p>
          <w:p w:rsidR="004013CA" w:rsidRPr="00C83507" w:rsidRDefault="004013CA" w:rsidP="00250F8D">
            <w:pPr>
              <w:rPr>
                <w:rFonts w:ascii="Arial" w:hAnsi="Arial" w:cs="Arial"/>
                <w:color w:val="000000"/>
                <w:sz w:val="20"/>
                <w:szCs w:val="20"/>
              </w:rPr>
            </w:pPr>
          </w:p>
        </w:tc>
      </w:tr>
      <w:tr w:rsidR="00250F8D" w:rsidRPr="00C83507" w:rsidTr="00BD3224">
        <w:tc>
          <w:tcPr>
            <w:tcW w:w="2538" w:type="dxa"/>
            <w:tcBorders>
              <w:bottom w:val="single" w:sz="4" w:space="0" w:color="auto"/>
            </w:tcBorders>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Minute</w:t>
            </w:r>
          </w:p>
        </w:tc>
        <w:tc>
          <w:tcPr>
            <w:tcW w:w="6318" w:type="dxa"/>
            <w:tcBorders>
              <w:bottom w:val="single" w:sz="4" w:space="0" w:color="auto"/>
            </w:tcBorders>
            <w:shd w:val="clear" w:color="auto" w:fill="auto"/>
          </w:tcPr>
          <w:p w:rsidR="00F441EC"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F441EC" w:rsidRPr="00C83507">
              <w:rPr>
                <w:rFonts w:ascii="Arial" w:hAnsi="Arial" w:cs="Arial"/>
                <w:color w:val="000000"/>
                <w:sz w:val="20"/>
                <w:szCs w:val="20"/>
              </w:rPr>
              <w:t xml:space="preserve">Returns a whole number between 0 and 59, inclusive, representing the minute of the hour. </w:t>
            </w:r>
          </w:p>
          <w:p w:rsidR="00F441EC" w:rsidRPr="00C83507" w:rsidRDefault="00F441EC" w:rsidP="00250F8D">
            <w:pPr>
              <w:rPr>
                <w:rFonts w:ascii="Arial" w:hAnsi="Arial" w:cs="Arial"/>
                <w:color w:val="000000"/>
                <w:sz w:val="20"/>
                <w:szCs w:val="20"/>
              </w:rPr>
            </w:pPr>
          </w:p>
          <w:p w:rsidR="001A15A4" w:rsidRPr="00C83507" w:rsidRDefault="00C01592" w:rsidP="00250F8D">
            <w:pPr>
              <w:rPr>
                <w:rFonts w:ascii="Arial" w:hAnsi="Arial" w:cs="Arial"/>
                <w:color w:val="000000"/>
                <w:sz w:val="20"/>
                <w:szCs w:val="20"/>
              </w:rPr>
            </w:pPr>
            <w:r w:rsidRPr="00C83507">
              <w:rPr>
                <w:rFonts w:ascii="Arial" w:hAnsi="Arial" w:cs="Arial"/>
                <w:color w:val="000000"/>
                <w:sz w:val="20"/>
                <w:szCs w:val="20"/>
              </w:rPr>
              <w:t xml:space="preserve">Wow: you need to know the exact </w:t>
            </w:r>
            <w:r w:rsidRPr="00C83507">
              <w:rPr>
                <w:rFonts w:ascii="Arial" w:hAnsi="Arial" w:cs="Arial"/>
                <w:i/>
                <w:color w:val="000000"/>
                <w:sz w:val="20"/>
                <w:szCs w:val="20"/>
              </w:rPr>
              <w:t>minute</w:t>
            </w:r>
            <w:r w:rsidRPr="00C83507">
              <w:rPr>
                <w:rFonts w:ascii="Arial" w:hAnsi="Arial" w:cs="Arial"/>
                <w:color w:val="000000"/>
                <w:sz w:val="20"/>
                <w:szCs w:val="20"/>
              </w:rPr>
              <w:t xml:space="preserve"> for a specified date-time value? </w:t>
            </w:r>
            <w:r w:rsidR="002E125A" w:rsidRPr="00C83507">
              <w:rPr>
                <w:rFonts w:ascii="Arial" w:hAnsi="Arial" w:cs="Arial"/>
                <w:color w:val="000000"/>
                <w:sz w:val="20"/>
                <w:szCs w:val="20"/>
              </w:rPr>
              <w:t>N</w:t>
            </w:r>
            <w:r w:rsidRPr="00C83507">
              <w:rPr>
                <w:rFonts w:ascii="Arial" w:hAnsi="Arial" w:cs="Arial"/>
                <w:color w:val="000000"/>
                <w:sz w:val="20"/>
                <w:szCs w:val="20"/>
              </w:rPr>
              <w:t xml:space="preserve">o problem: just use the </w:t>
            </w:r>
            <w:r w:rsidRPr="00C83507">
              <w:rPr>
                <w:rFonts w:ascii="Arial" w:hAnsi="Arial" w:cs="Arial"/>
                <w:b/>
                <w:color w:val="000000"/>
                <w:sz w:val="20"/>
                <w:szCs w:val="20"/>
              </w:rPr>
              <w:t>Get-Date</w:t>
            </w:r>
            <w:r w:rsidRPr="00C83507">
              <w:rPr>
                <w:rFonts w:ascii="Arial" w:hAnsi="Arial" w:cs="Arial"/>
                <w:color w:val="000000"/>
                <w:sz w:val="20"/>
                <w:szCs w:val="20"/>
              </w:rPr>
              <w:t xml:space="preserve"> Cmdlet and </w:t>
            </w:r>
            <w:r w:rsidR="005D6682" w:rsidRPr="00C83507">
              <w:rPr>
                <w:rFonts w:ascii="Arial" w:hAnsi="Arial" w:cs="Arial"/>
                <w:color w:val="000000"/>
                <w:sz w:val="20"/>
                <w:szCs w:val="20"/>
              </w:rPr>
              <w:t xml:space="preserve">grab the value of the </w:t>
            </w:r>
            <w:r w:rsidR="005D6682" w:rsidRPr="00C83507">
              <w:rPr>
                <w:rFonts w:ascii="Arial" w:hAnsi="Arial" w:cs="Arial"/>
                <w:b/>
                <w:color w:val="000000"/>
                <w:sz w:val="20"/>
                <w:szCs w:val="20"/>
              </w:rPr>
              <w:t>Minute</w:t>
            </w:r>
            <w:r w:rsidR="005D6682" w:rsidRPr="00C83507">
              <w:rPr>
                <w:rFonts w:ascii="Arial" w:hAnsi="Arial" w:cs="Arial"/>
                <w:color w:val="000000"/>
                <w:sz w:val="20"/>
                <w:szCs w:val="20"/>
              </w:rPr>
              <w:t xml:space="preserve"> property:</w:t>
            </w:r>
          </w:p>
          <w:p w:rsidR="001A15A4" w:rsidRPr="00C83507" w:rsidRDefault="001A15A4" w:rsidP="00250F8D">
            <w:pPr>
              <w:rPr>
                <w:rFonts w:ascii="Arial" w:hAnsi="Arial" w:cs="Arial"/>
                <w:color w:val="000000"/>
                <w:sz w:val="20"/>
                <w:szCs w:val="20"/>
              </w:rPr>
            </w:pPr>
          </w:p>
          <w:p w:rsidR="00250F8D" w:rsidRPr="00C83507" w:rsidRDefault="001A15A4" w:rsidP="00250F8D">
            <w:pPr>
              <w:rPr>
                <w:rFonts w:ascii="Courier New" w:hAnsi="Courier New" w:cs="Courier New"/>
                <w:color w:val="000000"/>
                <w:sz w:val="20"/>
                <w:szCs w:val="20"/>
              </w:rPr>
            </w:pPr>
            <w:r w:rsidRPr="00C83507">
              <w:rPr>
                <w:rFonts w:ascii="Courier New" w:hAnsi="Courier New" w:cs="Courier New"/>
                <w:color w:val="000000"/>
                <w:sz w:val="20"/>
                <w:szCs w:val="20"/>
              </w:rPr>
              <w:t>$a =</w:t>
            </w:r>
            <w:r w:rsidR="00947E71" w:rsidRPr="00C83507">
              <w:rPr>
                <w:rFonts w:ascii="Courier New" w:hAnsi="Courier New" w:cs="Courier New"/>
                <w:color w:val="000000"/>
                <w:sz w:val="20"/>
                <w:szCs w:val="20"/>
              </w:rPr>
              <w:t>(get-date).minute</w:t>
            </w:r>
          </w:p>
          <w:p w:rsidR="00947E71" w:rsidRPr="00C83507" w:rsidRDefault="00947E71" w:rsidP="00250F8D">
            <w:pPr>
              <w:rPr>
                <w:rFonts w:ascii="Arial" w:hAnsi="Arial" w:cs="Arial"/>
                <w:color w:val="000000"/>
                <w:sz w:val="20"/>
                <w:szCs w:val="20"/>
              </w:rPr>
            </w:pPr>
          </w:p>
          <w:p w:rsidR="00C01592" w:rsidRPr="00C83507" w:rsidRDefault="00C01592" w:rsidP="00C01592">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 (depending on the actual time, of course):</w:t>
            </w:r>
          </w:p>
          <w:p w:rsidR="00C01592" w:rsidRPr="00C83507" w:rsidRDefault="00C01592" w:rsidP="00C01592">
            <w:pPr>
              <w:rPr>
                <w:rFonts w:ascii="Arial" w:hAnsi="Arial" w:cs="Arial"/>
                <w:color w:val="000000"/>
                <w:sz w:val="20"/>
                <w:szCs w:val="20"/>
              </w:rPr>
            </w:pPr>
          </w:p>
          <w:p w:rsidR="005D6682" w:rsidRPr="00C83507" w:rsidRDefault="005D6682" w:rsidP="00C01592">
            <w:pPr>
              <w:rPr>
                <w:rFonts w:ascii="Courier New" w:hAnsi="Courier New" w:cs="Courier New"/>
                <w:color w:val="000000"/>
                <w:sz w:val="20"/>
                <w:szCs w:val="20"/>
              </w:rPr>
            </w:pPr>
            <w:r w:rsidRPr="00C83507">
              <w:rPr>
                <w:rFonts w:ascii="Courier New" w:hAnsi="Courier New" w:cs="Courier New"/>
                <w:color w:val="000000"/>
                <w:sz w:val="20"/>
                <w:szCs w:val="20"/>
              </w:rPr>
              <w:t>24</w:t>
            </w:r>
          </w:p>
          <w:p w:rsidR="00C01592" w:rsidRPr="00C83507" w:rsidRDefault="00C01592" w:rsidP="00250F8D">
            <w:pPr>
              <w:rPr>
                <w:rFonts w:ascii="Arial" w:hAnsi="Arial" w:cs="Arial"/>
                <w:color w:val="000000"/>
                <w:sz w:val="20"/>
                <w:szCs w:val="20"/>
              </w:rPr>
            </w:pPr>
          </w:p>
        </w:tc>
      </w:tr>
      <w:tr w:rsidR="00250F8D" w:rsidRPr="00C83507" w:rsidTr="00BD3224">
        <w:tc>
          <w:tcPr>
            <w:tcW w:w="2538" w:type="dxa"/>
            <w:tcBorders>
              <w:bottom w:val="single" w:sz="4" w:space="0" w:color="auto"/>
            </w:tcBorders>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Month</w:t>
            </w:r>
          </w:p>
        </w:tc>
        <w:tc>
          <w:tcPr>
            <w:tcW w:w="6318" w:type="dxa"/>
            <w:tcBorders>
              <w:bottom w:val="single" w:sz="4" w:space="0" w:color="auto"/>
            </w:tcBorders>
            <w:shd w:val="clear" w:color="auto" w:fill="auto"/>
          </w:tcPr>
          <w:p w:rsidR="00F441EC"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F441EC" w:rsidRPr="00C83507">
              <w:rPr>
                <w:rFonts w:ascii="Arial" w:hAnsi="Arial" w:cs="Arial"/>
                <w:color w:val="000000"/>
                <w:sz w:val="20"/>
                <w:szCs w:val="20"/>
              </w:rPr>
              <w:t xml:space="preserve">Returns a whole number between 1 and 12, inclusive, representing the month of the year. </w:t>
            </w:r>
          </w:p>
          <w:p w:rsidR="00F441EC" w:rsidRPr="00C83507" w:rsidRDefault="00F441EC" w:rsidP="00250F8D">
            <w:pPr>
              <w:rPr>
                <w:rFonts w:ascii="Arial" w:hAnsi="Arial" w:cs="Arial"/>
                <w:color w:val="000000"/>
                <w:sz w:val="20"/>
                <w:szCs w:val="20"/>
              </w:rPr>
            </w:pPr>
          </w:p>
          <w:p w:rsidR="00CB1171" w:rsidRPr="00C83507" w:rsidRDefault="00BD3224" w:rsidP="00250F8D">
            <w:pPr>
              <w:rPr>
                <w:rFonts w:ascii="Arial" w:hAnsi="Arial" w:cs="Arial"/>
                <w:color w:val="000000"/>
                <w:sz w:val="20"/>
                <w:szCs w:val="20"/>
              </w:rPr>
            </w:pPr>
            <w:r w:rsidRPr="00C83507">
              <w:rPr>
                <w:rFonts w:ascii="Arial" w:hAnsi="Arial" w:cs="Arial"/>
                <w:color w:val="000000"/>
                <w:sz w:val="20"/>
                <w:szCs w:val="20"/>
              </w:rPr>
              <w:t xml:space="preserve">Need to get the number representing the month for a specified date (e.g., 1 for January, 2 for February, etc.)? </w:t>
            </w:r>
            <w:r w:rsidR="002E125A" w:rsidRPr="00C83507">
              <w:rPr>
                <w:rFonts w:ascii="Arial" w:hAnsi="Arial" w:cs="Arial"/>
                <w:color w:val="000000"/>
                <w:sz w:val="20"/>
                <w:szCs w:val="20"/>
              </w:rPr>
              <w:t>Then</w:t>
            </w:r>
            <w:r w:rsidRPr="00C83507">
              <w:rPr>
                <w:rFonts w:ascii="Arial" w:hAnsi="Arial" w:cs="Arial"/>
                <w:color w:val="000000"/>
                <w:sz w:val="20"/>
                <w:szCs w:val="20"/>
              </w:rPr>
              <w:t xml:space="preserve"> just use the </w:t>
            </w:r>
            <w:r w:rsidRPr="00C83507">
              <w:rPr>
                <w:rFonts w:ascii="Arial" w:hAnsi="Arial" w:cs="Arial"/>
                <w:b/>
                <w:color w:val="000000"/>
                <w:sz w:val="20"/>
                <w:szCs w:val="20"/>
              </w:rPr>
              <w:t>Get-Date</w:t>
            </w:r>
            <w:r w:rsidRPr="00C83507">
              <w:rPr>
                <w:rFonts w:ascii="Arial" w:hAnsi="Arial" w:cs="Arial"/>
                <w:color w:val="000000"/>
                <w:sz w:val="20"/>
                <w:szCs w:val="20"/>
              </w:rPr>
              <w:t xml:space="preserve"> Cmdlet, the </w:t>
            </w:r>
            <w:r w:rsidRPr="00C83507">
              <w:rPr>
                <w:rFonts w:ascii="Arial" w:hAnsi="Arial" w:cs="Arial"/>
                <w:b/>
                <w:color w:val="000000"/>
                <w:sz w:val="20"/>
                <w:szCs w:val="20"/>
              </w:rPr>
              <w:t>–f</w:t>
            </w:r>
            <w:r w:rsidRPr="00C83507">
              <w:rPr>
                <w:rFonts w:ascii="Arial" w:hAnsi="Arial" w:cs="Arial"/>
                <w:color w:val="000000"/>
                <w:sz w:val="20"/>
                <w:szCs w:val="20"/>
              </w:rPr>
              <w:t xml:space="preserve"> parameter and the </w:t>
            </w:r>
            <w:r w:rsidRPr="00C83507">
              <w:rPr>
                <w:rFonts w:ascii="Arial" w:hAnsi="Arial" w:cs="Arial"/>
                <w:b/>
                <w:color w:val="000000"/>
                <w:sz w:val="20"/>
                <w:szCs w:val="20"/>
              </w:rPr>
              <w:t xml:space="preserve">MM </w:t>
            </w:r>
            <w:r w:rsidRPr="00C83507">
              <w:rPr>
                <w:rFonts w:ascii="Arial" w:hAnsi="Arial" w:cs="Arial"/>
                <w:color w:val="000000"/>
                <w:sz w:val="20"/>
                <w:szCs w:val="20"/>
              </w:rPr>
              <w:t>.NET formatting command. This command returns a numeric value representing the month of the year for the current date:</w:t>
            </w:r>
          </w:p>
          <w:p w:rsidR="00CB1171" w:rsidRPr="00C83507" w:rsidRDefault="00CB1171" w:rsidP="00250F8D">
            <w:pPr>
              <w:rPr>
                <w:rFonts w:ascii="Arial" w:hAnsi="Arial" w:cs="Arial"/>
                <w:color w:val="000000"/>
                <w:sz w:val="20"/>
                <w:szCs w:val="20"/>
              </w:rPr>
            </w:pPr>
          </w:p>
          <w:p w:rsidR="00250F8D" w:rsidRPr="00C83507" w:rsidRDefault="00434E23" w:rsidP="00250F8D">
            <w:pPr>
              <w:rPr>
                <w:rFonts w:ascii="Courier New" w:hAnsi="Courier New" w:cs="Courier New"/>
                <w:color w:val="000000"/>
                <w:sz w:val="20"/>
                <w:szCs w:val="20"/>
              </w:rPr>
            </w:pPr>
            <w:r w:rsidRPr="00C83507">
              <w:rPr>
                <w:rFonts w:ascii="Courier New" w:hAnsi="Courier New" w:cs="Courier New"/>
                <w:color w:val="000000"/>
                <w:sz w:val="20"/>
                <w:szCs w:val="20"/>
              </w:rPr>
              <w:t>$a = get-date -f "MM"</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 xml:space="preserve">When you run this command </w:t>
            </w:r>
            <w:r w:rsidR="00BD3224" w:rsidRPr="00C83507">
              <w:rPr>
                <w:rFonts w:ascii="Arial" w:hAnsi="Arial" w:cs="Arial"/>
                <w:color w:val="000000"/>
                <w:sz w:val="20"/>
                <w:szCs w:val="20"/>
              </w:rPr>
              <w:t xml:space="preserve">(at least during the month of September) </w:t>
            </w:r>
            <w:r w:rsidRPr="00C83507">
              <w:rPr>
                <w:rFonts w:ascii="Arial" w:hAnsi="Arial" w:cs="Arial"/>
                <w:color w:val="000000"/>
                <w:sz w:val="20"/>
                <w:szCs w:val="20"/>
              </w:rPr>
              <w:t>and then echo back the value of $a you should get the following:</w:t>
            </w:r>
          </w:p>
          <w:p w:rsidR="00FD7D55" w:rsidRPr="00C83507" w:rsidRDefault="00FD7D55" w:rsidP="00FD7D55">
            <w:pPr>
              <w:rPr>
                <w:rFonts w:ascii="Arial" w:hAnsi="Arial" w:cs="Arial"/>
                <w:color w:val="000000"/>
                <w:sz w:val="20"/>
                <w:szCs w:val="20"/>
              </w:rPr>
            </w:pPr>
          </w:p>
          <w:p w:rsidR="00BD3224" w:rsidRPr="00C83507" w:rsidRDefault="00BD3224" w:rsidP="00FD7D55">
            <w:pPr>
              <w:rPr>
                <w:rFonts w:ascii="Courier New" w:hAnsi="Courier New" w:cs="Courier New"/>
                <w:color w:val="000000"/>
                <w:sz w:val="20"/>
                <w:szCs w:val="20"/>
              </w:rPr>
            </w:pPr>
            <w:r w:rsidRPr="00C83507">
              <w:rPr>
                <w:rFonts w:ascii="Courier New" w:hAnsi="Courier New" w:cs="Courier New"/>
                <w:color w:val="000000"/>
                <w:sz w:val="20"/>
                <w:szCs w:val="20"/>
              </w:rPr>
              <w:t>09</w:t>
            </w:r>
          </w:p>
          <w:p w:rsidR="00BD3224" w:rsidRPr="00C83507" w:rsidRDefault="00BD3224" w:rsidP="00FD7D55">
            <w:pPr>
              <w:rPr>
                <w:rFonts w:ascii="Arial" w:hAnsi="Arial" w:cs="Arial"/>
                <w:color w:val="000000"/>
                <w:sz w:val="20"/>
                <w:szCs w:val="20"/>
              </w:rPr>
            </w:pPr>
          </w:p>
          <w:p w:rsidR="00BD3224" w:rsidRPr="00C83507" w:rsidRDefault="00BD3224" w:rsidP="00FD7D55">
            <w:pPr>
              <w:rPr>
                <w:rFonts w:ascii="Arial" w:hAnsi="Arial" w:cs="Arial"/>
                <w:color w:val="000000"/>
                <w:sz w:val="20"/>
                <w:szCs w:val="20"/>
              </w:rPr>
            </w:pPr>
            <w:r w:rsidRPr="00C83507">
              <w:rPr>
                <w:rFonts w:ascii="Arial" w:hAnsi="Arial" w:cs="Arial"/>
                <w:color w:val="000000"/>
                <w:sz w:val="20"/>
                <w:szCs w:val="20"/>
              </w:rPr>
              <w:t xml:space="preserve">If you don’t want the leading zero, then retrieve the month value and change it to an integer </w:t>
            </w:r>
            <w:r w:rsidR="00817AF4" w:rsidRPr="00C83507">
              <w:rPr>
                <w:rFonts w:ascii="Arial" w:hAnsi="Arial" w:cs="Arial"/>
                <w:color w:val="000000"/>
                <w:sz w:val="20"/>
                <w:szCs w:val="20"/>
              </w:rPr>
              <w:t>data type</w:t>
            </w:r>
            <w:r w:rsidRPr="00C83507">
              <w:rPr>
                <w:rFonts w:ascii="Arial" w:hAnsi="Arial" w:cs="Arial"/>
                <w:color w:val="000000"/>
                <w:sz w:val="20"/>
                <w:szCs w:val="20"/>
              </w:rPr>
              <w:t>. How do you do that? Like this:</w:t>
            </w:r>
          </w:p>
          <w:p w:rsidR="00947E71" w:rsidRPr="00C83507" w:rsidRDefault="00947E71" w:rsidP="00250F8D">
            <w:pPr>
              <w:rPr>
                <w:rFonts w:ascii="Arial" w:hAnsi="Arial" w:cs="Arial"/>
                <w:color w:val="000000"/>
                <w:sz w:val="20"/>
                <w:szCs w:val="20"/>
              </w:rPr>
            </w:pPr>
          </w:p>
          <w:p w:rsidR="00FB1DDB" w:rsidRPr="00C83507" w:rsidRDefault="00FB1DDB" w:rsidP="00250F8D">
            <w:pPr>
              <w:rPr>
                <w:rFonts w:ascii="Courier New" w:hAnsi="Courier New" w:cs="Courier New"/>
                <w:color w:val="000000"/>
                <w:sz w:val="20"/>
                <w:szCs w:val="20"/>
              </w:rPr>
            </w:pPr>
            <w:r w:rsidRPr="00C83507">
              <w:rPr>
                <w:rFonts w:ascii="Courier New" w:hAnsi="Courier New" w:cs="Courier New"/>
                <w:color w:val="000000"/>
                <w:sz w:val="20"/>
                <w:szCs w:val="20"/>
              </w:rPr>
              <w:t>$a = [int] (get-date -f "MM")</w:t>
            </w:r>
          </w:p>
          <w:p w:rsidR="00FB1DDB" w:rsidRPr="00C83507" w:rsidRDefault="00FB1DDB" w:rsidP="00250F8D">
            <w:pPr>
              <w:rPr>
                <w:rFonts w:ascii="Arial" w:hAnsi="Arial" w:cs="Arial"/>
                <w:color w:val="000000"/>
                <w:sz w:val="20"/>
                <w:szCs w:val="20"/>
              </w:rPr>
            </w:pPr>
          </w:p>
        </w:tc>
      </w:tr>
      <w:tr w:rsidR="00250F8D" w:rsidRPr="00C83507" w:rsidTr="00042DBF">
        <w:tc>
          <w:tcPr>
            <w:tcW w:w="2538" w:type="dxa"/>
            <w:tcBorders>
              <w:bottom w:val="single" w:sz="4" w:space="0" w:color="auto"/>
            </w:tcBorders>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MonthName</w:t>
            </w:r>
          </w:p>
        </w:tc>
        <w:tc>
          <w:tcPr>
            <w:tcW w:w="6318" w:type="dxa"/>
            <w:tcBorders>
              <w:bottom w:val="single" w:sz="4" w:space="0" w:color="auto"/>
            </w:tcBorders>
            <w:shd w:val="clear" w:color="auto" w:fill="auto"/>
          </w:tcPr>
          <w:p w:rsidR="00C12CDE"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C12CDE" w:rsidRPr="00C83507">
              <w:rPr>
                <w:rFonts w:ascii="Arial" w:hAnsi="Arial" w:cs="Arial"/>
                <w:color w:val="000000"/>
                <w:sz w:val="20"/>
                <w:szCs w:val="20"/>
              </w:rPr>
              <w:t>Returns a string indicating the specified month.</w:t>
            </w:r>
          </w:p>
          <w:p w:rsidR="00C12CDE" w:rsidRPr="00C83507" w:rsidRDefault="00C12CDE" w:rsidP="00250F8D">
            <w:pPr>
              <w:rPr>
                <w:rFonts w:ascii="Arial" w:hAnsi="Arial" w:cs="Arial"/>
                <w:color w:val="000000"/>
                <w:sz w:val="20"/>
                <w:szCs w:val="20"/>
              </w:rPr>
            </w:pPr>
          </w:p>
          <w:p w:rsidR="00CB1171" w:rsidRPr="00C83507" w:rsidRDefault="00515390" w:rsidP="00250F8D">
            <w:pPr>
              <w:rPr>
                <w:rFonts w:ascii="Arial" w:hAnsi="Arial" w:cs="Arial"/>
                <w:color w:val="000000"/>
                <w:sz w:val="20"/>
                <w:szCs w:val="20"/>
              </w:rPr>
            </w:pPr>
            <w:r w:rsidRPr="00C83507">
              <w:rPr>
                <w:rFonts w:ascii="Arial" w:hAnsi="Arial" w:cs="Arial"/>
                <w:color w:val="000000"/>
                <w:sz w:val="20"/>
                <w:szCs w:val="20"/>
              </w:rPr>
              <w:t xml:space="preserve">Sometimes all you want to know is that we’re in month number 9; at other times you’d prefer to know the </w:t>
            </w:r>
            <w:r w:rsidRPr="00C83507">
              <w:rPr>
                <w:rFonts w:ascii="Arial" w:hAnsi="Arial" w:cs="Arial"/>
                <w:i/>
                <w:color w:val="000000"/>
                <w:sz w:val="20"/>
                <w:szCs w:val="20"/>
              </w:rPr>
              <w:t>name</w:t>
            </w:r>
            <w:r w:rsidRPr="00C83507">
              <w:rPr>
                <w:rFonts w:ascii="Arial" w:hAnsi="Arial" w:cs="Arial"/>
                <w:color w:val="000000"/>
                <w:sz w:val="20"/>
                <w:szCs w:val="20"/>
              </w:rPr>
              <w:t xml:space="preserve"> of the month (e.g., September). In Windows PowerShell you can determine the name of the month by using the </w:t>
            </w:r>
            <w:r w:rsidRPr="00C83507">
              <w:rPr>
                <w:rFonts w:ascii="Arial" w:hAnsi="Arial" w:cs="Arial"/>
                <w:b/>
                <w:color w:val="000000"/>
                <w:sz w:val="20"/>
                <w:szCs w:val="20"/>
              </w:rPr>
              <w:t>Get-Date</w:t>
            </w:r>
            <w:r w:rsidRPr="00C83507">
              <w:rPr>
                <w:rFonts w:ascii="Arial" w:hAnsi="Arial" w:cs="Arial"/>
                <w:color w:val="000000"/>
                <w:sz w:val="20"/>
                <w:szCs w:val="20"/>
              </w:rPr>
              <w:t xml:space="preserve"> Cmdlet and then using the </w:t>
            </w:r>
            <w:r w:rsidRPr="00C83507">
              <w:rPr>
                <w:rFonts w:ascii="Arial" w:hAnsi="Arial" w:cs="Arial"/>
                <w:b/>
                <w:color w:val="000000"/>
                <w:sz w:val="20"/>
                <w:szCs w:val="20"/>
              </w:rPr>
              <w:t>–f</w:t>
            </w:r>
            <w:r w:rsidRPr="00C83507">
              <w:rPr>
                <w:rFonts w:ascii="Arial" w:hAnsi="Arial" w:cs="Arial"/>
                <w:color w:val="000000"/>
                <w:sz w:val="20"/>
                <w:szCs w:val="20"/>
              </w:rPr>
              <w:t xml:space="preserve"> formatting parameter and the value MMMM. In other words, this command will retrieve the name of the month for the current </w:t>
            </w:r>
            <w:r w:rsidR="00A53A99">
              <w:rPr>
                <w:rFonts w:ascii="Arial" w:hAnsi="Arial" w:cs="Arial"/>
                <w:color w:val="000000"/>
                <w:sz w:val="20"/>
                <w:szCs w:val="20"/>
              </w:rPr>
              <w:t xml:space="preserve">month </w:t>
            </w:r>
            <w:r w:rsidRPr="00C83507">
              <w:rPr>
                <w:rFonts w:ascii="Arial" w:hAnsi="Arial" w:cs="Arial"/>
                <w:color w:val="000000"/>
                <w:sz w:val="20"/>
                <w:szCs w:val="20"/>
              </w:rPr>
              <w:t>and store that value in the variable $a:</w:t>
            </w:r>
          </w:p>
          <w:p w:rsidR="00CB1171" w:rsidRPr="00C83507" w:rsidRDefault="00CB1171" w:rsidP="00250F8D">
            <w:pPr>
              <w:rPr>
                <w:rFonts w:ascii="Arial" w:hAnsi="Arial" w:cs="Arial"/>
                <w:color w:val="000000"/>
                <w:sz w:val="20"/>
                <w:szCs w:val="20"/>
              </w:rPr>
            </w:pPr>
          </w:p>
          <w:p w:rsidR="00250F8D" w:rsidRPr="00C83507" w:rsidRDefault="00515390"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C34958" w:rsidRPr="00C83507">
              <w:rPr>
                <w:rFonts w:ascii="Courier New" w:hAnsi="Courier New" w:cs="Courier New"/>
                <w:color w:val="000000"/>
                <w:sz w:val="20"/>
                <w:szCs w:val="20"/>
              </w:rPr>
              <w:t>get-date -f "MMMM"</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r w:rsidR="00A53A99">
              <w:rPr>
                <w:rFonts w:ascii="Arial" w:hAnsi="Arial" w:cs="Arial"/>
                <w:color w:val="000000"/>
                <w:sz w:val="20"/>
                <w:szCs w:val="20"/>
              </w:rPr>
              <w:t xml:space="preserve"> (depending on the actual month)</w:t>
            </w:r>
            <w:r w:rsidRPr="00C83507">
              <w:rPr>
                <w:rFonts w:ascii="Arial" w:hAnsi="Arial" w:cs="Arial"/>
                <w:color w:val="000000"/>
                <w:sz w:val="20"/>
                <w:szCs w:val="20"/>
              </w:rPr>
              <w:t>:</w:t>
            </w:r>
          </w:p>
          <w:p w:rsidR="00FD7D55" w:rsidRPr="00C83507" w:rsidRDefault="00FD7D55" w:rsidP="00FD7D55">
            <w:pPr>
              <w:rPr>
                <w:rFonts w:ascii="Arial" w:hAnsi="Arial" w:cs="Arial"/>
                <w:color w:val="000000"/>
                <w:sz w:val="20"/>
                <w:szCs w:val="20"/>
              </w:rPr>
            </w:pPr>
          </w:p>
          <w:p w:rsidR="00947E71" w:rsidRPr="00C83507" w:rsidRDefault="00515390" w:rsidP="00250F8D">
            <w:pPr>
              <w:rPr>
                <w:rFonts w:ascii="Courier New" w:hAnsi="Courier New" w:cs="Courier New"/>
                <w:color w:val="000000"/>
                <w:sz w:val="20"/>
                <w:szCs w:val="20"/>
              </w:rPr>
            </w:pPr>
            <w:r w:rsidRPr="00C83507">
              <w:rPr>
                <w:rFonts w:ascii="Courier New" w:hAnsi="Courier New" w:cs="Courier New"/>
                <w:color w:val="000000"/>
                <w:sz w:val="20"/>
                <w:szCs w:val="20"/>
              </w:rPr>
              <w:t>September</w:t>
            </w:r>
          </w:p>
          <w:p w:rsidR="00515390" w:rsidRPr="00C83507" w:rsidRDefault="00515390" w:rsidP="00250F8D">
            <w:pPr>
              <w:rPr>
                <w:rFonts w:ascii="Arial" w:hAnsi="Arial" w:cs="Arial"/>
                <w:color w:val="000000"/>
                <w:sz w:val="20"/>
                <w:szCs w:val="20"/>
              </w:rPr>
            </w:pPr>
          </w:p>
        </w:tc>
      </w:tr>
      <w:tr w:rsidR="00250F8D" w:rsidRPr="00C83507" w:rsidTr="00042DBF">
        <w:tc>
          <w:tcPr>
            <w:tcW w:w="2538" w:type="dxa"/>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MsgBox</w:t>
            </w:r>
          </w:p>
        </w:tc>
        <w:tc>
          <w:tcPr>
            <w:tcW w:w="6318" w:type="dxa"/>
            <w:shd w:val="clear" w:color="auto" w:fill="auto"/>
          </w:tcPr>
          <w:p w:rsidR="00C12CDE" w:rsidRPr="00C83507" w:rsidRDefault="00232A4D" w:rsidP="00782A1F">
            <w:pPr>
              <w:rPr>
                <w:rFonts w:ascii="Arial" w:hAnsi="Arial" w:cs="Arial"/>
                <w:color w:val="000000"/>
                <w:sz w:val="20"/>
                <w:szCs w:val="20"/>
              </w:rPr>
            </w:pPr>
            <w:r w:rsidRPr="00C83507">
              <w:rPr>
                <w:rFonts w:ascii="Arial" w:hAnsi="Arial" w:cs="Arial"/>
                <w:b/>
                <w:color w:val="000000"/>
                <w:sz w:val="20"/>
                <w:szCs w:val="20"/>
              </w:rPr>
              <w:t xml:space="preserve">Definition: </w:t>
            </w:r>
            <w:r w:rsidR="00C12CDE" w:rsidRPr="00C83507">
              <w:rPr>
                <w:rFonts w:ascii="Arial" w:hAnsi="Arial" w:cs="Arial"/>
                <w:color w:val="000000"/>
                <w:sz w:val="20"/>
                <w:szCs w:val="20"/>
              </w:rPr>
              <w:t>Displays a message in a dialog box, waits for the user to click a button, and returns a value indicating which button the user clicked.</w:t>
            </w:r>
          </w:p>
          <w:p w:rsidR="00C12CDE" w:rsidRPr="00C83507" w:rsidRDefault="00C12CDE" w:rsidP="00782A1F">
            <w:pPr>
              <w:rPr>
                <w:rFonts w:ascii="Arial" w:hAnsi="Arial" w:cs="Arial"/>
                <w:color w:val="000000"/>
                <w:sz w:val="20"/>
                <w:szCs w:val="20"/>
              </w:rPr>
            </w:pPr>
          </w:p>
          <w:p w:rsidR="001E0D42" w:rsidRPr="00C83507" w:rsidRDefault="00042DBF" w:rsidP="00782A1F">
            <w:pPr>
              <w:rPr>
                <w:rFonts w:ascii="Arial" w:hAnsi="Arial" w:cs="Arial"/>
                <w:color w:val="000000"/>
                <w:sz w:val="20"/>
                <w:szCs w:val="20"/>
              </w:rPr>
            </w:pPr>
            <w:r w:rsidRPr="00C83507">
              <w:rPr>
                <w:rFonts w:ascii="Arial" w:hAnsi="Arial" w:cs="Arial"/>
                <w:color w:val="000000"/>
                <w:sz w:val="20"/>
                <w:szCs w:val="20"/>
              </w:rPr>
              <w:t xml:space="preserve">Windows PowerShell does not posses built-in methods for displaying message boxes. However, it’s very easy to use the </w:t>
            </w:r>
            <w:r w:rsidRPr="00C83507">
              <w:rPr>
                <w:rFonts w:ascii="Arial" w:hAnsi="Arial" w:cs="Arial"/>
                <w:b/>
                <w:color w:val="000000"/>
                <w:sz w:val="20"/>
                <w:szCs w:val="20"/>
              </w:rPr>
              <w:t>New-Object</w:t>
            </w:r>
            <w:r w:rsidRPr="00C83507">
              <w:rPr>
                <w:rFonts w:ascii="Arial" w:hAnsi="Arial" w:cs="Arial"/>
                <w:color w:val="000000"/>
                <w:sz w:val="20"/>
                <w:szCs w:val="20"/>
              </w:rPr>
              <w:t xml:space="preserve"> Cmdlet to create an instance of </w:t>
            </w:r>
            <w:r w:rsidR="00A53A99">
              <w:rPr>
                <w:rFonts w:ascii="Arial" w:hAnsi="Arial" w:cs="Arial"/>
                <w:color w:val="000000"/>
                <w:sz w:val="20"/>
                <w:szCs w:val="20"/>
              </w:rPr>
              <w:t xml:space="preserve">the </w:t>
            </w:r>
            <w:r w:rsidRPr="00C83507">
              <w:rPr>
                <w:rFonts w:ascii="Arial" w:hAnsi="Arial" w:cs="Arial"/>
                <w:color w:val="000000"/>
                <w:sz w:val="20"/>
                <w:szCs w:val="20"/>
              </w:rPr>
              <w:t xml:space="preserve">Windows Script </w:t>
            </w:r>
            <w:r w:rsidR="002E125A" w:rsidRPr="00C83507">
              <w:rPr>
                <w:rFonts w:ascii="Arial" w:hAnsi="Arial" w:cs="Arial"/>
                <w:color w:val="000000"/>
                <w:sz w:val="20"/>
                <w:szCs w:val="20"/>
              </w:rPr>
              <w:t>Host</w:t>
            </w:r>
            <w:r w:rsidR="00A53A99">
              <w:rPr>
                <w:rFonts w:ascii="Arial" w:hAnsi="Arial" w:cs="Arial"/>
                <w:color w:val="000000"/>
                <w:sz w:val="20"/>
                <w:szCs w:val="20"/>
              </w:rPr>
              <w:t xml:space="preserve"> (WSH)</w:t>
            </w:r>
            <w:r w:rsidR="002E125A" w:rsidRPr="00C83507">
              <w:rPr>
                <w:rFonts w:ascii="Arial" w:hAnsi="Arial" w:cs="Arial"/>
                <w:color w:val="000000"/>
                <w:sz w:val="20"/>
                <w:szCs w:val="20"/>
              </w:rPr>
              <w:t xml:space="preserve"> Shell object; from there</w:t>
            </w:r>
            <w:r w:rsidRPr="00C83507">
              <w:rPr>
                <w:rFonts w:ascii="Arial" w:hAnsi="Arial" w:cs="Arial"/>
                <w:color w:val="000000"/>
                <w:sz w:val="20"/>
                <w:szCs w:val="20"/>
              </w:rPr>
              <w:t xml:space="preserve"> you can use the WSH Popup method to display a message box. The following example first uses New-Object (and the </w:t>
            </w:r>
            <w:r w:rsidRPr="00C83507">
              <w:rPr>
                <w:rFonts w:ascii="Arial" w:hAnsi="Arial" w:cs="Arial"/>
                <w:b/>
                <w:color w:val="000000"/>
                <w:sz w:val="20"/>
                <w:szCs w:val="20"/>
              </w:rPr>
              <w:t>–comobject</w:t>
            </w:r>
            <w:r w:rsidRPr="00C83507">
              <w:rPr>
                <w:rFonts w:ascii="Arial" w:hAnsi="Arial" w:cs="Arial"/>
                <w:color w:val="000000"/>
                <w:sz w:val="20"/>
                <w:szCs w:val="20"/>
              </w:rPr>
              <w:t xml:space="preserve"> parameter) to create an instance of the Wscript.Shell object. In the second command, </w:t>
            </w:r>
            <w:r w:rsidR="00817AF4" w:rsidRPr="00C83507">
              <w:rPr>
                <w:rFonts w:ascii="Arial" w:hAnsi="Arial" w:cs="Arial"/>
                <w:color w:val="000000"/>
                <w:sz w:val="20"/>
                <w:szCs w:val="20"/>
              </w:rPr>
              <w:t>the WSH</w:t>
            </w:r>
            <w:r w:rsidRPr="00C83507">
              <w:rPr>
                <w:rFonts w:ascii="Arial" w:hAnsi="Arial" w:cs="Arial"/>
                <w:color w:val="000000"/>
                <w:sz w:val="20"/>
                <w:szCs w:val="20"/>
              </w:rPr>
              <w:t xml:space="preserve"> Popup method is used to display a message box, with the resulting action (that is, the value of the button the user clicked to dismiss the message box) stored in the variable $b:</w:t>
            </w:r>
          </w:p>
          <w:p w:rsidR="001E0D42" w:rsidRPr="00C83507" w:rsidRDefault="001E0D42" w:rsidP="00782A1F">
            <w:pPr>
              <w:rPr>
                <w:rFonts w:ascii="Arial" w:hAnsi="Arial" w:cs="Arial"/>
                <w:color w:val="000000"/>
                <w:sz w:val="20"/>
                <w:szCs w:val="20"/>
              </w:rPr>
            </w:pPr>
          </w:p>
          <w:p w:rsidR="00250F8D" w:rsidRPr="00C83507" w:rsidRDefault="00C344FF" w:rsidP="00782A1F">
            <w:pPr>
              <w:rPr>
                <w:rFonts w:ascii="Courier New" w:hAnsi="Courier New" w:cs="Courier New"/>
                <w:color w:val="000000"/>
                <w:sz w:val="20"/>
                <w:szCs w:val="20"/>
              </w:rPr>
            </w:pPr>
            <w:r w:rsidRPr="00C83507">
              <w:rPr>
                <w:rFonts w:ascii="Courier New" w:hAnsi="Courier New" w:cs="Courier New"/>
                <w:color w:val="000000"/>
                <w:sz w:val="20"/>
                <w:szCs w:val="20"/>
              </w:rPr>
              <w:t>$</w:t>
            </w:r>
            <w:r w:rsidR="008F24A1" w:rsidRPr="00C83507">
              <w:rPr>
                <w:rFonts w:ascii="Courier New" w:hAnsi="Courier New" w:cs="Courier New"/>
                <w:color w:val="000000"/>
                <w:sz w:val="20"/>
                <w:szCs w:val="20"/>
              </w:rPr>
              <w:t>a</w:t>
            </w:r>
            <w:r w:rsidRPr="00C83507">
              <w:rPr>
                <w:rFonts w:ascii="Courier New" w:hAnsi="Courier New" w:cs="Courier New"/>
                <w:color w:val="000000"/>
                <w:sz w:val="20"/>
                <w:szCs w:val="20"/>
              </w:rPr>
              <w:t xml:space="preserve"> = new-object -comobject wscript.shell</w:t>
            </w:r>
          </w:p>
          <w:p w:rsidR="00C344FF" w:rsidRPr="00C83507" w:rsidRDefault="00874DA2" w:rsidP="00782A1F">
            <w:pPr>
              <w:rPr>
                <w:rFonts w:ascii="Courier New" w:hAnsi="Courier New" w:cs="Courier New"/>
                <w:color w:val="000000"/>
                <w:sz w:val="20"/>
                <w:szCs w:val="20"/>
              </w:rPr>
            </w:pPr>
            <w:r w:rsidRPr="00C83507">
              <w:rPr>
                <w:rFonts w:ascii="Courier New" w:hAnsi="Courier New" w:cs="Courier New"/>
                <w:color w:val="000000"/>
                <w:sz w:val="20"/>
                <w:szCs w:val="20"/>
              </w:rPr>
              <w:t>$</w:t>
            </w:r>
            <w:r w:rsidR="008F24A1" w:rsidRPr="00C83507">
              <w:rPr>
                <w:rFonts w:ascii="Courier New" w:hAnsi="Courier New" w:cs="Courier New"/>
                <w:color w:val="000000"/>
                <w:sz w:val="20"/>
                <w:szCs w:val="20"/>
              </w:rPr>
              <w:t>b</w:t>
            </w:r>
            <w:r w:rsidRPr="00C83507">
              <w:rPr>
                <w:rFonts w:ascii="Courier New" w:hAnsi="Courier New" w:cs="Courier New"/>
                <w:color w:val="000000"/>
                <w:sz w:val="20"/>
                <w:szCs w:val="20"/>
              </w:rPr>
              <w:t xml:space="preserve"> = $</w:t>
            </w:r>
            <w:r w:rsidR="008F24A1" w:rsidRPr="00C83507">
              <w:rPr>
                <w:rFonts w:ascii="Courier New" w:hAnsi="Courier New" w:cs="Courier New"/>
                <w:color w:val="000000"/>
                <w:sz w:val="20"/>
                <w:szCs w:val="20"/>
              </w:rPr>
              <w:t>a</w:t>
            </w:r>
            <w:r w:rsidRPr="00C83507">
              <w:rPr>
                <w:rFonts w:ascii="Courier New" w:hAnsi="Courier New" w:cs="Courier New"/>
                <w:color w:val="000000"/>
                <w:sz w:val="20"/>
                <w:szCs w:val="20"/>
              </w:rPr>
              <w:t>.popup("</w:t>
            </w:r>
            <w:r w:rsidR="001614F4" w:rsidRPr="00C83507">
              <w:rPr>
                <w:rFonts w:ascii="Courier New" w:hAnsi="Courier New" w:cs="Courier New"/>
                <w:color w:val="000000"/>
                <w:sz w:val="20"/>
                <w:szCs w:val="20"/>
              </w:rPr>
              <w:t>This is a test</w:t>
            </w:r>
            <w:r w:rsidRPr="00C83507">
              <w:rPr>
                <w:rFonts w:ascii="Courier New" w:hAnsi="Courier New" w:cs="Courier New"/>
                <w:color w:val="000000"/>
                <w:sz w:val="20"/>
                <w:szCs w:val="20"/>
              </w:rPr>
              <w:t>",0,"Test</w:t>
            </w:r>
            <w:r w:rsidR="001614F4" w:rsidRPr="00C83507">
              <w:rPr>
                <w:rFonts w:ascii="Courier New" w:hAnsi="Courier New" w:cs="Courier New"/>
                <w:color w:val="000000"/>
                <w:sz w:val="20"/>
                <w:szCs w:val="20"/>
              </w:rPr>
              <w:t xml:space="preserve"> Message Box</w:t>
            </w:r>
            <w:r w:rsidRPr="00C83507">
              <w:rPr>
                <w:rFonts w:ascii="Courier New" w:hAnsi="Courier New" w:cs="Courier New"/>
                <w:color w:val="000000"/>
                <w:sz w:val="20"/>
                <w:szCs w:val="20"/>
              </w:rPr>
              <w:t>",1)</w:t>
            </w:r>
          </w:p>
          <w:p w:rsidR="00782A1F" w:rsidRPr="00C83507" w:rsidRDefault="00782A1F" w:rsidP="00782A1F">
            <w:pPr>
              <w:rPr>
                <w:rFonts w:ascii="Arial" w:hAnsi="Arial" w:cs="Arial"/>
                <w:color w:val="000000"/>
                <w:sz w:val="20"/>
                <w:szCs w:val="20"/>
              </w:rPr>
            </w:pPr>
          </w:p>
          <w:p w:rsidR="00874DA2" w:rsidRPr="00C83507" w:rsidRDefault="00042DBF" w:rsidP="00782A1F">
            <w:pPr>
              <w:rPr>
                <w:rFonts w:ascii="Arial" w:hAnsi="Arial" w:cs="Arial"/>
                <w:color w:val="000000"/>
                <w:sz w:val="20"/>
                <w:szCs w:val="20"/>
              </w:rPr>
            </w:pPr>
            <w:r w:rsidRPr="00C83507">
              <w:rPr>
                <w:rFonts w:ascii="Arial" w:hAnsi="Arial" w:cs="Arial"/>
                <w:color w:val="000000"/>
                <w:sz w:val="20"/>
                <w:szCs w:val="20"/>
              </w:rPr>
              <w:t xml:space="preserve">For more information on the parameters used when displaying the message box see the </w:t>
            </w:r>
            <w:hyperlink r:id="rId7" w:history="1">
              <w:r w:rsidRPr="006E4CA7">
                <w:rPr>
                  <w:rStyle w:val="Hyperlink"/>
                  <w:rFonts w:ascii="Arial" w:hAnsi="Arial" w:cs="Arial"/>
                  <w:b/>
                  <w:sz w:val="20"/>
                  <w:szCs w:val="20"/>
                </w:rPr>
                <w:t>Windows Script Host Language Reference</w:t>
              </w:r>
            </w:hyperlink>
            <w:r w:rsidRPr="00C83507">
              <w:rPr>
                <w:rFonts w:ascii="Arial" w:hAnsi="Arial" w:cs="Arial"/>
                <w:color w:val="000000"/>
                <w:sz w:val="20"/>
                <w:szCs w:val="20"/>
              </w:rPr>
              <w:t>.</w:t>
            </w:r>
          </w:p>
          <w:p w:rsidR="00874DA2" w:rsidRPr="00C83507" w:rsidRDefault="00874DA2" w:rsidP="00782A1F">
            <w:pPr>
              <w:rPr>
                <w:rFonts w:ascii="Arial" w:hAnsi="Arial" w:cs="Arial"/>
                <w:color w:val="000000"/>
                <w:sz w:val="20"/>
                <w:szCs w:val="20"/>
              </w:rPr>
            </w:pPr>
          </w:p>
        </w:tc>
      </w:tr>
      <w:tr w:rsidR="00250F8D" w:rsidRPr="00C83507" w:rsidTr="001030B8">
        <w:tc>
          <w:tcPr>
            <w:tcW w:w="2538" w:type="dxa"/>
            <w:tcBorders>
              <w:bottom w:val="single" w:sz="4" w:space="0" w:color="auto"/>
            </w:tcBorders>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Now</w:t>
            </w:r>
          </w:p>
        </w:tc>
        <w:tc>
          <w:tcPr>
            <w:tcW w:w="6318" w:type="dxa"/>
            <w:tcBorders>
              <w:bottom w:val="single" w:sz="4" w:space="0" w:color="auto"/>
            </w:tcBorders>
          </w:tcPr>
          <w:p w:rsidR="00C12CDE"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C12CDE" w:rsidRPr="00C83507">
              <w:rPr>
                <w:rFonts w:ascii="Arial" w:hAnsi="Arial" w:cs="Arial"/>
                <w:color w:val="000000"/>
                <w:sz w:val="20"/>
                <w:szCs w:val="20"/>
              </w:rPr>
              <w:t>Returns the current date and time according to the setting of your computer's system date and time.</w:t>
            </w:r>
          </w:p>
          <w:p w:rsidR="00C12CDE" w:rsidRPr="00C83507" w:rsidRDefault="00C12CDE" w:rsidP="00250F8D">
            <w:pPr>
              <w:rPr>
                <w:rFonts w:ascii="Arial" w:hAnsi="Arial" w:cs="Arial"/>
                <w:color w:val="000000"/>
                <w:sz w:val="20"/>
                <w:szCs w:val="20"/>
              </w:rPr>
            </w:pPr>
          </w:p>
          <w:p w:rsidR="00DB5087" w:rsidRPr="00C83507" w:rsidRDefault="00B155B0" w:rsidP="00250F8D">
            <w:pPr>
              <w:rPr>
                <w:rFonts w:ascii="Arial" w:hAnsi="Arial" w:cs="Arial"/>
                <w:color w:val="000000"/>
                <w:sz w:val="20"/>
                <w:szCs w:val="20"/>
              </w:rPr>
            </w:pPr>
            <w:r w:rsidRPr="00C83507">
              <w:rPr>
                <w:rFonts w:ascii="Arial" w:hAnsi="Arial" w:cs="Arial"/>
                <w:color w:val="000000"/>
                <w:sz w:val="20"/>
                <w:szCs w:val="20"/>
              </w:rPr>
              <w:t xml:space="preserve">If you’re looking for easy </w:t>
            </w:r>
            <w:r w:rsidR="00F7791E">
              <w:rPr>
                <w:rFonts w:ascii="Arial" w:hAnsi="Arial" w:cs="Arial"/>
                <w:color w:val="000000"/>
                <w:sz w:val="20"/>
                <w:szCs w:val="20"/>
              </w:rPr>
              <w:t xml:space="preserve">one </w:t>
            </w:r>
            <w:r w:rsidRPr="00C83507">
              <w:rPr>
                <w:rFonts w:ascii="Arial" w:hAnsi="Arial" w:cs="Arial"/>
                <w:color w:val="000000"/>
                <w:sz w:val="20"/>
                <w:szCs w:val="20"/>
              </w:rPr>
              <w:t>then you came to the right place: assigning the current da</w:t>
            </w:r>
            <w:r w:rsidR="00BA4E59" w:rsidRPr="00C83507">
              <w:rPr>
                <w:rFonts w:ascii="Arial" w:hAnsi="Arial" w:cs="Arial"/>
                <w:color w:val="000000"/>
                <w:sz w:val="20"/>
                <w:szCs w:val="20"/>
              </w:rPr>
              <w:t>te and time to a variable is no</w:t>
            </w:r>
            <w:r w:rsidRPr="00C83507">
              <w:rPr>
                <w:rFonts w:ascii="Arial" w:hAnsi="Arial" w:cs="Arial"/>
                <w:color w:val="000000"/>
                <w:sz w:val="20"/>
                <w:szCs w:val="20"/>
              </w:rPr>
              <w:t xml:space="preserve"> more difficult than using the </w:t>
            </w:r>
            <w:r w:rsidRPr="00C83507">
              <w:rPr>
                <w:rFonts w:ascii="Arial" w:hAnsi="Arial" w:cs="Arial"/>
                <w:b/>
                <w:color w:val="000000"/>
                <w:sz w:val="20"/>
                <w:szCs w:val="20"/>
              </w:rPr>
              <w:t>Get-Date</w:t>
            </w:r>
            <w:r w:rsidRPr="00C83507">
              <w:rPr>
                <w:rFonts w:ascii="Arial" w:hAnsi="Arial" w:cs="Arial"/>
                <w:color w:val="000000"/>
                <w:sz w:val="20"/>
                <w:szCs w:val="20"/>
              </w:rPr>
              <w:t xml:space="preserve"> Cmdlet. For example:</w:t>
            </w:r>
          </w:p>
          <w:p w:rsidR="00DB5087" w:rsidRPr="00C83507" w:rsidRDefault="00DB5087" w:rsidP="00250F8D">
            <w:pPr>
              <w:rPr>
                <w:rFonts w:ascii="Arial" w:hAnsi="Arial" w:cs="Arial"/>
                <w:color w:val="000000"/>
                <w:sz w:val="20"/>
                <w:szCs w:val="20"/>
              </w:rPr>
            </w:pPr>
          </w:p>
          <w:p w:rsidR="00250F8D" w:rsidRPr="00C83507" w:rsidRDefault="00DB5087"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947E71" w:rsidRPr="00C83507">
              <w:rPr>
                <w:rFonts w:ascii="Courier New" w:hAnsi="Courier New" w:cs="Courier New"/>
                <w:color w:val="000000"/>
                <w:sz w:val="20"/>
                <w:szCs w:val="20"/>
              </w:rPr>
              <w:t>get-date</w:t>
            </w:r>
          </w:p>
          <w:p w:rsidR="00947E71" w:rsidRPr="00C83507" w:rsidRDefault="00947E71" w:rsidP="00250F8D">
            <w:pPr>
              <w:rPr>
                <w:rFonts w:ascii="Arial" w:hAnsi="Arial" w:cs="Arial"/>
                <w:color w:val="000000"/>
                <w:sz w:val="20"/>
                <w:szCs w:val="20"/>
              </w:rPr>
            </w:pPr>
          </w:p>
          <w:p w:rsidR="00B155B0" w:rsidRPr="00C83507" w:rsidRDefault="00B155B0" w:rsidP="00B155B0">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something similar to the following:</w:t>
            </w:r>
          </w:p>
          <w:p w:rsidR="00B155B0" w:rsidRPr="00C83507" w:rsidRDefault="00B155B0" w:rsidP="00B155B0">
            <w:pPr>
              <w:rPr>
                <w:rFonts w:ascii="Arial" w:hAnsi="Arial" w:cs="Arial"/>
                <w:color w:val="000000"/>
                <w:sz w:val="20"/>
                <w:szCs w:val="20"/>
              </w:rPr>
            </w:pPr>
          </w:p>
          <w:p w:rsidR="00B155B0" w:rsidRPr="00C83507" w:rsidRDefault="00B155B0" w:rsidP="00B155B0">
            <w:pPr>
              <w:rPr>
                <w:rFonts w:ascii="Courier New" w:hAnsi="Courier New" w:cs="Courier New"/>
                <w:color w:val="000000"/>
                <w:sz w:val="20"/>
                <w:szCs w:val="20"/>
              </w:rPr>
            </w:pPr>
            <w:r w:rsidRPr="00C83507">
              <w:rPr>
                <w:rFonts w:ascii="Courier New" w:hAnsi="Courier New" w:cs="Courier New"/>
                <w:color w:val="000000"/>
                <w:sz w:val="20"/>
                <w:szCs w:val="20"/>
              </w:rPr>
              <w:t>Tuesday, September 05, 2006 10:24:04 AM</w:t>
            </w:r>
          </w:p>
          <w:p w:rsidR="00B155B0" w:rsidRPr="00C83507" w:rsidRDefault="00B155B0" w:rsidP="00250F8D">
            <w:pPr>
              <w:rPr>
                <w:rFonts w:ascii="Arial" w:hAnsi="Arial" w:cs="Arial"/>
                <w:color w:val="000000"/>
                <w:sz w:val="20"/>
                <w:szCs w:val="20"/>
              </w:rPr>
            </w:pPr>
          </w:p>
        </w:tc>
      </w:tr>
      <w:tr w:rsidR="00250F8D" w:rsidRPr="00C83507" w:rsidTr="001030B8">
        <w:tc>
          <w:tcPr>
            <w:tcW w:w="2538" w:type="dxa"/>
            <w:tcBorders>
              <w:bottom w:val="single" w:sz="4" w:space="0" w:color="auto"/>
            </w:tcBorders>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Oct</w:t>
            </w:r>
          </w:p>
        </w:tc>
        <w:tc>
          <w:tcPr>
            <w:tcW w:w="6318" w:type="dxa"/>
            <w:tcBorders>
              <w:bottom w:val="single" w:sz="4" w:space="0" w:color="auto"/>
            </w:tcBorders>
            <w:shd w:val="clear" w:color="auto" w:fill="auto"/>
          </w:tcPr>
          <w:p w:rsidR="00250F8D"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C12CDE" w:rsidRPr="00C83507">
              <w:rPr>
                <w:rFonts w:ascii="Arial" w:hAnsi="Arial" w:cs="Arial"/>
                <w:color w:val="000000"/>
                <w:sz w:val="20"/>
                <w:szCs w:val="20"/>
              </w:rPr>
              <w:t>Returns a string representing the octal value of a number.</w:t>
            </w:r>
          </w:p>
          <w:p w:rsidR="00C12CDE" w:rsidRPr="00C83507" w:rsidRDefault="00C12CDE" w:rsidP="00250F8D">
            <w:pPr>
              <w:rPr>
                <w:rFonts w:ascii="Arial" w:hAnsi="Arial" w:cs="Arial"/>
                <w:color w:val="000000"/>
                <w:sz w:val="20"/>
                <w:szCs w:val="20"/>
              </w:rPr>
            </w:pPr>
          </w:p>
          <w:p w:rsidR="00BA4E59" w:rsidRPr="00C83507" w:rsidRDefault="001030B8" w:rsidP="00250F8D">
            <w:pPr>
              <w:rPr>
                <w:rFonts w:ascii="Arial" w:hAnsi="Arial" w:cs="Arial"/>
                <w:color w:val="000000"/>
                <w:sz w:val="20"/>
                <w:szCs w:val="20"/>
              </w:rPr>
            </w:pPr>
            <w:r w:rsidRPr="00C83507">
              <w:rPr>
                <w:rFonts w:ascii="Arial" w:hAnsi="Arial" w:cs="Arial"/>
                <w:color w:val="000000"/>
                <w:sz w:val="20"/>
                <w:szCs w:val="20"/>
              </w:rPr>
              <w:t>As script writers</w:t>
            </w:r>
            <w:r w:rsidR="00F7791E">
              <w:rPr>
                <w:rFonts w:ascii="Arial" w:hAnsi="Arial" w:cs="Arial"/>
                <w:color w:val="000000"/>
                <w:sz w:val="20"/>
                <w:szCs w:val="20"/>
              </w:rPr>
              <w:t>,</w:t>
            </w:r>
            <w:r w:rsidR="00BA4E59" w:rsidRPr="00C83507">
              <w:rPr>
                <w:rFonts w:ascii="Arial" w:hAnsi="Arial" w:cs="Arial"/>
                <w:color w:val="000000"/>
                <w:sz w:val="20"/>
                <w:szCs w:val="20"/>
              </w:rPr>
              <w:t xml:space="preserve"> a question we always ask ourselves is this:</w:t>
            </w:r>
            <w:r w:rsidRPr="00C83507">
              <w:rPr>
                <w:rFonts w:ascii="Arial" w:hAnsi="Arial" w:cs="Arial"/>
                <w:color w:val="000000"/>
                <w:sz w:val="20"/>
                <w:szCs w:val="20"/>
              </w:rPr>
              <w:t xml:space="preserve"> where would we be without octal numbers? </w:t>
            </w:r>
          </w:p>
          <w:p w:rsidR="00BA4E59" w:rsidRPr="00C83507" w:rsidRDefault="00BA4E59" w:rsidP="00250F8D">
            <w:pPr>
              <w:rPr>
                <w:rFonts w:ascii="Arial" w:hAnsi="Arial" w:cs="Arial"/>
                <w:color w:val="000000"/>
                <w:sz w:val="20"/>
                <w:szCs w:val="20"/>
              </w:rPr>
            </w:pPr>
          </w:p>
          <w:p w:rsidR="001030B8" w:rsidRPr="00C83507" w:rsidRDefault="001030B8" w:rsidP="00250F8D">
            <w:pPr>
              <w:rPr>
                <w:rFonts w:ascii="Arial" w:hAnsi="Arial" w:cs="Arial"/>
                <w:color w:val="000000"/>
                <w:sz w:val="20"/>
                <w:szCs w:val="20"/>
              </w:rPr>
            </w:pPr>
            <w:r w:rsidRPr="00C83507">
              <w:rPr>
                <w:rFonts w:ascii="Arial" w:hAnsi="Arial" w:cs="Arial"/>
                <w:color w:val="000000"/>
                <w:sz w:val="20"/>
                <w:szCs w:val="20"/>
              </w:rPr>
              <w:t xml:space="preserve">Well, OK, good point. Still, you never know: maybe someday you </w:t>
            </w:r>
            <w:r w:rsidRPr="00C83507">
              <w:rPr>
                <w:rFonts w:ascii="Arial" w:hAnsi="Arial" w:cs="Arial"/>
                <w:i/>
                <w:color w:val="000000"/>
                <w:sz w:val="20"/>
                <w:szCs w:val="20"/>
              </w:rPr>
              <w:t>will</w:t>
            </w:r>
            <w:r w:rsidRPr="00C83507">
              <w:rPr>
                <w:rFonts w:ascii="Arial" w:hAnsi="Arial" w:cs="Arial"/>
                <w:color w:val="000000"/>
                <w:sz w:val="20"/>
                <w:szCs w:val="20"/>
              </w:rPr>
              <w:t xml:space="preserve"> have to use Windows PowerShell to convert a decimal value to its octal equivalent. If and when that time comes you can do this using the .NET Framework </w:t>
            </w:r>
            <w:r w:rsidRPr="00C83507">
              <w:rPr>
                <w:rFonts w:ascii="Arial" w:hAnsi="Arial" w:cs="Arial"/>
                <w:b/>
                <w:color w:val="000000"/>
                <w:sz w:val="20"/>
                <w:szCs w:val="20"/>
              </w:rPr>
              <w:t>Convert</w:t>
            </w:r>
            <w:r w:rsidRPr="00C83507">
              <w:rPr>
                <w:rFonts w:ascii="Arial" w:hAnsi="Arial" w:cs="Arial"/>
                <w:color w:val="000000"/>
                <w:sz w:val="20"/>
                <w:szCs w:val="20"/>
              </w:rPr>
              <w:t xml:space="preserve"> class and the </w:t>
            </w:r>
            <w:r w:rsidRPr="00C83507">
              <w:rPr>
                <w:rFonts w:ascii="Arial" w:hAnsi="Arial" w:cs="Arial"/>
                <w:b/>
                <w:color w:val="000000"/>
                <w:sz w:val="20"/>
                <w:szCs w:val="20"/>
              </w:rPr>
              <w:t>ToString()</w:t>
            </w:r>
            <w:r w:rsidR="00F7791E" w:rsidRPr="00F7791E">
              <w:rPr>
                <w:rFonts w:ascii="Arial" w:hAnsi="Arial" w:cs="Arial"/>
                <w:color w:val="000000"/>
                <w:sz w:val="20"/>
                <w:szCs w:val="20"/>
              </w:rPr>
              <w:t xml:space="preserve"> method</w:t>
            </w:r>
            <w:r w:rsidRPr="00C83507">
              <w:rPr>
                <w:rFonts w:ascii="Arial" w:hAnsi="Arial" w:cs="Arial"/>
                <w:color w:val="000000"/>
                <w:sz w:val="20"/>
                <w:szCs w:val="20"/>
              </w:rPr>
              <w:t>. Just pass ToString() two parameters:</w:t>
            </w:r>
          </w:p>
          <w:p w:rsidR="001030B8" w:rsidRPr="00C83507" w:rsidRDefault="001030B8" w:rsidP="00250F8D">
            <w:pPr>
              <w:rPr>
                <w:rFonts w:ascii="Arial" w:hAnsi="Arial" w:cs="Arial"/>
                <w:color w:val="000000"/>
                <w:sz w:val="20"/>
                <w:szCs w:val="20"/>
              </w:rPr>
            </w:pPr>
          </w:p>
          <w:p w:rsidR="001030B8" w:rsidRPr="00C83507" w:rsidRDefault="001030B8" w:rsidP="00F7791E">
            <w:pPr>
              <w:numPr>
                <w:ilvl w:val="0"/>
                <w:numId w:val="15"/>
              </w:numPr>
              <w:rPr>
                <w:rFonts w:ascii="Arial" w:hAnsi="Arial" w:cs="Arial"/>
                <w:color w:val="000000"/>
                <w:sz w:val="20"/>
                <w:szCs w:val="20"/>
              </w:rPr>
            </w:pPr>
            <w:r w:rsidRPr="00C83507">
              <w:rPr>
                <w:rFonts w:ascii="Arial" w:hAnsi="Arial" w:cs="Arial"/>
                <w:color w:val="000000"/>
                <w:sz w:val="20"/>
                <w:szCs w:val="20"/>
              </w:rPr>
              <w:t>The decimal value to be converted (in our sample command, 999).</w:t>
            </w:r>
          </w:p>
          <w:p w:rsidR="001030B8" w:rsidRPr="00C83507" w:rsidRDefault="001030B8" w:rsidP="00F7791E">
            <w:pPr>
              <w:numPr>
                <w:ilvl w:val="0"/>
                <w:numId w:val="15"/>
              </w:numPr>
              <w:rPr>
                <w:rFonts w:ascii="Arial" w:hAnsi="Arial" w:cs="Arial"/>
                <w:color w:val="000000"/>
                <w:sz w:val="20"/>
                <w:szCs w:val="20"/>
              </w:rPr>
            </w:pPr>
            <w:r w:rsidRPr="00C83507">
              <w:rPr>
                <w:rFonts w:ascii="Arial" w:hAnsi="Arial" w:cs="Arial"/>
                <w:color w:val="000000"/>
                <w:sz w:val="20"/>
                <w:szCs w:val="20"/>
              </w:rPr>
              <w:t xml:space="preserve">The value </w:t>
            </w:r>
            <w:r w:rsidRPr="00C83507">
              <w:rPr>
                <w:rFonts w:ascii="Arial" w:hAnsi="Arial" w:cs="Arial"/>
                <w:b/>
                <w:color w:val="000000"/>
                <w:sz w:val="20"/>
                <w:szCs w:val="20"/>
              </w:rPr>
              <w:t>8</w:t>
            </w:r>
            <w:r w:rsidRPr="00C83507">
              <w:rPr>
                <w:rFonts w:ascii="Arial" w:hAnsi="Arial" w:cs="Arial"/>
                <w:color w:val="000000"/>
                <w:sz w:val="20"/>
                <w:szCs w:val="20"/>
              </w:rPr>
              <w:t xml:space="preserve"> (</w:t>
            </w:r>
            <w:r w:rsidR="00BA4E59" w:rsidRPr="00C83507">
              <w:rPr>
                <w:rFonts w:ascii="Arial" w:hAnsi="Arial" w:cs="Arial"/>
                <w:color w:val="000000"/>
                <w:sz w:val="20"/>
                <w:szCs w:val="20"/>
              </w:rPr>
              <w:t>the</w:t>
            </w:r>
            <w:r w:rsidRPr="00C83507">
              <w:rPr>
                <w:rFonts w:ascii="Arial" w:hAnsi="Arial" w:cs="Arial"/>
                <w:color w:val="000000"/>
                <w:sz w:val="20"/>
                <w:szCs w:val="20"/>
              </w:rPr>
              <w:t xml:space="preserve"> second parameter tells .NET to convert the value to its octal equivalent).</w:t>
            </w:r>
          </w:p>
          <w:p w:rsidR="001030B8" w:rsidRPr="00C83507" w:rsidRDefault="001030B8" w:rsidP="00250F8D">
            <w:pPr>
              <w:rPr>
                <w:rFonts w:ascii="Arial" w:hAnsi="Arial" w:cs="Arial"/>
                <w:color w:val="000000"/>
                <w:sz w:val="20"/>
                <w:szCs w:val="20"/>
              </w:rPr>
            </w:pPr>
          </w:p>
          <w:p w:rsidR="001030B8" w:rsidRPr="00C83507" w:rsidRDefault="001030B8" w:rsidP="00250F8D">
            <w:pPr>
              <w:rPr>
                <w:rFonts w:ascii="Arial" w:hAnsi="Arial" w:cs="Arial"/>
                <w:color w:val="000000"/>
                <w:sz w:val="20"/>
                <w:szCs w:val="20"/>
              </w:rPr>
            </w:pPr>
            <w:r w:rsidRPr="00C83507">
              <w:rPr>
                <w:rFonts w:ascii="Arial" w:hAnsi="Arial" w:cs="Arial"/>
                <w:color w:val="000000"/>
                <w:sz w:val="20"/>
                <w:szCs w:val="20"/>
              </w:rPr>
              <w:t>In other words, do something like this:</w:t>
            </w:r>
          </w:p>
          <w:p w:rsidR="00DB1C44" w:rsidRPr="00C83507" w:rsidRDefault="00DB1C44" w:rsidP="00250F8D">
            <w:pPr>
              <w:rPr>
                <w:rFonts w:ascii="Arial" w:hAnsi="Arial" w:cs="Arial"/>
                <w:color w:val="000000"/>
                <w:sz w:val="20"/>
                <w:szCs w:val="20"/>
              </w:rPr>
            </w:pPr>
          </w:p>
          <w:p w:rsidR="00DB1C44" w:rsidRPr="00C83507" w:rsidRDefault="00DB1C44" w:rsidP="00250F8D">
            <w:pPr>
              <w:rPr>
                <w:rFonts w:ascii="Courier New" w:hAnsi="Courier New" w:cs="Courier New"/>
                <w:color w:val="000000"/>
                <w:sz w:val="20"/>
                <w:szCs w:val="20"/>
              </w:rPr>
            </w:pPr>
            <w:r w:rsidRPr="00C83507">
              <w:rPr>
                <w:rFonts w:ascii="Courier New" w:hAnsi="Courier New" w:cs="Courier New"/>
                <w:color w:val="000000"/>
                <w:sz w:val="20"/>
                <w:szCs w:val="20"/>
              </w:rPr>
              <w:t>$a = [</w:t>
            </w:r>
            <w:r w:rsidR="001030B8" w:rsidRPr="00C83507">
              <w:rPr>
                <w:rFonts w:ascii="Courier New" w:hAnsi="Courier New" w:cs="Courier New"/>
                <w:color w:val="000000"/>
                <w:sz w:val="20"/>
                <w:szCs w:val="20"/>
              </w:rPr>
              <w:t>C</w:t>
            </w:r>
            <w:r w:rsidRPr="00C83507">
              <w:rPr>
                <w:rFonts w:ascii="Courier New" w:hAnsi="Courier New" w:cs="Courier New"/>
                <w:color w:val="000000"/>
                <w:sz w:val="20"/>
                <w:szCs w:val="20"/>
              </w:rPr>
              <w:t>onvert]::ToString(999,8)</w:t>
            </w:r>
          </w:p>
          <w:p w:rsidR="00DB1C44" w:rsidRPr="00C83507" w:rsidRDefault="00DB1C44" w:rsidP="00250F8D">
            <w:pPr>
              <w:rPr>
                <w:rFonts w:ascii="Arial" w:hAnsi="Arial" w:cs="Arial"/>
                <w:color w:val="000000"/>
                <w:sz w:val="20"/>
                <w:szCs w:val="20"/>
              </w:rPr>
            </w:pPr>
          </w:p>
          <w:p w:rsidR="001030B8" w:rsidRPr="00C83507" w:rsidRDefault="001030B8" w:rsidP="001030B8">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1030B8" w:rsidRPr="00C83507" w:rsidRDefault="001030B8" w:rsidP="00250F8D">
            <w:pPr>
              <w:rPr>
                <w:rFonts w:ascii="Arial" w:hAnsi="Arial" w:cs="Arial"/>
                <w:color w:val="000000"/>
                <w:sz w:val="20"/>
                <w:szCs w:val="20"/>
              </w:rPr>
            </w:pPr>
          </w:p>
          <w:p w:rsidR="00DB1C44" w:rsidRPr="00C83507" w:rsidRDefault="00DB1C44" w:rsidP="00250F8D">
            <w:pPr>
              <w:rPr>
                <w:rFonts w:ascii="Courier New" w:hAnsi="Courier New" w:cs="Courier New"/>
                <w:color w:val="000000"/>
                <w:sz w:val="20"/>
                <w:szCs w:val="20"/>
              </w:rPr>
            </w:pPr>
            <w:r w:rsidRPr="00C83507">
              <w:rPr>
                <w:rFonts w:ascii="Courier New" w:hAnsi="Courier New" w:cs="Courier New"/>
                <w:color w:val="000000"/>
                <w:sz w:val="20"/>
                <w:szCs w:val="20"/>
              </w:rPr>
              <w:t>1747</w:t>
            </w:r>
          </w:p>
          <w:p w:rsidR="00DB1C44" w:rsidRPr="00C83507" w:rsidRDefault="00DB1C44" w:rsidP="00250F8D">
            <w:pPr>
              <w:rPr>
                <w:rFonts w:ascii="Arial" w:hAnsi="Arial" w:cs="Arial"/>
                <w:color w:val="000000"/>
                <w:sz w:val="20"/>
                <w:szCs w:val="20"/>
              </w:rPr>
            </w:pPr>
          </w:p>
        </w:tc>
      </w:tr>
      <w:tr w:rsidR="00250F8D" w:rsidRPr="00C83507" w:rsidTr="005E0CC0">
        <w:tc>
          <w:tcPr>
            <w:tcW w:w="2538" w:type="dxa"/>
            <w:tcBorders>
              <w:bottom w:val="single" w:sz="4" w:space="0" w:color="auto"/>
            </w:tcBorders>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Replace</w:t>
            </w:r>
          </w:p>
        </w:tc>
        <w:tc>
          <w:tcPr>
            <w:tcW w:w="6318" w:type="dxa"/>
            <w:tcBorders>
              <w:bottom w:val="single" w:sz="4" w:space="0" w:color="auto"/>
            </w:tcBorders>
            <w:shd w:val="clear" w:color="auto" w:fill="auto"/>
          </w:tcPr>
          <w:p w:rsidR="00C12CDE" w:rsidRPr="00C83507" w:rsidRDefault="00232A4D" w:rsidP="00C12CDE">
            <w:pPr>
              <w:rPr>
                <w:rFonts w:ascii="Arial" w:hAnsi="Arial" w:cs="Arial"/>
                <w:color w:val="000000"/>
                <w:sz w:val="20"/>
                <w:szCs w:val="20"/>
              </w:rPr>
            </w:pPr>
            <w:r w:rsidRPr="00C83507">
              <w:rPr>
                <w:rFonts w:ascii="Arial" w:hAnsi="Arial" w:cs="Arial"/>
                <w:b/>
                <w:color w:val="000000"/>
                <w:sz w:val="20"/>
                <w:szCs w:val="20"/>
              </w:rPr>
              <w:t xml:space="preserve">Definition: </w:t>
            </w:r>
            <w:r w:rsidR="00C12CDE" w:rsidRPr="00C83507">
              <w:rPr>
                <w:rFonts w:ascii="Arial" w:hAnsi="Arial" w:cs="Arial"/>
                <w:color w:val="000000"/>
                <w:sz w:val="20"/>
                <w:szCs w:val="20"/>
              </w:rPr>
              <w:t>Returns a string in which a specified substring has been replaced with another substring a specified number of times.</w:t>
            </w:r>
          </w:p>
          <w:p w:rsidR="00C12CDE" w:rsidRPr="00C83507" w:rsidRDefault="00C12CDE" w:rsidP="00250F8D">
            <w:pPr>
              <w:rPr>
                <w:rFonts w:ascii="Arial" w:hAnsi="Arial" w:cs="Arial"/>
                <w:color w:val="000000"/>
                <w:sz w:val="20"/>
                <w:szCs w:val="20"/>
              </w:rPr>
            </w:pPr>
          </w:p>
          <w:p w:rsidR="004911D6" w:rsidRPr="00C83507" w:rsidRDefault="004F2C1B" w:rsidP="00250F8D">
            <w:pPr>
              <w:rPr>
                <w:rFonts w:ascii="Arial" w:hAnsi="Arial" w:cs="Arial"/>
                <w:color w:val="000000"/>
                <w:sz w:val="20"/>
                <w:szCs w:val="20"/>
              </w:rPr>
            </w:pPr>
            <w:r w:rsidRPr="00C83507">
              <w:rPr>
                <w:rFonts w:ascii="Arial" w:hAnsi="Arial" w:cs="Arial"/>
                <w:color w:val="000000"/>
                <w:sz w:val="20"/>
                <w:szCs w:val="20"/>
              </w:rPr>
              <w:t xml:space="preserve">The world as we know it would come to a crashing halt if we didn’t have search-and-replace commands. In Windows PowerShell you can do a simple search-and-replace on any string value simply by using the </w:t>
            </w:r>
            <w:r w:rsidRPr="00C83507">
              <w:rPr>
                <w:rFonts w:ascii="Arial" w:hAnsi="Arial" w:cs="Arial"/>
                <w:b/>
                <w:color w:val="000000"/>
                <w:sz w:val="20"/>
                <w:szCs w:val="20"/>
              </w:rPr>
              <w:t>–replace</w:t>
            </w:r>
            <w:r w:rsidRPr="00C83507">
              <w:rPr>
                <w:rFonts w:ascii="Arial" w:hAnsi="Arial" w:cs="Arial"/>
                <w:color w:val="000000"/>
                <w:sz w:val="20"/>
                <w:szCs w:val="20"/>
              </w:rPr>
              <w:t xml:space="preserve"> parameter and specifying two things:</w:t>
            </w:r>
          </w:p>
          <w:p w:rsidR="004F2C1B" w:rsidRPr="00C83507" w:rsidRDefault="004F2C1B" w:rsidP="00250F8D">
            <w:pPr>
              <w:rPr>
                <w:rFonts w:ascii="Arial" w:hAnsi="Arial" w:cs="Arial"/>
                <w:color w:val="000000"/>
                <w:sz w:val="20"/>
                <w:szCs w:val="20"/>
              </w:rPr>
            </w:pPr>
          </w:p>
          <w:p w:rsidR="004F2C1B" w:rsidRPr="00C83507" w:rsidRDefault="004F2C1B" w:rsidP="004F2C1B">
            <w:pPr>
              <w:numPr>
                <w:ilvl w:val="0"/>
                <w:numId w:val="2"/>
              </w:numPr>
              <w:rPr>
                <w:rFonts w:ascii="Arial" w:hAnsi="Arial" w:cs="Arial"/>
                <w:color w:val="000000"/>
                <w:sz w:val="20"/>
                <w:szCs w:val="20"/>
              </w:rPr>
            </w:pPr>
            <w:r w:rsidRPr="00C83507">
              <w:rPr>
                <w:rFonts w:ascii="Arial" w:hAnsi="Arial" w:cs="Arial"/>
                <w:color w:val="000000"/>
                <w:sz w:val="20"/>
                <w:szCs w:val="20"/>
              </w:rPr>
              <w:t>The string value to search for.</w:t>
            </w:r>
          </w:p>
          <w:p w:rsidR="004F2C1B" w:rsidRPr="00C83507" w:rsidRDefault="004F2C1B" w:rsidP="004F2C1B">
            <w:pPr>
              <w:numPr>
                <w:ilvl w:val="0"/>
                <w:numId w:val="2"/>
              </w:numPr>
              <w:rPr>
                <w:rFonts w:ascii="Arial" w:hAnsi="Arial" w:cs="Arial"/>
                <w:color w:val="000000"/>
                <w:sz w:val="20"/>
                <w:szCs w:val="20"/>
              </w:rPr>
            </w:pPr>
            <w:r w:rsidRPr="00C83507">
              <w:rPr>
                <w:rFonts w:ascii="Arial" w:hAnsi="Arial" w:cs="Arial"/>
                <w:color w:val="000000"/>
                <w:sz w:val="20"/>
                <w:szCs w:val="20"/>
              </w:rPr>
              <w:t>The replacement text.</w:t>
            </w:r>
          </w:p>
          <w:p w:rsidR="004911D6" w:rsidRPr="00C83507" w:rsidRDefault="004911D6" w:rsidP="00250F8D">
            <w:pPr>
              <w:rPr>
                <w:rFonts w:ascii="Arial" w:hAnsi="Arial" w:cs="Arial"/>
                <w:color w:val="000000"/>
                <w:sz w:val="20"/>
                <w:szCs w:val="20"/>
              </w:rPr>
            </w:pPr>
          </w:p>
          <w:p w:rsidR="004F2C1B" w:rsidRPr="00C83507" w:rsidRDefault="004F2C1B" w:rsidP="00250F8D">
            <w:pPr>
              <w:rPr>
                <w:rFonts w:ascii="Arial" w:hAnsi="Arial" w:cs="Arial"/>
                <w:color w:val="000000"/>
                <w:sz w:val="20"/>
                <w:szCs w:val="20"/>
              </w:rPr>
            </w:pPr>
            <w:r w:rsidRPr="00C83507">
              <w:rPr>
                <w:rFonts w:ascii="Arial" w:hAnsi="Arial" w:cs="Arial"/>
                <w:color w:val="000000"/>
                <w:sz w:val="20"/>
                <w:szCs w:val="20"/>
              </w:rPr>
              <w:t xml:space="preserve">For example, the following two command assign a value to the variable $a, then use –replace to replace all instances of the letter </w:t>
            </w:r>
            <w:r w:rsidRPr="00C83507">
              <w:rPr>
                <w:rFonts w:ascii="Arial" w:hAnsi="Arial" w:cs="Arial"/>
                <w:i/>
                <w:color w:val="000000"/>
                <w:sz w:val="20"/>
                <w:szCs w:val="20"/>
              </w:rPr>
              <w:t>x</w:t>
            </w:r>
            <w:r w:rsidRPr="00C83507">
              <w:rPr>
                <w:rFonts w:ascii="Arial" w:hAnsi="Arial" w:cs="Arial"/>
                <w:color w:val="000000"/>
                <w:sz w:val="20"/>
                <w:szCs w:val="20"/>
              </w:rPr>
              <w:t xml:space="preserve"> with the letter </w:t>
            </w:r>
            <w:r w:rsidRPr="00C83507">
              <w:rPr>
                <w:rFonts w:ascii="Arial" w:hAnsi="Arial" w:cs="Arial"/>
                <w:i/>
                <w:color w:val="000000"/>
                <w:sz w:val="20"/>
                <w:szCs w:val="20"/>
              </w:rPr>
              <w:t>a</w:t>
            </w:r>
            <w:r w:rsidRPr="00C83507">
              <w:rPr>
                <w:rFonts w:ascii="Arial" w:hAnsi="Arial" w:cs="Arial"/>
                <w:color w:val="000000"/>
                <w:sz w:val="20"/>
                <w:szCs w:val="20"/>
              </w:rPr>
              <w:t>:</w:t>
            </w:r>
          </w:p>
          <w:p w:rsidR="004911D6" w:rsidRPr="00C83507" w:rsidRDefault="004911D6" w:rsidP="00250F8D">
            <w:pPr>
              <w:rPr>
                <w:rFonts w:ascii="Arial" w:hAnsi="Arial" w:cs="Arial"/>
                <w:color w:val="000000"/>
                <w:sz w:val="20"/>
                <w:szCs w:val="20"/>
              </w:rPr>
            </w:pPr>
          </w:p>
          <w:p w:rsidR="008C6A8B" w:rsidRPr="00C83507" w:rsidRDefault="00687D68" w:rsidP="00250F8D">
            <w:pPr>
              <w:rPr>
                <w:rFonts w:ascii="Courier New" w:hAnsi="Courier New" w:cs="Courier New"/>
                <w:color w:val="000000"/>
                <w:sz w:val="20"/>
                <w:szCs w:val="20"/>
              </w:rPr>
            </w:pPr>
            <w:r w:rsidRPr="00C83507">
              <w:rPr>
                <w:rFonts w:ascii="Courier New" w:hAnsi="Courier New" w:cs="Courier New"/>
                <w:color w:val="000000"/>
                <w:sz w:val="20"/>
                <w:szCs w:val="20"/>
              </w:rPr>
              <w:t>$a = "b</w:t>
            </w:r>
            <w:r w:rsidR="008C6A8B" w:rsidRPr="00C83507">
              <w:rPr>
                <w:rFonts w:ascii="Courier New" w:hAnsi="Courier New" w:cs="Courier New"/>
                <w:color w:val="000000"/>
                <w:sz w:val="20"/>
                <w:szCs w:val="20"/>
              </w:rPr>
              <w:t>x</w:t>
            </w:r>
            <w:r w:rsidRPr="00C83507">
              <w:rPr>
                <w:rFonts w:ascii="Courier New" w:hAnsi="Courier New" w:cs="Courier New"/>
                <w:color w:val="000000"/>
                <w:sz w:val="20"/>
                <w:szCs w:val="20"/>
              </w:rPr>
              <w:t>n</w:t>
            </w:r>
            <w:r w:rsidR="008C6A8B" w:rsidRPr="00C83507">
              <w:rPr>
                <w:rFonts w:ascii="Courier New" w:hAnsi="Courier New" w:cs="Courier New"/>
                <w:color w:val="000000"/>
                <w:sz w:val="20"/>
                <w:szCs w:val="20"/>
              </w:rPr>
              <w:t>x</w:t>
            </w:r>
            <w:r w:rsidRPr="00C83507">
              <w:rPr>
                <w:rFonts w:ascii="Courier New" w:hAnsi="Courier New" w:cs="Courier New"/>
                <w:color w:val="000000"/>
                <w:sz w:val="20"/>
                <w:szCs w:val="20"/>
              </w:rPr>
              <w:t>n</w:t>
            </w:r>
            <w:r w:rsidR="008C6A8B" w:rsidRPr="00C83507">
              <w:rPr>
                <w:rFonts w:ascii="Courier New" w:hAnsi="Courier New" w:cs="Courier New"/>
                <w:color w:val="000000"/>
                <w:sz w:val="20"/>
                <w:szCs w:val="20"/>
              </w:rPr>
              <w:t>x</w:t>
            </w:r>
            <w:r w:rsidRPr="00C83507">
              <w:rPr>
                <w:rFonts w:ascii="Courier New" w:hAnsi="Courier New" w:cs="Courier New"/>
                <w:color w:val="000000"/>
                <w:sz w:val="20"/>
                <w:szCs w:val="20"/>
              </w:rPr>
              <w:t>"</w:t>
            </w:r>
          </w:p>
          <w:p w:rsidR="00250F8D" w:rsidRPr="00C83507" w:rsidRDefault="00687D68" w:rsidP="00250F8D">
            <w:pPr>
              <w:rPr>
                <w:rFonts w:ascii="Courier New" w:hAnsi="Courier New" w:cs="Courier New"/>
                <w:color w:val="000000"/>
                <w:sz w:val="20"/>
                <w:szCs w:val="20"/>
              </w:rPr>
            </w:pPr>
            <w:r w:rsidRPr="00C83507">
              <w:rPr>
                <w:rFonts w:ascii="Courier New" w:hAnsi="Courier New" w:cs="Courier New"/>
                <w:color w:val="000000"/>
                <w:sz w:val="20"/>
                <w:szCs w:val="20"/>
              </w:rPr>
              <w:t>$a = $a</w:t>
            </w:r>
            <w:r w:rsidR="00C34958" w:rsidRPr="00C83507">
              <w:rPr>
                <w:rFonts w:ascii="Courier New" w:hAnsi="Courier New" w:cs="Courier New"/>
                <w:color w:val="000000"/>
                <w:sz w:val="20"/>
                <w:szCs w:val="20"/>
              </w:rPr>
              <w:t xml:space="preserve"> -</w:t>
            </w:r>
            <w:r w:rsidRPr="00C83507">
              <w:rPr>
                <w:rFonts w:ascii="Courier New" w:hAnsi="Courier New" w:cs="Courier New"/>
                <w:color w:val="000000"/>
                <w:sz w:val="20"/>
                <w:szCs w:val="20"/>
              </w:rPr>
              <w:t>replace("</w:t>
            </w:r>
            <w:r w:rsidR="008C6A8B" w:rsidRPr="00C83507">
              <w:rPr>
                <w:rFonts w:ascii="Courier New" w:hAnsi="Courier New" w:cs="Courier New"/>
                <w:color w:val="000000"/>
                <w:sz w:val="20"/>
                <w:szCs w:val="20"/>
              </w:rPr>
              <w:t>x</w:t>
            </w:r>
            <w:r w:rsidRPr="00C83507">
              <w:rPr>
                <w:rFonts w:ascii="Courier New" w:hAnsi="Courier New" w:cs="Courier New"/>
                <w:color w:val="000000"/>
                <w:sz w:val="20"/>
                <w:szCs w:val="20"/>
              </w:rPr>
              <w:t>","</w:t>
            </w:r>
            <w:r w:rsidR="008C6A8B" w:rsidRPr="00C83507">
              <w:rPr>
                <w:rFonts w:ascii="Courier New" w:hAnsi="Courier New" w:cs="Courier New"/>
                <w:color w:val="000000"/>
                <w:sz w:val="20"/>
                <w:szCs w:val="20"/>
              </w:rPr>
              <w:t>a</w:t>
            </w:r>
            <w:r w:rsidRPr="00C83507">
              <w:rPr>
                <w:rFonts w:ascii="Courier New" w:hAnsi="Courier New" w:cs="Courier New"/>
                <w:color w:val="000000"/>
                <w:sz w:val="20"/>
                <w:szCs w:val="20"/>
              </w:rPr>
              <w:t>")</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8C6A8B" w:rsidRPr="00C83507" w:rsidRDefault="008C6A8B" w:rsidP="00FD7D55">
            <w:pPr>
              <w:rPr>
                <w:rFonts w:ascii="Arial" w:hAnsi="Arial" w:cs="Arial"/>
                <w:color w:val="000000"/>
                <w:sz w:val="20"/>
                <w:szCs w:val="20"/>
              </w:rPr>
            </w:pPr>
          </w:p>
          <w:p w:rsidR="00FD7D55" w:rsidRPr="00C83507" w:rsidRDefault="008C6A8B" w:rsidP="00FD7D55">
            <w:pPr>
              <w:rPr>
                <w:rFonts w:ascii="Arial" w:hAnsi="Arial" w:cs="Arial"/>
                <w:color w:val="000000"/>
                <w:sz w:val="20"/>
                <w:szCs w:val="20"/>
              </w:rPr>
            </w:pPr>
            <w:r w:rsidRPr="00C83507">
              <w:rPr>
                <w:rFonts w:ascii="Courier New" w:hAnsi="Courier New" w:cs="Courier New"/>
                <w:color w:val="000000"/>
                <w:sz w:val="20"/>
                <w:szCs w:val="20"/>
              </w:rPr>
              <w:t>banana</w:t>
            </w:r>
          </w:p>
          <w:p w:rsidR="00687D68" w:rsidRPr="00C83507" w:rsidRDefault="00687D68" w:rsidP="00250F8D">
            <w:pPr>
              <w:rPr>
                <w:rFonts w:ascii="Arial" w:hAnsi="Arial" w:cs="Arial"/>
                <w:color w:val="000000"/>
                <w:sz w:val="20"/>
                <w:szCs w:val="20"/>
              </w:rPr>
            </w:pPr>
          </w:p>
        </w:tc>
      </w:tr>
      <w:tr w:rsidR="00250F8D" w:rsidRPr="00C83507" w:rsidTr="005E0CC0">
        <w:tc>
          <w:tcPr>
            <w:tcW w:w="2538" w:type="dxa"/>
            <w:tcBorders>
              <w:bottom w:val="single" w:sz="4" w:space="0" w:color="auto"/>
            </w:tcBorders>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RGB</w:t>
            </w:r>
          </w:p>
        </w:tc>
        <w:tc>
          <w:tcPr>
            <w:tcW w:w="6318" w:type="dxa"/>
            <w:tcBorders>
              <w:bottom w:val="single" w:sz="4" w:space="0" w:color="auto"/>
            </w:tcBorders>
            <w:shd w:val="clear" w:color="auto" w:fill="auto"/>
          </w:tcPr>
          <w:p w:rsidR="00C12CDE"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C12CDE" w:rsidRPr="00C83507">
              <w:rPr>
                <w:rFonts w:ascii="Arial" w:hAnsi="Arial" w:cs="Arial"/>
                <w:color w:val="000000"/>
                <w:sz w:val="20"/>
                <w:szCs w:val="20"/>
              </w:rPr>
              <w:t>Returns a whole number representing an RGB color value.</w:t>
            </w:r>
          </w:p>
          <w:p w:rsidR="00C12CDE" w:rsidRPr="00C83507" w:rsidRDefault="00C12CDE" w:rsidP="00250F8D">
            <w:pPr>
              <w:rPr>
                <w:rFonts w:ascii="Arial" w:hAnsi="Arial" w:cs="Arial"/>
                <w:color w:val="000000"/>
                <w:sz w:val="20"/>
                <w:szCs w:val="20"/>
              </w:rPr>
            </w:pPr>
          </w:p>
          <w:p w:rsidR="004F2C1B" w:rsidRPr="00C83507" w:rsidRDefault="00C559FA" w:rsidP="00250F8D">
            <w:pPr>
              <w:rPr>
                <w:rFonts w:ascii="Arial" w:hAnsi="Arial" w:cs="Arial"/>
                <w:color w:val="000000"/>
                <w:sz w:val="20"/>
                <w:szCs w:val="20"/>
              </w:rPr>
            </w:pPr>
            <w:r w:rsidRPr="00C83507">
              <w:rPr>
                <w:rFonts w:ascii="Arial" w:hAnsi="Arial" w:cs="Arial"/>
                <w:color w:val="000000"/>
                <w:sz w:val="20"/>
                <w:szCs w:val="20"/>
              </w:rPr>
              <w:t xml:space="preserve">If you </w:t>
            </w:r>
            <w:r w:rsidR="005E0CC0" w:rsidRPr="00C83507">
              <w:rPr>
                <w:rFonts w:ascii="Arial" w:hAnsi="Arial" w:cs="Arial"/>
                <w:color w:val="000000"/>
                <w:sz w:val="20"/>
                <w:szCs w:val="20"/>
              </w:rPr>
              <w:t xml:space="preserve">are a Web designer you might very well find yourself needing to calculate RGB color values. Although Windows PowerShell doesn't include a built-in method or function </w:t>
            </w:r>
            <w:r w:rsidR="00BA4E59" w:rsidRPr="00C83507">
              <w:rPr>
                <w:rFonts w:ascii="Arial" w:hAnsi="Arial" w:cs="Arial"/>
                <w:color w:val="000000"/>
                <w:sz w:val="20"/>
                <w:szCs w:val="20"/>
              </w:rPr>
              <w:t>for calculating</w:t>
            </w:r>
            <w:r w:rsidR="005E0CC0" w:rsidRPr="00C83507">
              <w:rPr>
                <w:rFonts w:ascii="Arial" w:hAnsi="Arial" w:cs="Arial"/>
                <w:color w:val="000000"/>
                <w:sz w:val="20"/>
                <w:szCs w:val="20"/>
              </w:rPr>
              <w:t xml:space="preserve"> RGB values you can write a simple equation that will do </w:t>
            </w:r>
            <w:r w:rsidR="00BA4E59" w:rsidRPr="00C83507">
              <w:rPr>
                <w:rFonts w:ascii="Arial" w:hAnsi="Arial" w:cs="Arial"/>
                <w:color w:val="000000"/>
                <w:sz w:val="20"/>
                <w:szCs w:val="20"/>
              </w:rPr>
              <w:t>the</w:t>
            </w:r>
            <w:r w:rsidR="005E0CC0" w:rsidRPr="00C83507">
              <w:rPr>
                <w:rFonts w:ascii="Arial" w:hAnsi="Arial" w:cs="Arial"/>
                <w:color w:val="000000"/>
                <w:sz w:val="20"/>
                <w:szCs w:val="20"/>
              </w:rPr>
              <w:t xml:space="preserve"> math for you. In the following example, we assign values to three different variables, representing the three color components: $blue, $green, $red. We then calculate the RGB value and store the result in the variable $a:</w:t>
            </w:r>
          </w:p>
          <w:p w:rsidR="004F2C1B" w:rsidRPr="00C83507" w:rsidRDefault="004F2C1B" w:rsidP="00250F8D">
            <w:pPr>
              <w:rPr>
                <w:rFonts w:ascii="Arial" w:hAnsi="Arial" w:cs="Arial"/>
                <w:color w:val="000000"/>
                <w:sz w:val="20"/>
                <w:szCs w:val="20"/>
              </w:rPr>
            </w:pPr>
          </w:p>
          <w:p w:rsidR="005E0CC0" w:rsidRPr="00C83507" w:rsidRDefault="004B65DF" w:rsidP="00250F8D">
            <w:pPr>
              <w:rPr>
                <w:rFonts w:ascii="Courier New" w:hAnsi="Courier New" w:cs="Courier New"/>
                <w:color w:val="000000"/>
                <w:sz w:val="20"/>
                <w:szCs w:val="20"/>
              </w:rPr>
            </w:pPr>
            <w:r w:rsidRPr="00C83507">
              <w:rPr>
                <w:rFonts w:ascii="Courier New" w:hAnsi="Courier New" w:cs="Courier New"/>
                <w:color w:val="000000"/>
                <w:sz w:val="20"/>
                <w:szCs w:val="20"/>
              </w:rPr>
              <w:t>$blue = 10</w:t>
            </w:r>
          </w:p>
          <w:p w:rsidR="005E0CC0" w:rsidRPr="00C83507" w:rsidRDefault="004B65DF" w:rsidP="00250F8D">
            <w:pPr>
              <w:rPr>
                <w:rFonts w:ascii="Courier New" w:hAnsi="Courier New" w:cs="Courier New"/>
                <w:color w:val="000000"/>
                <w:sz w:val="20"/>
                <w:szCs w:val="20"/>
              </w:rPr>
            </w:pPr>
            <w:r w:rsidRPr="00C83507">
              <w:rPr>
                <w:rFonts w:ascii="Courier New" w:hAnsi="Courier New" w:cs="Courier New"/>
                <w:color w:val="000000"/>
                <w:sz w:val="20"/>
                <w:szCs w:val="20"/>
              </w:rPr>
              <w:t>$green= 10</w:t>
            </w:r>
          </w:p>
          <w:p w:rsidR="00250F8D" w:rsidRPr="00C83507" w:rsidRDefault="004B65DF" w:rsidP="00250F8D">
            <w:pPr>
              <w:rPr>
                <w:rFonts w:ascii="Courier New" w:hAnsi="Courier New" w:cs="Courier New"/>
                <w:color w:val="000000"/>
                <w:sz w:val="20"/>
                <w:szCs w:val="20"/>
              </w:rPr>
            </w:pPr>
            <w:r w:rsidRPr="00C83507">
              <w:rPr>
                <w:rFonts w:ascii="Courier New" w:hAnsi="Courier New" w:cs="Courier New"/>
                <w:color w:val="000000"/>
                <w:sz w:val="20"/>
                <w:szCs w:val="20"/>
              </w:rPr>
              <w:t>$red = 10</w:t>
            </w:r>
          </w:p>
          <w:p w:rsidR="005E0CC0" w:rsidRPr="00C83507" w:rsidRDefault="005E0CC0" w:rsidP="00250F8D">
            <w:pPr>
              <w:rPr>
                <w:rFonts w:ascii="Courier New" w:hAnsi="Courier New" w:cs="Courier New"/>
                <w:color w:val="000000"/>
                <w:sz w:val="20"/>
                <w:szCs w:val="20"/>
              </w:rPr>
            </w:pPr>
          </w:p>
          <w:p w:rsidR="004B65DF" w:rsidRPr="00C83507" w:rsidRDefault="004B65DF" w:rsidP="00250F8D">
            <w:pPr>
              <w:rPr>
                <w:rFonts w:ascii="Arial" w:hAnsi="Arial" w:cs="Arial"/>
                <w:color w:val="000000"/>
                <w:sz w:val="20"/>
                <w:szCs w:val="20"/>
              </w:rPr>
            </w:pPr>
            <w:r w:rsidRPr="00C83507">
              <w:rPr>
                <w:rFonts w:ascii="Courier New" w:hAnsi="Courier New" w:cs="Courier New"/>
                <w:color w:val="000000"/>
                <w:sz w:val="20"/>
                <w:szCs w:val="20"/>
              </w:rPr>
              <w:t>$</w:t>
            </w:r>
            <w:r w:rsidR="005E0CC0" w:rsidRPr="00C83507">
              <w:rPr>
                <w:rFonts w:ascii="Courier New" w:hAnsi="Courier New" w:cs="Courier New"/>
                <w:color w:val="000000"/>
                <w:sz w:val="20"/>
                <w:szCs w:val="20"/>
              </w:rPr>
              <w:t>a</w:t>
            </w:r>
            <w:r w:rsidRPr="00C83507">
              <w:rPr>
                <w:rFonts w:ascii="Courier New" w:hAnsi="Courier New" w:cs="Courier New"/>
                <w:color w:val="000000"/>
                <w:sz w:val="20"/>
                <w:szCs w:val="20"/>
              </w:rPr>
              <w:t xml:space="preserve"> = [long] ($blue + ($green * 256) + ($red * 65536))</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 xml:space="preserve">When you run </w:t>
            </w:r>
            <w:r w:rsidR="005E0CC0" w:rsidRPr="00C83507">
              <w:rPr>
                <w:rFonts w:ascii="Arial" w:hAnsi="Arial" w:cs="Arial"/>
                <w:color w:val="000000"/>
                <w:sz w:val="20"/>
                <w:szCs w:val="20"/>
              </w:rPr>
              <w:t>these</w:t>
            </w:r>
            <w:r w:rsidRPr="00C83507">
              <w:rPr>
                <w:rFonts w:ascii="Arial" w:hAnsi="Arial" w:cs="Arial"/>
                <w:color w:val="000000"/>
                <w:sz w:val="20"/>
                <w:szCs w:val="20"/>
              </w:rPr>
              <w:t xml:space="preserve"> command</w:t>
            </w:r>
            <w:r w:rsidR="005E0CC0" w:rsidRPr="00C83507">
              <w:rPr>
                <w:rFonts w:ascii="Arial" w:hAnsi="Arial" w:cs="Arial"/>
                <w:color w:val="000000"/>
                <w:sz w:val="20"/>
                <w:szCs w:val="20"/>
              </w:rPr>
              <w:t>s</w:t>
            </w:r>
            <w:r w:rsidRPr="00C83507">
              <w:rPr>
                <w:rFonts w:ascii="Arial" w:hAnsi="Arial" w:cs="Arial"/>
                <w:color w:val="000000"/>
                <w:sz w:val="20"/>
                <w:szCs w:val="20"/>
              </w:rPr>
              <w:t xml:space="preserve"> and then echo back the value of $a you should get the following:</w:t>
            </w:r>
          </w:p>
          <w:p w:rsidR="00FD7D55" w:rsidRPr="00C83507" w:rsidRDefault="00FD7D55" w:rsidP="00FD7D55">
            <w:pPr>
              <w:rPr>
                <w:rFonts w:ascii="Arial" w:hAnsi="Arial" w:cs="Arial"/>
                <w:color w:val="000000"/>
                <w:sz w:val="20"/>
                <w:szCs w:val="20"/>
              </w:rPr>
            </w:pPr>
          </w:p>
          <w:p w:rsidR="004F2C1B" w:rsidRPr="00C83507" w:rsidRDefault="004F2C1B" w:rsidP="00FD7D55">
            <w:pPr>
              <w:rPr>
                <w:rFonts w:ascii="Courier New" w:hAnsi="Courier New" w:cs="Courier New"/>
                <w:color w:val="000000"/>
                <w:sz w:val="20"/>
                <w:szCs w:val="20"/>
              </w:rPr>
            </w:pPr>
            <w:r w:rsidRPr="00C83507">
              <w:rPr>
                <w:rFonts w:ascii="Courier New" w:hAnsi="Courier New" w:cs="Courier New"/>
                <w:color w:val="000000"/>
                <w:sz w:val="20"/>
                <w:szCs w:val="20"/>
              </w:rPr>
              <w:t>657930</w:t>
            </w:r>
          </w:p>
          <w:p w:rsidR="004B65DF" w:rsidRPr="00C83507" w:rsidRDefault="004B65DF" w:rsidP="00250F8D">
            <w:pPr>
              <w:rPr>
                <w:rFonts w:ascii="Arial" w:hAnsi="Arial" w:cs="Arial"/>
                <w:color w:val="000000"/>
                <w:sz w:val="20"/>
                <w:szCs w:val="20"/>
              </w:rPr>
            </w:pPr>
          </w:p>
        </w:tc>
      </w:tr>
      <w:tr w:rsidR="00250F8D" w:rsidRPr="00C83507" w:rsidTr="0017442D">
        <w:tc>
          <w:tcPr>
            <w:tcW w:w="2538" w:type="dxa"/>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Right</w:t>
            </w:r>
          </w:p>
        </w:tc>
        <w:tc>
          <w:tcPr>
            <w:tcW w:w="6318" w:type="dxa"/>
            <w:shd w:val="clear" w:color="auto" w:fill="auto"/>
          </w:tcPr>
          <w:p w:rsidR="00C12CDE"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C12CDE" w:rsidRPr="00C83507">
              <w:rPr>
                <w:rFonts w:ascii="Arial" w:hAnsi="Arial" w:cs="Arial"/>
                <w:color w:val="000000"/>
                <w:sz w:val="20"/>
                <w:szCs w:val="20"/>
              </w:rPr>
              <w:t>Returns a specified number of characters from the right side of a string.</w:t>
            </w:r>
          </w:p>
          <w:p w:rsidR="00C12CDE" w:rsidRPr="00C83507" w:rsidRDefault="00C12CDE" w:rsidP="00250F8D">
            <w:pPr>
              <w:rPr>
                <w:rFonts w:ascii="Arial" w:hAnsi="Arial" w:cs="Arial"/>
                <w:color w:val="000000"/>
                <w:sz w:val="20"/>
                <w:szCs w:val="20"/>
              </w:rPr>
            </w:pPr>
          </w:p>
          <w:p w:rsidR="0017442D" w:rsidRPr="00C83507" w:rsidRDefault="00AD2043" w:rsidP="00250F8D">
            <w:pPr>
              <w:rPr>
                <w:rFonts w:ascii="Arial" w:hAnsi="Arial" w:cs="Arial"/>
                <w:color w:val="000000"/>
                <w:sz w:val="20"/>
                <w:szCs w:val="20"/>
              </w:rPr>
            </w:pPr>
            <w:r>
              <w:rPr>
                <w:rFonts w:ascii="Arial" w:hAnsi="Arial" w:cs="Arial"/>
                <w:color w:val="000000"/>
                <w:sz w:val="20"/>
                <w:szCs w:val="20"/>
              </w:rPr>
              <w:t>Y</w:t>
            </w:r>
            <w:r w:rsidR="0017442D" w:rsidRPr="00C83507">
              <w:rPr>
                <w:rFonts w:ascii="Arial" w:hAnsi="Arial" w:cs="Arial"/>
                <w:color w:val="000000"/>
                <w:sz w:val="20"/>
                <w:szCs w:val="20"/>
              </w:rPr>
              <w:t xml:space="preserve">ou can use the </w:t>
            </w:r>
            <w:r w:rsidR="0017442D" w:rsidRPr="00C83507">
              <w:rPr>
                <w:rFonts w:ascii="Arial" w:hAnsi="Arial" w:cs="Arial"/>
                <w:b/>
                <w:color w:val="000000"/>
                <w:sz w:val="20"/>
                <w:szCs w:val="20"/>
              </w:rPr>
              <w:t>Sub</w:t>
            </w:r>
            <w:r w:rsidR="00BA4E59" w:rsidRPr="00C83507">
              <w:rPr>
                <w:rFonts w:ascii="Arial" w:hAnsi="Arial" w:cs="Arial"/>
                <w:b/>
                <w:color w:val="000000"/>
                <w:sz w:val="20"/>
                <w:szCs w:val="20"/>
              </w:rPr>
              <w:t>s</w:t>
            </w:r>
            <w:r w:rsidR="0017442D" w:rsidRPr="00C83507">
              <w:rPr>
                <w:rFonts w:ascii="Arial" w:hAnsi="Arial" w:cs="Arial"/>
                <w:b/>
                <w:color w:val="000000"/>
                <w:sz w:val="20"/>
                <w:szCs w:val="20"/>
              </w:rPr>
              <w:t>tring()</w:t>
            </w:r>
            <w:r w:rsidR="0017442D" w:rsidRPr="00C83507">
              <w:rPr>
                <w:rFonts w:ascii="Arial" w:hAnsi="Arial" w:cs="Arial"/>
                <w:color w:val="000000"/>
                <w:sz w:val="20"/>
                <w:szCs w:val="20"/>
              </w:rPr>
              <w:t xml:space="preserve"> method to retrieve a specified number of characters from the beginning of a string</w:t>
            </w:r>
            <w:r>
              <w:rPr>
                <w:rFonts w:ascii="Arial" w:hAnsi="Arial" w:cs="Arial"/>
                <w:color w:val="000000"/>
                <w:sz w:val="20"/>
                <w:szCs w:val="20"/>
              </w:rPr>
              <w:t xml:space="preserve"> (see Left)</w:t>
            </w:r>
            <w:r w:rsidR="0017442D" w:rsidRPr="00C83507">
              <w:rPr>
                <w:rFonts w:ascii="Arial" w:hAnsi="Arial" w:cs="Arial"/>
                <w:color w:val="000000"/>
                <w:sz w:val="20"/>
                <w:szCs w:val="20"/>
              </w:rPr>
              <w:t xml:space="preserve">. That’s great, but how do </w:t>
            </w:r>
            <w:r w:rsidR="00BA4E59" w:rsidRPr="00C83507">
              <w:rPr>
                <w:rFonts w:ascii="Arial" w:hAnsi="Arial" w:cs="Arial"/>
                <w:color w:val="000000"/>
                <w:sz w:val="20"/>
                <w:szCs w:val="20"/>
              </w:rPr>
              <w:t xml:space="preserve">you </w:t>
            </w:r>
            <w:r w:rsidR="0017442D" w:rsidRPr="00C83507">
              <w:rPr>
                <w:rFonts w:ascii="Arial" w:hAnsi="Arial" w:cs="Arial"/>
                <w:color w:val="000000"/>
                <w:sz w:val="20"/>
                <w:szCs w:val="20"/>
              </w:rPr>
              <w:t xml:space="preserve">return a specified number of characters from the </w:t>
            </w:r>
            <w:r w:rsidR="0017442D" w:rsidRPr="00C83507">
              <w:rPr>
                <w:rFonts w:ascii="Arial" w:hAnsi="Arial" w:cs="Arial"/>
                <w:i/>
                <w:color w:val="000000"/>
                <w:sz w:val="20"/>
                <w:szCs w:val="20"/>
              </w:rPr>
              <w:t>end</w:t>
            </w:r>
            <w:r w:rsidR="0017442D" w:rsidRPr="00C83507">
              <w:rPr>
                <w:rFonts w:ascii="Arial" w:hAnsi="Arial" w:cs="Arial"/>
                <w:color w:val="000000"/>
                <w:sz w:val="20"/>
                <w:szCs w:val="20"/>
              </w:rPr>
              <w:t xml:space="preserve"> of a string? </w:t>
            </w:r>
          </w:p>
          <w:p w:rsidR="0017442D" w:rsidRPr="00C83507" w:rsidRDefault="0017442D" w:rsidP="00250F8D">
            <w:pPr>
              <w:rPr>
                <w:rFonts w:ascii="Arial" w:hAnsi="Arial" w:cs="Arial"/>
                <w:color w:val="000000"/>
                <w:sz w:val="20"/>
                <w:szCs w:val="20"/>
              </w:rPr>
            </w:pPr>
          </w:p>
          <w:p w:rsidR="0017442D" w:rsidRPr="00C83507" w:rsidRDefault="0017442D" w:rsidP="00250F8D">
            <w:pPr>
              <w:rPr>
                <w:rFonts w:ascii="Arial" w:hAnsi="Arial" w:cs="Arial"/>
                <w:color w:val="000000"/>
                <w:sz w:val="20"/>
                <w:szCs w:val="20"/>
              </w:rPr>
            </w:pPr>
            <w:r w:rsidRPr="00C83507">
              <w:rPr>
                <w:rFonts w:ascii="Arial" w:hAnsi="Arial" w:cs="Arial"/>
                <w:color w:val="000000"/>
                <w:sz w:val="20"/>
                <w:szCs w:val="20"/>
              </w:rPr>
              <w:t>Here’s one sneaky way to do that. Use the Sub</w:t>
            </w:r>
            <w:r w:rsidR="00BA4E59" w:rsidRPr="00C83507">
              <w:rPr>
                <w:rFonts w:ascii="Arial" w:hAnsi="Arial" w:cs="Arial"/>
                <w:color w:val="000000"/>
                <w:sz w:val="20"/>
                <w:szCs w:val="20"/>
              </w:rPr>
              <w:t>s</w:t>
            </w:r>
            <w:r w:rsidRPr="00C83507">
              <w:rPr>
                <w:rFonts w:ascii="Arial" w:hAnsi="Arial" w:cs="Arial"/>
                <w:color w:val="000000"/>
                <w:sz w:val="20"/>
                <w:szCs w:val="20"/>
              </w:rPr>
              <w:t>tring() method, specifying the following two parameters:</w:t>
            </w:r>
          </w:p>
          <w:p w:rsidR="0017442D" w:rsidRPr="00C83507" w:rsidRDefault="0017442D" w:rsidP="00250F8D">
            <w:pPr>
              <w:rPr>
                <w:rFonts w:ascii="Arial" w:hAnsi="Arial" w:cs="Arial"/>
                <w:color w:val="000000"/>
                <w:sz w:val="20"/>
                <w:szCs w:val="20"/>
              </w:rPr>
            </w:pPr>
          </w:p>
          <w:p w:rsidR="0017442D" w:rsidRPr="00C83507" w:rsidRDefault="0017442D" w:rsidP="0017442D">
            <w:pPr>
              <w:numPr>
                <w:ilvl w:val="0"/>
                <w:numId w:val="1"/>
              </w:numPr>
              <w:rPr>
                <w:rFonts w:ascii="Arial" w:hAnsi="Arial" w:cs="Arial"/>
                <w:color w:val="000000"/>
                <w:sz w:val="20"/>
                <w:szCs w:val="20"/>
              </w:rPr>
            </w:pPr>
            <w:r w:rsidRPr="00C83507">
              <w:rPr>
                <w:rFonts w:ascii="Arial" w:hAnsi="Arial" w:cs="Arial"/>
                <w:color w:val="000000"/>
                <w:sz w:val="20"/>
                <w:szCs w:val="20"/>
              </w:rPr>
              <w:t>The starting position</w:t>
            </w:r>
            <w:r w:rsidR="00BA4E59" w:rsidRPr="00C83507">
              <w:rPr>
                <w:rFonts w:ascii="Arial" w:hAnsi="Arial" w:cs="Arial"/>
                <w:color w:val="000000"/>
                <w:sz w:val="20"/>
                <w:szCs w:val="20"/>
              </w:rPr>
              <w:t>, which</w:t>
            </w:r>
            <w:r w:rsidRPr="00C83507">
              <w:rPr>
                <w:rFonts w:ascii="Arial" w:hAnsi="Arial" w:cs="Arial"/>
                <w:color w:val="000000"/>
                <w:sz w:val="20"/>
                <w:szCs w:val="20"/>
              </w:rPr>
              <w:t xml:space="preserve"> should be the length of the string minus the number of characters you’re after. If you want the last </w:t>
            </w:r>
            <w:r w:rsidR="00BA4E59" w:rsidRPr="00C83507">
              <w:rPr>
                <w:rFonts w:ascii="Arial" w:hAnsi="Arial" w:cs="Arial"/>
                <w:color w:val="000000"/>
                <w:sz w:val="20"/>
                <w:szCs w:val="20"/>
              </w:rPr>
              <w:t>4</w:t>
            </w:r>
            <w:r w:rsidRPr="00C83507">
              <w:rPr>
                <w:rFonts w:ascii="Arial" w:hAnsi="Arial" w:cs="Arial"/>
                <w:color w:val="000000"/>
                <w:sz w:val="20"/>
                <w:szCs w:val="20"/>
              </w:rPr>
              <w:t xml:space="preserve"> characters in the string then use the length minus 4.</w:t>
            </w:r>
          </w:p>
          <w:p w:rsidR="0017442D" w:rsidRPr="00C83507" w:rsidRDefault="0017442D" w:rsidP="0017442D">
            <w:pPr>
              <w:numPr>
                <w:ilvl w:val="0"/>
                <w:numId w:val="1"/>
              </w:numPr>
              <w:rPr>
                <w:rFonts w:ascii="Arial" w:hAnsi="Arial" w:cs="Arial"/>
                <w:color w:val="000000"/>
                <w:sz w:val="20"/>
                <w:szCs w:val="20"/>
              </w:rPr>
            </w:pPr>
            <w:r w:rsidRPr="00C83507">
              <w:rPr>
                <w:rFonts w:ascii="Arial" w:hAnsi="Arial" w:cs="Arial"/>
                <w:color w:val="000000"/>
                <w:sz w:val="20"/>
                <w:szCs w:val="20"/>
              </w:rPr>
              <w:t>The number of characters you want returned.</w:t>
            </w:r>
          </w:p>
          <w:p w:rsidR="0017442D" w:rsidRPr="00C83507" w:rsidRDefault="0017442D" w:rsidP="00250F8D">
            <w:pPr>
              <w:rPr>
                <w:rFonts w:ascii="Arial" w:hAnsi="Arial" w:cs="Arial"/>
                <w:color w:val="000000"/>
                <w:sz w:val="20"/>
                <w:szCs w:val="20"/>
              </w:rPr>
            </w:pPr>
          </w:p>
          <w:p w:rsidR="0017442D" w:rsidRPr="00C83507" w:rsidRDefault="0017442D" w:rsidP="00250F8D">
            <w:pPr>
              <w:rPr>
                <w:rFonts w:ascii="Arial" w:hAnsi="Arial" w:cs="Arial"/>
                <w:color w:val="000000"/>
                <w:sz w:val="20"/>
                <w:szCs w:val="20"/>
              </w:rPr>
            </w:pPr>
            <w:r w:rsidRPr="00C83507">
              <w:rPr>
                <w:rFonts w:ascii="Arial" w:hAnsi="Arial" w:cs="Arial"/>
                <w:color w:val="000000"/>
                <w:sz w:val="20"/>
                <w:szCs w:val="20"/>
              </w:rPr>
              <w:t>For example, these two commands assign a value to the variable $a, then use the Sub</w:t>
            </w:r>
            <w:r w:rsidR="00BA4E59" w:rsidRPr="00C83507">
              <w:rPr>
                <w:rFonts w:ascii="Arial" w:hAnsi="Arial" w:cs="Arial"/>
                <w:color w:val="000000"/>
                <w:sz w:val="20"/>
                <w:szCs w:val="20"/>
              </w:rPr>
              <w:t>s</w:t>
            </w:r>
            <w:r w:rsidRPr="00C83507">
              <w:rPr>
                <w:rFonts w:ascii="Arial" w:hAnsi="Arial" w:cs="Arial"/>
                <w:color w:val="000000"/>
                <w:sz w:val="20"/>
                <w:szCs w:val="20"/>
              </w:rPr>
              <w:t>tring() method to retrieve the last 9 characters in the string:</w:t>
            </w:r>
          </w:p>
          <w:p w:rsidR="0017442D" w:rsidRPr="00C83507" w:rsidRDefault="0017442D" w:rsidP="00250F8D">
            <w:pPr>
              <w:rPr>
                <w:rFonts w:ascii="Arial" w:hAnsi="Arial" w:cs="Arial"/>
                <w:color w:val="000000"/>
                <w:sz w:val="20"/>
                <w:szCs w:val="20"/>
              </w:rPr>
            </w:pPr>
          </w:p>
          <w:p w:rsidR="0017442D" w:rsidRPr="00C83507" w:rsidRDefault="0017442D" w:rsidP="00250F8D">
            <w:pPr>
              <w:rPr>
                <w:rFonts w:ascii="Arial" w:hAnsi="Arial" w:cs="Arial"/>
                <w:color w:val="000000"/>
                <w:sz w:val="20"/>
                <w:szCs w:val="20"/>
              </w:rPr>
            </w:pPr>
            <w:r w:rsidRPr="00C83507">
              <w:rPr>
                <w:rFonts w:ascii="Courier New" w:hAnsi="Courier New" w:cs="Courier New"/>
                <w:color w:val="000000"/>
                <w:sz w:val="20"/>
                <w:szCs w:val="20"/>
              </w:rPr>
              <w:t>$a = "ABCDEFGHIJKLMNOPQRSTUVW</w:t>
            </w:r>
            <w:r w:rsidR="00AD2043">
              <w:rPr>
                <w:rFonts w:ascii="Courier New" w:hAnsi="Courier New" w:cs="Courier New"/>
                <w:color w:val="000000"/>
                <w:sz w:val="20"/>
                <w:szCs w:val="20"/>
              </w:rPr>
              <w:t>X</w:t>
            </w:r>
            <w:r w:rsidRPr="00C83507">
              <w:rPr>
                <w:rFonts w:ascii="Courier New" w:hAnsi="Courier New" w:cs="Courier New"/>
                <w:color w:val="000000"/>
                <w:sz w:val="20"/>
                <w:szCs w:val="20"/>
              </w:rPr>
              <w:t>YZ"</w:t>
            </w:r>
          </w:p>
          <w:p w:rsidR="00250F8D" w:rsidRPr="00C83507" w:rsidRDefault="0017442D" w:rsidP="00250F8D">
            <w:pPr>
              <w:rPr>
                <w:rFonts w:ascii="Courier New" w:hAnsi="Courier New" w:cs="Courier New"/>
                <w:color w:val="000000"/>
                <w:sz w:val="20"/>
                <w:szCs w:val="20"/>
              </w:rPr>
            </w:pPr>
            <w:r w:rsidRPr="00C83507">
              <w:rPr>
                <w:rFonts w:ascii="Courier New" w:hAnsi="Courier New" w:cs="Courier New"/>
                <w:color w:val="000000"/>
                <w:sz w:val="20"/>
                <w:szCs w:val="20"/>
              </w:rPr>
              <w:t>$a</w:t>
            </w:r>
            <w:r w:rsidR="0076147D" w:rsidRPr="00C83507">
              <w:rPr>
                <w:rFonts w:ascii="Courier New" w:hAnsi="Courier New" w:cs="Courier New"/>
                <w:color w:val="000000"/>
                <w:sz w:val="20"/>
                <w:szCs w:val="20"/>
              </w:rPr>
              <w:t xml:space="preserve"> = $a.substring($a.length - 9, 9)</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76147D" w:rsidRPr="00C83507" w:rsidRDefault="0076147D" w:rsidP="00250F8D">
            <w:pPr>
              <w:rPr>
                <w:rFonts w:ascii="Arial" w:hAnsi="Arial" w:cs="Arial"/>
                <w:color w:val="000000"/>
                <w:sz w:val="20"/>
                <w:szCs w:val="20"/>
              </w:rPr>
            </w:pPr>
          </w:p>
          <w:p w:rsidR="0017442D" w:rsidRPr="00C83507" w:rsidRDefault="0017442D" w:rsidP="00250F8D">
            <w:pPr>
              <w:rPr>
                <w:rFonts w:ascii="Courier New" w:hAnsi="Courier New" w:cs="Courier New"/>
                <w:color w:val="000000"/>
                <w:sz w:val="20"/>
                <w:szCs w:val="20"/>
              </w:rPr>
            </w:pPr>
            <w:r w:rsidRPr="00C83507">
              <w:rPr>
                <w:rFonts w:ascii="Courier New" w:hAnsi="Courier New" w:cs="Courier New"/>
                <w:color w:val="000000"/>
                <w:sz w:val="20"/>
                <w:szCs w:val="20"/>
              </w:rPr>
              <w:t>RSTUVW</w:t>
            </w:r>
            <w:r w:rsidR="00AD2043">
              <w:rPr>
                <w:rFonts w:ascii="Courier New" w:hAnsi="Courier New" w:cs="Courier New"/>
                <w:color w:val="000000"/>
                <w:sz w:val="20"/>
                <w:szCs w:val="20"/>
              </w:rPr>
              <w:t>X</w:t>
            </w:r>
            <w:r w:rsidRPr="00C83507">
              <w:rPr>
                <w:rFonts w:ascii="Courier New" w:hAnsi="Courier New" w:cs="Courier New"/>
                <w:color w:val="000000"/>
                <w:sz w:val="20"/>
                <w:szCs w:val="20"/>
              </w:rPr>
              <w:t>YZ</w:t>
            </w:r>
          </w:p>
          <w:p w:rsidR="0017442D" w:rsidRPr="00C83507" w:rsidRDefault="0017442D" w:rsidP="00250F8D">
            <w:pPr>
              <w:rPr>
                <w:rFonts w:ascii="Arial" w:hAnsi="Arial" w:cs="Arial"/>
                <w:color w:val="000000"/>
                <w:sz w:val="20"/>
                <w:szCs w:val="20"/>
              </w:rPr>
            </w:pPr>
          </w:p>
        </w:tc>
      </w:tr>
      <w:tr w:rsidR="00250F8D" w:rsidRPr="00C83507" w:rsidTr="00855885">
        <w:tc>
          <w:tcPr>
            <w:tcW w:w="2538" w:type="dxa"/>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Rnd</w:t>
            </w:r>
          </w:p>
        </w:tc>
        <w:tc>
          <w:tcPr>
            <w:tcW w:w="6318" w:type="dxa"/>
          </w:tcPr>
          <w:p w:rsidR="00C12CDE"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C12CDE" w:rsidRPr="00C83507">
              <w:rPr>
                <w:rFonts w:ascii="Arial" w:hAnsi="Arial" w:cs="Arial"/>
                <w:color w:val="000000"/>
                <w:sz w:val="20"/>
                <w:szCs w:val="20"/>
              </w:rPr>
              <w:t>Returns a random number.</w:t>
            </w:r>
          </w:p>
          <w:p w:rsidR="00C12CDE" w:rsidRPr="00C83507" w:rsidRDefault="00C12CDE" w:rsidP="00250F8D">
            <w:pPr>
              <w:rPr>
                <w:rFonts w:ascii="Arial" w:hAnsi="Arial" w:cs="Arial"/>
                <w:color w:val="000000"/>
                <w:sz w:val="20"/>
                <w:szCs w:val="20"/>
              </w:rPr>
            </w:pPr>
          </w:p>
          <w:p w:rsidR="00807AC6" w:rsidRPr="00C83507" w:rsidRDefault="00A87055" w:rsidP="00250F8D">
            <w:pPr>
              <w:rPr>
                <w:rFonts w:ascii="Arial" w:hAnsi="Arial" w:cs="Arial"/>
                <w:b/>
                <w:color w:val="000000"/>
                <w:sz w:val="20"/>
                <w:szCs w:val="20"/>
              </w:rPr>
            </w:pPr>
            <w:r w:rsidRPr="00C83507">
              <w:rPr>
                <w:rFonts w:ascii="Arial" w:hAnsi="Arial" w:cs="Arial"/>
                <w:color w:val="000000"/>
                <w:sz w:val="20"/>
                <w:szCs w:val="20"/>
              </w:rPr>
              <w:t xml:space="preserve">Although it doesn’t require a lot of code to generate a random number in VBScript, the code that </w:t>
            </w:r>
            <w:r w:rsidRPr="00C83507">
              <w:rPr>
                <w:rFonts w:ascii="Arial" w:hAnsi="Arial" w:cs="Arial"/>
                <w:i/>
                <w:color w:val="000000"/>
                <w:sz w:val="20"/>
                <w:szCs w:val="20"/>
              </w:rPr>
              <w:t>is</w:t>
            </w:r>
            <w:r w:rsidRPr="00C83507">
              <w:rPr>
                <w:rFonts w:ascii="Arial" w:hAnsi="Arial" w:cs="Arial"/>
                <w:color w:val="000000"/>
                <w:sz w:val="20"/>
                <w:szCs w:val="20"/>
              </w:rPr>
              <w:t xml:space="preserve"> required is a bit cryptic, to say the least. In Windows PowerShell the process is much easier: all you need to do is create an instance of the System.Random class and then call the</w:t>
            </w:r>
            <w:r w:rsidRPr="00C83507">
              <w:rPr>
                <w:rFonts w:ascii="Arial" w:hAnsi="Arial" w:cs="Arial"/>
                <w:b/>
                <w:color w:val="000000"/>
                <w:sz w:val="20"/>
                <w:szCs w:val="20"/>
              </w:rPr>
              <w:t xml:space="preserve"> Next </w:t>
            </w:r>
            <w:r w:rsidRPr="00C83507">
              <w:rPr>
                <w:rFonts w:ascii="Arial" w:hAnsi="Arial" w:cs="Arial"/>
                <w:color w:val="000000"/>
                <w:sz w:val="20"/>
                <w:szCs w:val="20"/>
              </w:rPr>
              <w:t>method, passing th</w:t>
            </w:r>
            <w:r w:rsidR="00BA4E59" w:rsidRPr="00C83507">
              <w:rPr>
                <w:rFonts w:ascii="Arial" w:hAnsi="Arial" w:cs="Arial"/>
                <w:color w:val="000000"/>
                <w:sz w:val="20"/>
                <w:szCs w:val="20"/>
              </w:rPr>
              <w:t>is</w:t>
            </w:r>
            <w:r w:rsidRPr="00C83507">
              <w:rPr>
                <w:rFonts w:ascii="Arial" w:hAnsi="Arial" w:cs="Arial"/>
                <w:color w:val="000000"/>
                <w:sz w:val="20"/>
                <w:szCs w:val="20"/>
              </w:rPr>
              <w:t xml:space="preserve"> method the first and last numbers in the series. For example, these two commands create an instance of System.Random and then store a random number between 1 and 100 in the variable $b</w:t>
            </w:r>
          </w:p>
          <w:p w:rsidR="00807AC6" w:rsidRPr="00C83507" w:rsidRDefault="00807AC6" w:rsidP="00250F8D">
            <w:pPr>
              <w:rPr>
                <w:rFonts w:ascii="Arial" w:hAnsi="Arial" w:cs="Arial"/>
                <w:color w:val="000000"/>
                <w:sz w:val="20"/>
                <w:szCs w:val="20"/>
              </w:rPr>
            </w:pPr>
          </w:p>
          <w:p w:rsidR="00807AC6" w:rsidRPr="00C83507" w:rsidRDefault="00DB490D" w:rsidP="00250F8D">
            <w:pPr>
              <w:rPr>
                <w:rFonts w:ascii="Courier New" w:hAnsi="Courier New" w:cs="Courier New"/>
                <w:color w:val="000000"/>
                <w:sz w:val="20"/>
                <w:szCs w:val="20"/>
              </w:rPr>
            </w:pPr>
            <w:r w:rsidRPr="00C83507">
              <w:rPr>
                <w:rFonts w:ascii="Courier New" w:hAnsi="Courier New" w:cs="Courier New"/>
                <w:color w:val="000000"/>
                <w:sz w:val="20"/>
                <w:szCs w:val="20"/>
              </w:rPr>
              <w:t>$a = new-object random</w:t>
            </w:r>
          </w:p>
          <w:p w:rsidR="00250F8D" w:rsidRPr="00C83507" w:rsidRDefault="00A87055"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$b = </w:t>
            </w:r>
            <w:r w:rsidR="00DB490D" w:rsidRPr="00C83507">
              <w:rPr>
                <w:rFonts w:ascii="Courier New" w:hAnsi="Courier New" w:cs="Courier New"/>
                <w:color w:val="000000"/>
                <w:sz w:val="20"/>
                <w:szCs w:val="20"/>
              </w:rPr>
              <w:t>$a.next(1,100)</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w:t>
            </w:r>
            <w:r w:rsidR="00A87055" w:rsidRPr="00C83507">
              <w:rPr>
                <w:rFonts w:ascii="Arial" w:hAnsi="Arial" w:cs="Arial"/>
                <w:color w:val="000000"/>
                <w:sz w:val="20"/>
                <w:szCs w:val="20"/>
              </w:rPr>
              <w:t>b</w:t>
            </w:r>
            <w:r w:rsidRPr="00C83507">
              <w:rPr>
                <w:rFonts w:ascii="Arial" w:hAnsi="Arial" w:cs="Arial"/>
                <w:color w:val="000000"/>
                <w:sz w:val="20"/>
                <w:szCs w:val="20"/>
              </w:rPr>
              <w:t xml:space="preserve"> you should get </w:t>
            </w:r>
            <w:r w:rsidR="00A87055" w:rsidRPr="00C83507">
              <w:rPr>
                <w:rFonts w:ascii="Arial" w:hAnsi="Arial" w:cs="Arial"/>
                <w:color w:val="000000"/>
                <w:sz w:val="20"/>
                <w:szCs w:val="20"/>
              </w:rPr>
              <w:t xml:space="preserve">something like </w:t>
            </w:r>
            <w:r w:rsidRPr="00C83507">
              <w:rPr>
                <w:rFonts w:ascii="Arial" w:hAnsi="Arial" w:cs="Arial"/>
                <w:color w:val="000000"/>
                <w:sz w:val="20"/>
                <w:szCs w:val="20"/>
              </w:rPr>
              <w:t>the following:</w:t>
            </w:r>
          </w:p>
          <w:p w:rsidR="00FD7D55" w:rsidRPr="00C83507" w:rsidRDefault="00FD7D55" w:rsidP="00FD7D55">
            <w:pPr>
              <w:rPr>
                <w:rFonts w:ascii="Arial" w:hAnsi="Arial" w:cs="Arial"/>
                <w:color w:val="000000"/>
                <w:sz w:val="20"/>
                <w:szCs w:val="20"/>
              </w:rPr>
            </w:pPr>
          </w:p>
          <w:p w:rsidR="00A87055" w:rsidRPr="00C83507" w:rsidRDefault="00A87055" w:rsidP="00FD7D55">
            <w:pPr>
              <w:rPr>
                <w:rFonts w:ascii="Courier New" w:hAnsi="Courier New" w:cs="Courier New"/>
                <w:color w:val="000000"/>
                <w:sz w:val="20"/>
                <w:szCs w:val="20"/>
              </w:rPr>
            </w:pPr>
            <w:r w:rsidRPr="00C83507">
              <w:rPr>
                <w:rFonts w:ascii="Courier New" w:hAnsi="Courier New" w:cs="Courier New"/>
                <w:color w:val="000000"/>
                <w:sz w:val="20"/>
                <w:szCs w:val="20"/>
              </w:rPr>
              <w:t>72</w:t>
            </w:r>
          </w:p>
          <w:p w:rsidR="00A87055" w:rsidRPr="00C83507" w:rsidRDefault="00A87055" w:rsidP="00FD7D55">
            <w:pPr>
              <w:rPr>
                <w:rFonts w:ascii="Arial" w:hAnsi="Arial" w:cs="Arial"/>
                <w:color w:val="000000"/>
                <w:sz w:val="20"/>
                <w:szCs w:val="20"/>
              </w:rPr>
            </w:pPr>
          </w:p>
          <w:p w:rsidR="00A87055" w:rsidRPr="00C83507" w:rsidRDefault="00A87055" w:rsidP="00FD7D55">
            <w:pPr>
              <w:rPr>
                <w:rFonts w:ascii="Arial" w:hAnsi="Arial" w:cs="Arial"/>
                <w:color w:val="000000"/>
                <w:sz w:val="20"/>
                <w:szCs w:val="20"/>
              </w:rPr>
            </w:pPr>
            <w:r w:rsidRPr="00C83507">
              <w:rPr>
                <w:rFonts w:ascii="Arial" w:hAnsi="Arial" w:cs="Arial"/>
                <w:color w:val="000000"/>
                <w:sz w:val="20"/>
                <w:szCs w:val="20"/>
              </w:rPr>
              <w:t>And, of course, the next time you run the command you should get something different.</w:t>
            </w:r>
          </w:p>
          <w:p w:rsidR="00A87055" w:rsidRPr="00C83507" w:rsidRDefault="00A87055" w:rsidP="00FD7D55">
            <w:pPr>
              <w:rPr>
                <w:rFonts w:ascii="Arial" w:hAnsi="Arial" w:cs="Arial"/>
                <w:color w:val="000000"/>
                <w:sz w:val="20"/>
                <w:szCs w:val="20"/>
              </w:rPr>
            </w:pPr>
          </w:p>
          <w:p w:rsidR="00A87055" w:rsidRPr="00C83507" w:rsidRDefault="00A87055" w:rsidP="00FD7D55">
            <w:pPr>
              <w:rPr>
                <w:rFonts w:ascii="Arial" w:hAnsi="Arial" w:cs="Arial"/>
                <w:color w:val="000000"/>
                <w:sz w:val="20"/>
                <w:szCs w:val="20"/>
              </w:rPr>
            </w:pPr>
            <w:r w:rsidRPr="00C83507">
              <w:rPr>
                <w:rFonts w:ascii="Arial" w:hAnsi="Arial" w:cs="Arial"/>
                <w:color w:val="000000"/>
                <w:sz w:val="20"/>
                <w:szCs w:val="20"/>
              </w:rPr>
              <w:t>To generate a random integer (not necessarily an integer falling between a specified starting and ending number) just call the Next method without supplying any additional parameters:</w:t>
            </w:r>
          </w:p>
          <w:p w:rsidR="00A87055" w:rsidRPr="00C83507" w:rsidRDefault="00A87055" w:rsidP="00FD7D55">
            <w:pPr>
              <w:rPr>
                <w:rFonts w:ascii="Arial" w:hAnsi="Arial" w:cs="Arial"/>
                <w:color w:val="000000"/>
                <w:sz w:val="20"/>
                <w:szCs w:val="20"/>
              </w:rPr>
            </w:pPr>
          </w:p>
          <w:p w:rsidR="00A87055" w:rsidRPr="00C83507" w:rsidRDefault="00A87055" w:rsidP="00FD7D55">
            <w:pPr>
              <w:rPr>
                <w:rFonts w:ascii="Courier New" w:hAnsi="Courier New" w:cs="Courier New"/>
                <w:color w:val="000000"/>
                <w:sz w:val="20"/>
                <w:szCs w:val="20"/>
              </w:rPr>
            </w:pPr>
            <w:r w:rsidRPr="00C83507">
              <w:rPr>
                <w:rFonts w:ascii="Courier New" w:hAnsi="Courier New" w:cs="Courier New"/>
                <w:color w:val="000000"/>
                <w:sz w:val="20"/>
                <w:szCs w:val="20"/>
              </w:rPr>
              <w:t>$b = $a.next()</w:t>
            </w:r>
          </w:p>
          <w:p w:rsidR="00DB490D" w:rsidRPr="00C83507" w:rsidRDefault="00DB490D" w:rsidP="00250F8D">
            <w:pPr>
              <w:rPr>
                <w:rFonts w:ascii="Arial" w:hAnsi="Arial" w:cs="Arial"/>
                <w:color w:val="000000"/>
                <w:sz w:val="20"/>
                <w:szCs w:val="20"/>
              </w:rPr>
            </w:pPr>
          </w:p>
        </w:tc>
      </w:tr>
      <w:tr w:rsidR="00250F8D" w:rsidRPr="00C83507" w:rsidTr="00C866AD">
        <w:tc>
          <w:tcPr>
            <w:tcW w:w="2538" w:type="dxa"/>
            <w:tcBorders>
              <w:bottom w:val="single" w:sz="4" w:space="0" w:color="auto"/>
            </w:tcBorders>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Round</w:t>
            </w:r>
          </w:p>
        </w:tc>
        <w:tc>
          <w:tcPr>
            <w:tcW w:w="6318" w:type="dxa"/>
            <w:tcBorders>
              <w:bottom w:val="single" w:sz="4" w:space="0" w:color="auto"/>
            </w:tcBorders>
          </w:tcPr>
          <w:p w:rsidR="00C12CDE"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C12CDE" w:rsidRPr="00C83507">
              <w:rPr>
                <w:rFonts w:ascii="Arial" w:hAnsi="Arial" w:cs="Arial"/>
                <w:color w:val="000000"/>
                <w:sz w:val="20"/>
                <w:szCs w:val="20"/>
              </w:rPr>
              <w:t xml:space="preserve">Returns a number rounded to a specified number of decimal places. </w:t>
            </w:r>
          </w:p>
          <w:p w:rsidR="00C12CDE" w:rsidRPr="00C83507" w:rsidRDefault="00C12CDE" w:rsidP="00250F8D">
            <w:pPr>
              <w:rPr>
                <w:rFonts w:ascii="Arial" w:hAnsi="Arial" w:cs="Arial"/>
                <w:color w:val="000000"/>
                <w:sz w:val="20"/>
                <w:szCs w:val="20"/>
              </w:rPr>
            </w:pPr>
          </w:p>
          <w:p w:rsidR="00BA5897" w:rsidRPr="00C83507" w:rsidRDefault="003C4A68" w:rsidP="00250F8D">
            <w:pPr>
              <w:rPr>
                <w:rFonts w:ascii="Arial" w:hAnsi="Arial" w:cs="Arial"/>
                <w:color w:val="000000"/>
                <w:sz w:val="20"/>
                <w:szCs w:val="20"/>
              </w:rPr>
            </w:pPr>
            <w:r w:rsidRPr="00C83507">
              <w:rPr>
                <w:rFonts w:ascii="Arial" w:hAnsi="Arial" w:cs="Arial"/>
                <w:color w:val="000000"/>
                <w:sz w:val="20"/>
                <w:szCs w:val="20"/>
              </w:rPr>
              <w:t xml:space="preserve">When working with system administration scripts </w:t>
            </w:r>
            <w:r w:rsidR="00BA5897" w:rsidRPr="00C83507">
              <w:rPr>
                <w:rFonts w:ascii="Arial" w:hAnsi="Arial" w:cs="Arial"/>
                <w:color w:val="000000"/>
                <w:sz w:val="20"/>
                <w:szCs w:val="20"/>
              </w:rPr>
              <w:t>(</w:t>
            </w:r>
            <w:r w:rsidRPr="00C83507">
              <w:rPr>
                <w:rFonts w:ascii="Arial" w:hAnsi="Arial" w:cs="Arial"/>
                <w:color w:val="000000"/>
                <w:sz w:val="20"/>
                <w:szCs w:val="20"/>
              </w:rPr>
              <w:t>and performing chores like returning free disk space on a drive</w:t>
            </w:r>
            <w:r w:rsidR="00BA5897" w:rsidRPr="00C83507">
              <w:rPr>
                <w:rFonts w:ascii="Arial" w:hAnsi="Arial" w:cs="Arial"/>
                <w:color w:val="000000"/>
                <w:sz w:val="20"/>
                <w:szCs w:val="20"/>
              </w:rPr>
              <w:t>)</w:t>
            </w:r>
            <w:r w:rsidRPr="00C83507">
              <w:rPr>
                <w:rFonts w:ascii="Arial" w:hAnsi="Arial" w:cs="Arial"/>
                <w:color w:val="000000"/>
                <w:sz w:val="20"/>
                <w:szCs w:val="20"/>
              </w:rPr>
              <w:t xml:space="preserve"> you’ll often get back numbers similar to this: 45.987654321. </w:t>
            </w:r>
            <w:r w:rsidR="00BA5897" w:rsidRPr="00C83507">
              <w:rPr>
                <w:rFonts w:ascii="Arial" w:hAnsi="Arial" w:cs="Arial"/>
                <w:color w:val="000000"/>
                <w:sz w:val="20"/>
                <w:szCs w:val="20"/>
              </w:rPr>
              <w:t>More often than not</w:t>
            </w:r>
            <w:r w:rsidRPr="00C83507">
              <w:rPr>
                <w:rFonts w:ascii="Arial" w:hAnsi="Arial" w:cs="Arial"/>
                <w:color w:val="000000"/>
                <w:sz w:val="20"/>
                <w:szCs w:val="20"/>
              </w:rPr>
              <w:t xml:space="preserve"> you don’t really need all those decimal places; instead, you’d </w:t>
            </w:r>
            <w:r w:rsidR="00BA5897" w:rsidRPr="00C83507">
              <w:rPr>
                <w:rFonts w:ascii="Arial" w:hAnsi="Arial" w:cs="Arial"/>
                <w:color w:val="000000"/>
                <w:sz w:val="20"/>
                <w:szCs w:val="20"/>
              </w:rPr>
              <w:t>just as soon</w:t>
            </w:r>
            <w:r w:rsidRPr="00C83507">
              <w:rPr>
                <w:rFonts w:ascii="Arial" w:hAnsi="Arial" w:cs="Arial"/>
                <w:color w:val="000000"/>
                <w:sz w:val="20"/>
                <w:szCs w:val="20"/>
              </w:rPr>
              <w:t xml:space="preserve"> round the value up (or down). </w:t>
            </w:r>
          </w:p>
          <w:p w:rsidR="00BA5897" w:rsidRPr="00C83507" w:rsidRDefault="00BA5897" w:rsidP="00250F8D">
            <w:pPr>
              <w:rPr>
                <w:rFonts w:ascii="Arial" w:hAnsi="Arial" w:cs="Arial"/>
                <w:color w:val="000000"/>
                <w:sz w:val="20"/>
                <w:szCs w:val="20"/>
              </w:rPr>
            </w:pPr>
          </w:p>
          <w:p w:rsidR="008A4CD5" w:rsidRPr="00C83507" w:rsidRDefault="00BA5897" w:rsidP="00250F8D">
            <w:pPr>
              <w:rPr>
                <w:rFonts w:ascii="Arial" w:hAnsi="Arial" w:cs="Arial"/>
                <w:color w:val="000000"/>
                <w:sz w:val="20"/>
                <w:szCs w:val="20"/>
              </w:rPr>
            </w:pPr>
            <w:r w:rsidRPr="00C83507">
              <w:rPr>
                <w:rFonts w:ascii="Arial" w:hAnsi="Arial" w:cs="Arial"/>
                <w:color w:val="000000"/>
                <w:sz w:val="20"/>
                <w:szCs w:val="20"/>
              </w:rPr>
              <w:t>OK</w:t>
            </w:r>
            <w:r w:rsidR="003C4A68" w:rsidRPr="00C83507">
              <w:rPr>
                <w:rFonts w:ascii="Arial" w:hAnsi="Arial" w:cs="Arial"/>
                <w:color w:val="000000"/>
                <w:sz w:val="20"/>
                <w:szCs w:val="20"/>
              </w:rPr>
              <w:t xml:space="preserve">; in Windows PowerShell all you have to do is use the System.Math class and the </w:t>
            </w:r>
            <w:r w:rsidR="003C4A68" w:rsidRPr="00C83507">
              <w:rPr>
                <w:rFonts w:ascii="Arial" w:hAnsi="Arial" w:cs="Arial"/>
                <w:b/>
                <w:color w:val="000000"/>
                <w:sz w:val="20"/>
                <w:szCs w:val="20"/>
              </w:rPr>
              <w:t>Round</w:t>
            </w:r>
            <w:r w:rsidR="003C4A68" w:rsidRPr="00C83507">
              <w:rPr>
                <w:rFonts w:ascii="Arial" w:hAnsi="Arial" w:cs="Arial"/>
                <w:color w:val="000000"/>
                <w:sz w:val="20"/>
                <w:szCs w:val="20"/>
              </w:rPr>
              <w:t xml:space="preserve"> method. This command rounds the number 45.987654321 to two decimal places (notice the value </w:t>
            </w:r>
            <w:r w:rsidR="003C4A68" w:rsidRPr="00C83507">
              <w:rPr>
                <w:rFonts w:ascii="Arial" w:hAnsi="Arial" w:cs="Arial"/>
                <w:b/>
                <w:color w:val="000000"/>
                <w:sz w:val="20"/>
                <w:szCs w:val="20"/>
              </w:rPr>
              <w:t>2</w:t>
            </w:r>
            <w:r w:rsidR="003C4A68" w:rsidRPr="00C83507">
              <w:rPr>
                <w:rFonts w:ascii="Arial" w:hAnsi="Arial" w:cs="Arial"/>
                <w:color w:val="000000"/>
                <w:sz w:val="20"/>
                <w:szCs w:val="20"/>
              </w:rPr>
              <w:t xml:space="preserve"> passed as the second parameter to the method). The resulting value is then stored in the variable $a:</w:t>
            </w:r>
          </w:p>
          <w:p w:rsidR="008A4CD5" w:rsidRPr="00C83507" w:rsidRDefault="008A4CD5" w:rsidP="00250F8D">
            <w:pPr>
              <w:rPr>
                <w:rFonts w:ascii="Arial" w:hAnsi="Arial" w:cs="Arial"/>
                <w:color w:val="000000"/>
                <w:sz w:val="20"/>
                <w:szCs w:val="20"/>
              </w:rPr>
            </w:pPr>
          </w:p>
          <w:p w:rsidR="00250F8D" w:rsidRPr="00C83507" w:rsidRDefault="008A4CD5" w:rsidP="00250F8D">
            <w:pPr>
              <w:rPr>
                <w:rFonts w:ascii="Courier New" w:hAnsi="Courier New" w:cs="Courier New"/>
                <w:color w:val="000000"/>
                <w:sz w:val="20"/>
                <w:szCs w:val="20"/>
              </w:rPr>
            </w:pPr>
            <w:r w:rsidRPr="00C83507">
              <w:rPr>
                <w:rFonts w:ascii="Courier New" w:hAnsi="Courier New" w:cs="Courier New"/>
                <w:color w:val="000000"/>
                <w:sz w:val="20"/>
                <w:szCs w:val="20"/>
              </w:rPr>
              <w:t>$a = [math]::round(45.</w:t>
            </w:r>
            <w:r w:rsidR="003C4A68" w:rsidRPr="00C83507">
              <w:rPr>
                <w:rFonts w:ascii="Courier New" w:hAnsi="Courier New" w:cs="Courier New"/>
                <w:color w:val="000000"/>
                <w:sz w:val="20"/>
                <w:szCs w:val="20"/>
              </w:rPr>
              <w:t>987654321</w:t>
            </w:r>
            <w:r w:rsidRPr="00C83507">
              <w:rPr>
                <w:rFonts w:ascii="Courier New" w:hAnsi="Courier New" w:cs="Courier New"/>
                <w:color w:val="000000"/>
                <w:sz w:val="20"/>
                <w:szCs w:val="20"/>
              </w:rPr>
              <w:t>,</w:t>
            </w:r>
            <w:r w:rsidR="003C4A68" w:rsidRPr="00C83507">
              <w:rPr>
                <w:rFonts w:ascii="Courier New" w:hAnsi="Courier New" w:cs="Courier New"/>
                <w:color w:val="000000"/>
                <w:sz w:val="20"/>
                <w:szCs w:val="20"/>
              </w:rPr>
              <w:t xml:space="preserve"> </w:t>
            </w:r>
            <w:r w:rsidRPr="00C83507">
              <w:rPr>
                <w:rFonts w:ascii="Courier New" w:hAnsi="Courier New" w:cs="Courier New"/>
                <w:color w:val="000000"/>
                <w:sz w:val="20"/>
                <w:szCs w:val="20"/>
              </w:rPr>
              <w:t>2)</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FD7D55" w:rsidRPr="00C83507" w:rsidRDefault="00FD7D55" w:rsidP="00FD7D55">
            <w:pPr>
              <w:rPr>
                <w:rFonts w:ascii="Arial" w:hAnsi="Arial" w:cs="Arial"/>
                <w:color w:val="000000"/>
                <w:sz w:val="20"/>
                <w:szCs w:val="20"/>
              </w:rPr>
            </w:pPr>
          </w:p>
          <w:p w:rsidR="003C4A68" w:rsidRPr="00C83507" w:rsidRDefault="003C4A68" w:rsidP="00FD7D55">
            <w:pPr>
              <w:rPr>
                <w:rFonts w:ascii="Courier New" w:hAnsi="Courier New" w:cs="Courier New"/>
                <w:color w:val="000000"/>
                <w:sz w:val="20"/>
                <w:szCs w:val="20"/>
              </w:rPr>
            </w:pPr>
            <w:r w:rsidRPr="00C83507">
              <w:rPr>
                <w:rFonts w:ascii="Courier New" w:hAnsi="Courier New" w:cs="Courier New"/>
                <w:color w:val="000000"/>
                <w:sz w:val="20"/>
                <w:szCs w:val="20"/>
              </w:rPr>
              <w:t>45.99</w:t>
            </w:r>
          </w:p>
          <w:p w:rsidR="00386876" w:rsidRPr="00C83507" w:rsidRDefault="00386876" w:rsidP="00250F8D">
            <w:pPr>
              <w:rPr>
                <w:rFonts w:ascii="Arial" w:hAnsi="Arial" w:cs="Arial"/>
                <w:color w:val="000000"/>
                <w:sz w:val="20"/>
                <w:szCs w:val="20"/>
              </w:rPr>
            </w:pPr>
          </w:p>
        </w:tc>
      </w:tr>
      <w:tr w:rsidR="00250F8D" w:rsidRPr="00C83507" w:rsidTr="00C866AD">
        <w:tc>
          <w:tcPr>
            <w:tcW w:w="2538" w:type="dxa"/>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ScriptEngine</w:t>
            </w:r>
          </w:p>
        </w:tc>
        <w:tc>
          <w:tcPr>
            <w:tcW w:w="6318" w:type="dxa"/>
            <w:shd w:val="clear" w:color="auto" w:fill="auto"/>
          </w:tcPr>
          <w:p w:rsidR="00250F8D"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C12CDE" w:rsidRPr="00C83507">
              <w:rPr>
                <w:rFonts w:ascii="Arial" w:hAnsi="Arial" w:cs="Arial"/>
                <w:color w:val="000000"/>
                <w:sz w:val="20"/>
                <w:szCs w:val="20"/>
              </w:rPr>
              <w:t>Returns a string representing the scripting language in use.</w:t>
            </w:r>
          </w:p>
          <w:p w:rsidR="00C866AD" w:rsidRPr="00C83507" w:rsidRDefault="00C866AD" w:rsidP="00250F8D">
            <w:pPr>
              <w:rPr>
                <w:rFonts w:ascii="Arial" w:hAnsi="Arial" w:cs="Arial"/>
                <w:color w:val="000000"/>
                <w:sz w:val="20"/>
                <w:szCs w:val="20"/>
              </w:rPr>
            </w:pPr>
          </w:p>
          <w:p w:rsidR="00C866AD" w:rsidRPr="00C83507" w:rsidRDefault="00C866AD" w:rsidP="00250F8D">
            <w:pPr>
              <w:rPr>
                <w:rFonts w:ascii="Arial" w:hAnsi="Arial" w:cs="Arial"/>
                <w:color w:val="000000"/>
                <w:sz w:val="20"/>
                <w:szCs w:val="20"/>
              </w:rPr>
            </w:pPr>
            <w:r w:rsidRPr="00C83507">
              <w:rPr>
                <w:rFonts w:ascii="Arial" w:hAnsi="Arial" w:cs="Arial"/>
                <w:color w:val="000000"/>
                <w:sz w:val="20"/>
                <w:szCs w:val="20"/>
              </w:rPr>
              <w:t xml:space="preserve">Not </w:t>
            </w:r>
            <w:r w:rsidR="00817AF4" w:rsidRPr="00C83507">
              <w:rPr>
                <w:rFonts w:ascii="Arial" w:hAnsi="Arial" w:cs="Arial"/>
                <w:color w:val="000000"/>
                <w:sz w:val="20"/>
                <w:szCs w:val="20"/>
              </w:rPr>
              <w:t>really applicable</w:t>
            </w:r>
            <w:r w:rsidRPr="00C83507">
              <w:rPr>
                <w:rFonts w:ascii="Arial" w:hAnsi="Arial" w:cs="Arial"/>
                <w:color w:val="000000"/>
                <w:sz w:val="20"/>
                <w:szCs w:val="20"/>
              </w:rPr>
              <w:t xml:space="preserve">; after all, if you’re running Windows PowerShell you’re using the Windows PowerShell script engine. Still, you can use the </w:t>
            </w:r>
            <w:r w:rsidRPr="00C83507">
              <w:rPr>
                <w:rFonts w:ascii="Arial" w:hAnsi="Arial" w:cs="Arial"/>
                <w:b/>
                <w:color w:val="000000"/>
                <w:sz w:val="20"/>
                <w:szCs w:val="20"/>
              </w:rPr>
              <w:t>Get-Host</w:t>
            </w:r>
            <w:r w:rsidRPr="00C83507">
              <w:rPr>
                <w:rFonts w:ascii="Arial" w:hAnsi="Arial" w:cs="Arial"/>
                <w:color w:val="000000"/>
                <w:sz w:val="20"/>
                <w:szCs w:val="20"/>
              </w:rPr>
              <w:t xml:space="preserve"> Cmdlet and the </w:t>
            </w:r>
            <w:r w:rsidRPr="00C83507">
              <w:rPr>
                <w:rFonts w:ascii="Arial" w:hAnsi="Arial" w:cs="Arial"/>
                <w:b/>
                <w:color w:val="000000"/>
                <w:sz w:val="20"/>
                <w:szCs w:val="20"/>
              </w:rPr>
              <w:t>Version</w:t>
            </w:r>
            <w:r w:rsidRPr="00C83507">
              <w:rPr>
                <w:rFonts w:ascii="Arial" w:hAnsi="Arial" w:cs="Arial"/>
                <w:color w:val="000000"/>
                <w:sz w:val="20"/>
                <w:szCs w:val="20"/>
              </w:rPr>
              <w:t xml:space="preserve"> property to return information about </w:t>
            </w:r>
            <w:r w:rsidRPr="00C83507">
              <w:rPr>
                <w:rFonts w:ascii="Arial" w:hAnsi="Arial" w:cs="Arial"/>
                <w:i/>
                <w:color w:val="000000"/>
                <w:sz w:val="20"/>
                <w:szCs w:val="20"/>
              </w:rPr>
              <w:t>which</w:t>
            </w:r>
            <w:r w:rsidRPr="00C83507">
              <w:rPr>
                <w:rFonts w:ascii="Arial" w:hAnsi="Arial" w:cs="Arial"/>
                <w:color w:val="000000"/>
                <w:sz w:val="20"/>
                <w:szCs w:val="20"/>
              </w:rPr>
              <w:t xml:space="preserve"> version of Windows PowerShell you’re running:</w:t>
            </w:r>
          </w:p>
          <w:p w:rsidR="00C866AD" w:rsidRPr="00C83507" w:rsidRDefault="00C866AD" w:rsidP="00250F8D">
            <w:pPr>
              <w:rPr>
                <w:rFonts w:ascii="Arial" w:hAnsi="Arial" w:cs="Arial"/>
                <w:color w:val="000000"/>
                <w:sz w:val="20"/>
                <w:szCs w:val="20"/>
              </w:rPr>
            </w:pPr>
          </w:p>
          <w:p w:rsidR="00C866AD" w:rsidRPr="00C83507" w:rsidRDefault="00C866AD" w:rsidP="00C866AD">
            <w:pPr>
              <w:rPr>
                <w:rFonts w:ascii="Courier New" w:hAnsi="Courier New" w:cs="Courier New"/>
                <w:color w:val="000000"/>
                <w:sz w:val="20"/>
                <w:szCs w:val="20"/>
              </w:rPr>
            </w:pPr>
            <w:r w:rsidRPr="00C83507">
              <w:rPr>
                <w:rFonts w:ascii="Courier New" w:hAnsi="Courier New" w:cs="Courier New"/>
                <w:color w:val="000000"/>
                <w:sz w:val="20"/>
                <w:szCs w:val="20"/>
              </w:rPr>
              <w:t>$a = (get-host).version</w:t>
            </w:r>
          </w:p>
          <w:p w:rsidR="00C866AD" w:rsidRPr="00C83507" w:rsidRDefault="00C866AD" w:rsidP="00C866AD">
            <w:pPr>
              <w:rPr>
                <w:rFonts w:ascii="Arial" w:hAnsi="Arial" w:cs="Arial"/>
                <w:color w:val="000000"/>
                <w:sz w:val="20"/>
                <w:szCs w:val="20"/>
              </w:rPr>
            </w:pPr>
          </w:p>
          <w:p w:rsidR="00C866AD" w:rsidRPr="00C83507" w:rsidRDefault="00C866AD" w:rsidP="00C866AD">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 depending on which build you are using:</w:t>
            </w:r>
          </w:p>
          <w:p w:rsidR="00C866AD" w:rsidRPr="00C83507" w:rsidRDefault="00C866AD" w:rsidP="00250F8D">
            <w:pPr>
              <w:rPr>
                <w:rFonts w:ascii="Arial" w:hAnsi="Arial" w:cs="Arial"/>
                <w:color w:val="000000"/>
                <w:sz w:val="20"/>
                <w:szCs w:val="20"/>
              </w:rPr>
            </w:pPr>
          </w:p>
          <w:p w:rsidR="00C866AD" w:rsidRPr="00C83507" w:rsidRDefault="00C866AD" w:rsidP="00C866AD">
            <w:pPr>
              <w:rPr>
                <w:rFonts w:ascii="Courier New" w:hAnsi="Courier New" w:cs="Courier New"/>
                <w:color w:val="000000"/>
                <w:sz w:val="20"/>
                <w:szCs w:val="20"/>
              </w:rPr>
            </w:pPr>
            <w:r w:rsidRPr="00C83507">
              <w:rPr>
                <w:rFonts w:ascii="Courier New" w:hAnsi="Courier New" w:cs="Courier New"/>
                <w:color w:val="000000"/>
                <w:sz w:val="20"/>
                <w:szCs w:val="20"/>
              </w:rPr>
              <w:t>Major  Minor  Build  Revision</w:t>
            </w:r>
          </w:p>
          <w:p w:rsidR="00C866AD" w:rsidRPr="00C83507" w:rsidRDefault="00C866AD" w:rsidP="00C866AD">
            <w:pPr>
              <w:rPr>
                <w:rFonts w:ascii="Courier New" w:hAnsi="Courier New" w:cs="Courier New"/>
                <w:color w:val="000000"/>
                <w:sz w:val="20"/>
                <w:szCs w:val="20"/>
              </w:rPr>
            </w:pPr>
            <w:r w:rsidRPr="00C83507">
              <w:rPr>
                <w:rFonts w:ascii="Courier New" w:hAnsi="Courier New" w:cs="Courier New"/>
                <w:color w:val="000000"/>
                <w:sz w:val="20"/>
                <w:szCs w:val="20"/>
              </w:rPr>
              <w:t>-----  -----  -----  --------</w:t>
            </w:r>
          </w:p>
          <w:p w:rsidR="00C866AD" w:rsidRPr="00C83507" w:rsidRDefault="00C866AD" w:rsidP="00C866AD">
            <w:pPr>
              <w:rPr>
                <w:rFonts w:ascii="Arial" w:hAnsi="Arial" w:cs="Arial"/>
                <w:color w:val="000000"/>
                <w:sz w:val="20"/>
                <w:szCs w:val="20"/>
              </w:rPr>
            </w:pPr>
            <w:r w:rsidRPr="00C83507">
              <w:rPr>
                <w:rFonts w:ascii="Courier New" w:hAnsi="Courier New" w:cs="Courier New"/>
                <w:color w:val="000000"/>
                <w:sz w:val="20"/>
                <w:szCs w:val="20"/>
              </w:rPr>
              <w:t>1      0      0      0</w:t>
            </w:r>
          </w:p>
          <w:p w:rsidR="00C12CDE" w:rsidRPr="00C83507" w:rsidRDefault="00C12CDE" w:rsidP="00250F8D">
            <w:pPr>
              <w:rPr>
                <w:rFonts w:ascii="Arial" w:hAnsi="Arial" w:cs="Arial"/>
                <w:color w:val="000000"/>
                <w:sz w:val="20"/>
                <w:szCs w:val="20"/>
              </w:rPr>
            </w:pPr>
          </w:p>
        </w:tc>
      </w:tr>
      <w:tr w:rsidR="00250F8D" w:rsidRPr="00C83507" w:rsidTr="00855885">
        <w:tc>
          <w:tcPr>
            <w:tcW w:w="2538" w:type="dxa"/>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ScriptEngineBuildVersion</w:t>
            </w:r>
          </w:p>
        </w:tc>
        <w:tc>
          <w:tcPr>
            <w:tcW w:w="6318" w:type="dxa"/>
          </w:tcPr>
          <w:p w:rsidR="00C12CDE"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C12CDE" w:rsidRPr="00C83507">
              <w:rPr>
                <w:rFonts w:ascii="Arial" w:hAnsi="Arial" w:cs="Arial"/>
                <w:color w:val="000000"/>
                <w:sz w:val="20"/>
                <w:szCs w:val="20"/>
              </w:rPr>
              <w:t xml:space="preserve">Returns the build version number of the scripting engine in use. </w:t>
            </w:r>
          </w:p>
          <w:p w:rsidR="00C12CDE" w:rsidRPr="00C83507" w:rsidRDefault="00C12CDE" w:rsidP="00250F8D">
            <w:pPr>
              <w:rPr>
                <w:rFonts w:ascii="Arial" w:hAnsi="Arial" w:cs="Arial"/>
                <w:color w:val="000000"/>
                <w:sz w:val="20"/>
                <w:szCs w:val="20"/>
              </w:rPr>
            </w:pPr>
          </w:p>
          <w:p w:rsidR="002A4C4F" w:rsidRPr="00C83507" w:rsidRDefault="00C36C96" w:rsidP="00250F8D">
            <w:pPr>
              <w:rPr>
                <w:rFonts w:ascii="Arial" w:hAnsi="Arial" w:cs="Arial"/>
                <w:color w:val="000000"/>
                <w:sz w:val="20"/>
                <w:szCs w:val="20"/>
              </w:rPr>
            </w:pPr>
            <w:r w:rsidRPr="00C83507">
              <w:rPr>
                <w:rFonts w:ascii="Arial" w:hAnsi="Arial" w:cs="Arial"/>
                <w:color w:val="000000"/>
                <w:sz w:val="20"/>
                <w:szCs w:val="20"/>
              </w:rPr>
              <w:t xml:space="preserve">You’re right about that: it </w:t>
            </w:r>
            <w:r w:rsidRPr="00C83507">
              <w:rPr>
                <w:rFonts w:ascii="Arial" w:hAnsi="Arial" w:cs="Arial"/>
                <w:i/>
                <w:color w:val="000000"/>
                <w:sz w:val="20"/>
                <w:szCs w:val="20"/>
              </w:rPr>
              <w:t>can</w:t>
            </w:r>
            <w:r w:rsidRPr="00C83507">
              <w:rPr>
                <w:rFonts w:ascii="Arial" w:hAnsi="Arial" w:cs="Arial"/>
                <w:color w:val="000000"/>
                <w:sz w:val="20"/>
                <w:szCs w:val="20"/>
              </w:rPr>
              <w:t xml:space="preserve"> be useful to know which build of Windows PowerShell you happen to be running. Fortunately you can determine that simply by calling the </w:t>
            </w:r>
            <w:r w:rsidRPr="00C83507">
              <w:rPr>
                <w:rFonts w:ascii="Arial" w:hAnsi="Arial" w:cs="Arial"/>
                <w:b/>
                <w:color w:val="000000"/>
                <w:sz w:val="20"/>
                <w:szCs w:val="20"/>
              </w:rPr>
              <w:t>Get-Host</w:t>
            </w:r>
            <w:r w:rsidRPr="00C83507">
              <w:rPr>
                <w:rFonts w:ascii="Arial" w:hAnsi="Arial" w:cs="Arial"/>
                <w:color w:val="000000"/>
                <w:sz w:val="20"/>
                <w:szCs w:val="20"/>
              </w:rPr>
              <w:t xml:space="preserve"> Cmdlet and then taking a peek at the value of the </w:t>
            </w:r>
            <w:r w:rsidRPr="00C83507">
              <w:rPr>
                <w:rFonts w:ascii="Arial" w:hAnsi="Arial" w:cs="Arial"/>
                <w:b/>
                <w:color w:val="000000"/>
                <w:sz w:val="20"/>
                <w:szCs w:val="20"/>
              </w:rPr>
              <w:t>Version.Build</w:t>
            </w:r>
            <w:r w:rsidRPr="00C83507">
              <w:rPr>
                <w:rFonts w:ascii="Arial" w:hAnsi="Arial" w:cs="Arial"/>
                <w:color w:val="000000"/>
                <w:sz w:val="20"/>
                <w:szCs w:val="20"/>
              </w:rPr>
              <w:t xml:space="preserve"> property:</w:t>
            </w:r>
          </w:p>
          <w:p w:rsidR="002A4C4F" w:rsidRPr="00C83507" w:rsidRDefault="002A4C4F" w:rsidP="00250F8D">
            <w:pPr>
              <w:rPr>
                <w:rFonts w:ascii="Arial" w:hAnsi="Arial" w:cs="Arial"/>
                <w:color w:val="000000"/>
                <w:sz w:val="20"/>
                <w:szCs w:val="20"/>
              </w:rPr>
            </w:pPr>
          </w:p>
          <w:p w:rsidR="00250F8D" w:rsidRPr="00C83507" w:rsidRDefault="00C36C96"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DB490D" w:rsidRPr="00C83507">
              <w:rPr>
                <w:rFonts w:ascii="Courier New" w:hAnsi="Courier New" w:cs="Courier New"/>
                <w:color w:val="000000"/>
                <w:sz w:val="20"/>
                <w:szCs w:val="20"/>
              </w:rPr>
              <w:t>(get-host).version</w:t>
            </w:r>
            <w:r w:rsidR="003C4A68" w:rsidRPr="00C83507">
              <w:rPr>
                <w:rFonts w:ascii="Courier New" w:hAnsi="Courier New" w:cs="Courier New"/>
                <w:color w:val="000000"/>
                <w:sz w:val="20"/>
                <w:szCs w:val="20"/>
              </w:rPr>
              <w:t>.build</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r w:rsidR="00C36C96" w:rsidRPr="00C83507">
              <w:rPr>
                <w:rFonts w:ascii="Arial" w:hAnsi="Arial" w:cs="Arial"/>
                <w:color w:val="000000"/>
                <w:sz w:val="20"/>
                <w:szCs w:val="20"/>
              </w:rPr>
              <w:t>, depending on which build you are using</w:t>
            </w:r>
            <w:r w:rsidRPr="00C83507">
              <w:rPr>
                <w:rFonts w:ascii="Arial" w:hAnsi="Arial" w:cs="Arial"/>
                <w:color w:val="000000"/>
                <w:sz w:val="20"/>
                <w:szCs w:val="20"/>
              </w:rPr>
              <w:t>:</w:t>
            </w:r>
          </w:p>
          <w:p w:rsidR="00FD7D55" w:rsidRPr="00C83507" w:rsidRDefault="00FD7D55" w:rsidP="00FD7D55">
            <w:pPr>
              <w:rPr>
                <w:rFonts w:ascii="Arial" w:hAnsi="Arial" w:cs="Arial"/>
                <w:color w:val="000000"/>
                <w:sz w:val="20"/>
                <w:szCs w:val="20"/>
              </w:rPr>
            </w:pPr>
          </w:p>
          <w:p w:rsidR="00C36C96" w:rsidRPr="00C83507" w:rsidRDefault="00C36C96" w:rsidP="00FD7D55">
            <w:pPr>
              <w:rPr>
                <w:rFonts w:ascii="Courier New" w:hAnsi="Courier New" w:cs="Courier New"/>
                <w:color w:val="000000"/>
                <w:sz w:val="20"/>
                <w:szCs w:val="20"/>
              </w:rPr>
            </w:pPr>
            <w:r w:rsidRPr="00C83507">
              <w:rPr>
                <w:rFonts w:ascii="Courier New" w:hAnsi="Courier New" w:cs="Courier New"/>
                <w:color w:val="000000"/>
                <w:sz w:val="20"/>
                <w:szCs w:val="20"/>
              </w:rPr>
              <w:t>0</w:t>
            </w:r>
          </w:p>
          <w:p w:rsidR="00855885" w:rsidRPr="00C83507" w:rsidRDefault="00855885" w:rsidP="00250F8D">
            <w:pPr>
              <w:rPr>
                <w:rFonts w:ascii="Arial" w:hAnsi="Arial" w:cs="Arial"/>
                <w:color w:val="000000"/>
                <w:sz w:val="20"/>
                <w:szCs w:val="20"/>
              </w:rPr>
            </w:pPr>
          </w:p>
        </w:tc>
      </w:tr>
      <w:tr w:rsidR="00250F8D" w:rsidRPr="00C83507" w:rsidTr="00855885">
        <w:tc>
          <w:tcPr>
            <w:tcW w:w="2538" w:type="dxa"/>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ScriptEngineMajorVersion</w:t>
            </w:r>
          </w:p>
        </w:tc>
        <w:tc>
          <w:tcPr>
            <w:tcW w:w="6318" w:type="dxa"/>
          </w:tcPr>
          <w:p w:rsidR="00C12CDE"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C12CDE" w:rsidRPr="00C83507">
              <w:rPr>
                <w:rFonts w:ascii="Arial" w:hAnsi="Arial" w:cs="Arial"/>
                <w:color w:val="000000"/>
                <w:sz w:val="20"/>
                <w:szCs w:val="20"/>
              </w:rPr>
              <w:t xml:space="preserve">Returns the major version number of the scripting engine in use. </w:t>
            </w:r>
          </w:p>
          <w:p w:rsidR="00C12CDE" w:rsidRPr="00C83507" w:rsidRDefault="00C12CDE" w:rsidP="00250F8D">
            <w:pPr>
              <w:rPr>
                <w:rFonts w:ascii="Arial" w:hAnsi="Arial" w:cs="Arial"/>
                <w:color w:val="000000"/>
                <w:sz w:val="20"/>
                <w:szCs w:val="20"/>
              </w:rPr>
            </w:pPr>
          </w:p>
          <w:p w:rsidR="00E3187F" w:rsidRPr="00C83507" w:rsidRDefault="00C76005" w:rsidP="00250F8D">
            <w:pPr>
              <w:rPr>
                <w:rFonts w:ascii="Arial" w:hAnsi="Arial" w:cs="Arial"/>
                <w:color w:val="000000"/>
                <w:sz w:val="20"/>
                <w:szCs w:val="20"/>
              </w:rPr>
            </w:pPr>
            <w:r w:rsidRPr="00C83507">
              <w:rPr>
                <w:rFonts w:ascii="Arial" w:hAnsi="Arial" w:cs="Arial"/>
                <w:color w:val="000000"/>
                <w:sz w:val="20"/>
                <w:szCs w:val="20"/>
              </w:rPr>
              <w:t xml:space="preserve">Determining the major version of Windows PowerShell itself is a snap: all you have to do is call the </w:t>
            </w:r>
            <w:r w:rsidRPr="00C83507">
              <w:rPr>
                <w:rFonts w:ascii="Arial" w:hAnsi="Arial" w:cs="Arial"/>
                <w:b/>
                <w:color w:val="000000"/>
                <w:sz w:val="20"/>
                <w:szCs w:val="20"/>
              </w:rPr>
              <w:t>Get-Host</w:t>
            </w:r>
            <w:r w:rsidRPr="00C83507">
              <w:rPr>
                <w:rFonts w:ascii="Arial" w:hAnsi="Arial" w:cs="Arial"/>
                <w:color w:val="000000"/>
                <w:sz w:val="20"/>
                <w:szCs w:val="20"/>
              </w:rPr>
              <w:t xml:space="preserve"> </w:t>
            </w:r>
            <w:r w:rsidR="00817AF4" w:rsidRPr="00C83507">
              <w:rPr>
                <w:rFonts w:ascii="Arial" w:hAnsi="Arial" w:cs="Arial"/>
                <w:color w:val="000000"/>
                <w:sz w:val="20"/>
                <w:szCs w:val="20"/>
              </w:rPr>
              <w:t>Cmdlet</w:t>
            </w:r>
            <w:r w:rsidRPr="00C83507">
              <w:rPr>
                <w:rFonts w:ascii="Arial" w:hAnsi="Arial" w:cs="Arial"/>
                <w:color w:val="000000"/>
                <w:sz w:val="20"/>
                <w:szCs w:val="20"/>
              </w:rPr>
              <w:t xml:space="preserve"> and then grab the value of the </w:t>
            </w:r>
            <w:r w:rsidRPr="00C83507">
              <w:rPr>
                <w:rFonts w:ascii="Arial" w:hAnsi="Arial" w:cs="Arial"/>
                <w:b/>
                <w:color w:val="000000"/>
                <w:sz w:val="20"/>
                <w:szCs w:val="20"/>
              </w:rPr>
              <w:t>Version.Major</w:t>
            </w:r>
            <w:r w:rsidRPr="00C83507">
              <w:rPr>
                <w:rFonts w:ascii="Arial" w:hAnsi="Arial" w:cs="Arial"/>
                <w:color w:val="000000"/>
                <w:sz w:val="20"/>
                <w:szCs w:val="20"/>
              </w:rPr>
              <w:t xml:space="preserve"> property. The following command determines the major version and then stores that value in the variable $a:</w:t>
            </w:r>
          </w:p>
          <w:p w:rsidR="00E3187F" w:rsidRPr="00C83507" w:rsidRDefault="00E3187F" w:rsidP="00250F8D">
            <w:pPr>
              <w:rPr>
                <w:rFonts w:ascii="Arial" w:hAnsi="Arial" w:cs="Arial"/>
                <w:color w:val="000000"/>
                <w:sz w:val="20"/>
                <w:szCs w:val="20"/>
              </w:rPr>
            </w:pPr>
          </w:p>
          <w:p w:rsidR="00250F8D" w:rsidRPr="00C83507" w:rsidRDefault="00E3187F"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DB490D" w:rsidRPr="00C83507">
              <w:rPr>
                <w:rFonts w:ascii="Courier New" w:hAnsi="Courier New" w:cs="Courier New"/>
                <w:color w:val="000000"/>
                <w:sz w:val="20"/>
                <w:szCs w:val="20"/>
              </w:rPr>
              <w:t>(get-host).version</w:t>
            </w:r>
            <w:r w:rsidR="003C4A68" w:rsidRPr="00C83507">
              <w:rPr>
                <w:rFonts w:ascii="Courier New" w:hAnsi="Courier New" w:cs="Courier New"/>
                <w:color w:val="000000"/>
                <w:sz w:val="20"/>
                <w:szCs w:val="20"/>
              </w:rPr>
              <w:t>.major</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r w:rsidR="00E3187F" w:rsidRPr="00C83507">
              <w:rPr>
                <w:rFonts w:ascii="Arial" w:hAnsi="Arial" w:cs="Arial"/>
                <w:color w:val="000000"/>
                <w:sz w:val="20"/>
                <w:szCs w:val="20"/>
              </w:rPr>
              <w:t>, depending on which version of PowerShell you are running</w:t>
            </w:r>
            <w:r w:rsidRPr="00C83507">
              <w:rPr>
                <w:rFonts w:ascii="Arial" w:hAnsi="Arial" w:cs="Arial"/>
                <w:color w:val="000000"/>
                <w:sz w:val="20"/>
                <w:szCs w:val="20"/>
              </w:rPr>
              <w:t>:</w:t>
            </w:r>
          </w:p>
          <w:p w:rsidR="00FD7D55" w:rsidRPr="00C83507" w:rsidRDefault="00FD7D55" w:rsidP="00FD7D55">
            <w:pPr>
              <w:rPr>
                <w:rFonts w:ascii="Arial" w:hAnsi="Arial" w:cs="Arial"/>
                <w:color w:val="000000"/>
                <w:sz w:val="20"/>
                <w:szCs w:val="20"/>
              </w:rPr>
            </w:pPr>
          </w:p>
          <w:p w:rsidR="00E3187F" w:rsidRPr="00C83507" w:rsidRDefault="00E3187F" w:rsidP="00FD7D55">
            <w:pPr>
              <w:rPr>
                <w:rFonts w:ascii="Courier New" w:hAnsi="Courier New" w:cs="Courier New"/>
                <w:color w:val="000000"/>
                <w:sz w:val="20"/>
                <w:szCs w:val="20"/>
              </w:rPr>
            </w:pPr>
            <w:r w:rsidRPr="00C83507">
              <w:rPr>
                <w:rFonts w:ascii="Courier New" w:hAnsi="Courier New" w:cs="Courier New"/>
                <w:color w:val="000000"/>
                <w:sz w:val="20"/>
                <w:szCs w:val="20"/>
              </w:rPr>
              <w:t>1</w:t>
            </w:r>
          </w:p>
          <w:p w:rsidR="00855885" w:rsidRPr="00C83507" w:rsidRDefault="00855885" w:rsidP="00250F8D">
            <w:pPr>
              <w:rPr>
                <w:rFonts w:ascii="Arial" w:hAnsi="Arial" w:cs="Arial"/>
                <w:color w:val="000000"/>
                <w:sz w:val="20"/>
                <w:szCs w:val="20"/>
              </w:rPr>
            </w:pPr>
          </w:p>
        </w:tc>
      </w:tr>
      <w:tr w:rsidR="00250F8D" w:rsidRPr="00C83507" w:rsidTr="00855885">
        <w:tc>
          <w:tcPr>
            <w:tcW w:w="2538" w:type="dxa"/>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ScriptEngineMinorVersion</w:t>
            </w:r>
          </w:p>
        </w:tc>
        <w:tc>
          <w:tcPr>
            <w:tcW w:w="6318" w:type="dxa"/>
          </w:tcPr>
          <w:p w:rsidR="00BE278B"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BE278B" w:rsidRPr="00C83507">
              <w:rPr>
                <w:rFonts w:ascii="Arial" w:hAnsi="Arial" w:cs="Arial"/>
                <w:color w:val="000000"/>
                <w:sz w:val="20"/>
                <w:szCs w:val="20"/>
              </w:rPr>
              <w:t xml:space="preserve">Returns the minor version number of the scripting engine in use. </w:t>
            </w:r>
          </w:p>
          <w:p w:rsidR="00BE278B" w:rsidRPr="00C83507" w:rsidRDefault="00BE278B" w:rsidP="00250F8D">
            <w:pPr>
              <w:rPr>
                <w:rFonts w:ascii="Arial" w:hAnsi="Arial" w:cs="Arial"/>
                <w:color w:val="000000"/>
                <w:sz w:val="20"/>
                <w:szCs w:val="20"/>
              </w:rPr>
            </w:pPr>
          </w:p>
          <w:p w:rsidR="00E3187F" w:rsidRPr="00C83507" w:rsidRDefault="00E3187F" w:rsidP="00250F8D">
            <w:pPr>
              <w:rPr>
                <w:rFonts w:ascii="Arial" w:hAnsi="Arial" w:cs="Arial"/>
                <w:color w:val="000000"/>
                <w:sz w:val="20"/>
                <w:szCs w:val="20"/>
              </w:rPr>
            </w:pPr>
            <w:r w:rsidRPr="00C83507">
              <w:rPr>
                <w:rFonts w:ascii="Arial" w:hAnsi="Arial" w:cs="Arial"/>
                <w:color w:val="000000"/>
                <w:sz w:val="20"/>
                <w:szCs w:val="20"/>
              </w:rPr>
              <w:t xml:space="preserve">As you might expect, if you can use Windows PowerShell to determine the major version of the product you can also use it to determine the minor version. In fact, all you have to do is call the </w:t>
            </w:r>
            <w:r w:rsidRPr="00C83507">
              <w:rPr>
                <w:rFonts w:ascii="Arial" w:hAnsi="Arial" w:cs="Arial"/>
                <w:b/>
                <w:color w:val="000000"/>
                <w:sz w:val="20"/>
                <w:szCs w:val="20"/>
              </w:rPr>
              <w:t>Get-Host</w:t>
            </w:r>
            <w:r w:rsidRPr="00C83507">
              <w:rPr>
                <w:rFonts w:ascii="Arial" w:hAnsi="Arial" w:cs="Arial"/>
                <w:color w:val="000000"/>
                <w:sz w:val="20"/>
                <w:szCs w:val="20"/>
              </w:rPr>
              <w:t xml:space="preserve"> Cmdlet and take a look at </w:t>
            </w:r>
            <w:r w:rsidR="00C44378">
              <w:rPr>
                <w:rFonts w:ascii="Arial" w:hAnsi="Arial" w:cs="Arial"/>
                <w:color w:val="000000"/>
                <w:sz w:val="20"/>
                <w:szCs w:val="20"/>
              </w:rPr>
              <w:t xml:space="preserve">the </w:t>
            </w:r>
            <w:r w:rsidRPr="00C83507">
              <w:rPr>
                <w:rFonts w:ascii="Arial" w:hAnsi="Arial" w:cs="Arial"/>
                <w:color w:val="000000"/>
                <w:sz w:val="20"/>
                <w:szCs w:val="20"/>
              </w:rPr>
              <w:t xml:space="preserve">value of the </w:t>
            </w:r>
            <w:r w:rsidRPr="00C83507">
              <w:rPr>
                <w:rFonts w:ascii="Arial" w:hAnsi="Arial" w:cs="Arial"/>
                <w:b/>
                <w:color w:val="000000"/>
                <w:sz w:val="20"/>
                <w:szCs w:val="20"/>
              </w:rPr>
              <w:t>Version.Minor</w:t>
            </w:r>
            <w:r w:rsidRPr="00C83507">
              <w:rPr>
                <w:rFonts w:ascii="Arial" w:hAnsi="Arial" w:cs="Arial"/>
                <w:color w:val="000000"/>
                <w:sz w:val="20"/>
                <w:szCs w:val="20"/>
              </w:rPr>
              <w:t xml:space="preserve"> property. This command returns the minor version and stores it in the variable $a:</w:t>
            </w:r>
          </w:p>
          <w:p w:rsidR="00E3187F" w:rsidRPr="00C83507" w:rsidRDefault="00E3187F" w:rsidP="00250F8D">
            <w:pPr>
              <w:rPr>
                <w:rFonts w:ascii="Arial" w:hAnsi="Arial" w:cs="Arial"/>
                <w:color w:val="000000"/>
                <w:sz w:val="20"/>
                <w:szCs w:val="20"/>
              </w:rPr>
            </w:pPr>
          </w:p>
          <w:p w:rsidR="00250F8D" w:rsidRPr="00C83507" w:rsidRDefault="00C44378" w:rsidP="00250F8D">
            <w:pPr>
              <w:rPr>
                <w:rFonts w:ascii="Courier New" w:hAnsi="Courier New" w:cs="Courier New"/>
                <w:color w:val="000000"/>
                <w:sz w:val="20"/>
                <w:szCs w:val="20"/>
              </w:rPr>
            </w:pPr>
            <w:r>
              <w:rPr>
                <w:rFonts w:ascii="Courier New" w:hAnsi="Courier New" w:cs="Courier New"/>
                <w:color w:val="000000"/>
                <w:sz w:val="20"/>
                <w:szCs w:val="20"/>
              </w:rPr>
              <w:t xml:space="preserve">$a = </w:t>
            </w:r>
            <w:r w:rsidR="00DB490D" w:rsidRPr="00C83507">
              <w:rPr>
                <w:rFonts w:ascii="Courier New" w:hAnsi="Courier New" w:cs="Courier New"/>
                <w:color w:val="000000"/>
                <w:sz w:val="20"/>
                <w:szCs w:val="20"/>
              </w:rPr>
              <w:t>(get-host).version</w:t>
            </w:r>
            <w:r w:rsidR="003C4A68" w:rsidRPr="00C83507">
              <w:rPr>
                <w:rFonts w:ascii="Courier New" w:hAnsi="Courier New" w:cs="Courier New"/>
                <w:color w:val="000000"/>
                <w:sz w:val="20"/>
                <w:szCs w:val="20"/>
              </w:rPr>
              <w:t>.minor</w:t>
            </w:r>
          </w:p>
          <w:p w:rsidR="00FD7D55" w:rsidRPr="00C83507" w:rsidRDefault="00FD7D55" w:rsidP="00FD7D55">
            <w:pPr>
              <w:rPr>
                <w:rFonts w:ascii="Arial" w:hAnsi="Arial" w:cs="Arial"/>
                <w:color w:val="000000"/>
                <w:sz w:val="20"/>
                <w:szCs w:val="20"/>
              </w:rPr>
            </w:pPr>
          </w:p>
          <w:p w:rsidR="00E3187F" w:rsidRPr="00C83507" w:rsidRDefault="00E3187F" w:rsidP="00E3187F">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 depending on which version of PowerShell you are running:</w:t>
            </w:r>
          </w:p>
          <w:p w:rsidR="00E3187F" w:rsidRPr="00C83507" w:rsidRDefault="00E3187F" w:rsidP="00E3187F">
            <w:pPr>
              <w:rPr>
                <w:rFonts w:ascii="Arial" w:hAnsi="Arial" w:cs="Arial"/>
                <w:color w:val="000000"/>
                <w:sz w:val="20"/>
                <w:szCs w:val="20"/>
              </w:rPr>
            </w:pPr>
          </w:p>
          <w:p w:rsidR="00E3187F" w:rsidRPr="00C83507" w:rsidRDefault="00E3187F" w:rsidP="00E3187F">
            <w:pPr>
              <w:rPr>
                <w:rFonts w:ascii="Courier New" w:hAnsi="Courier New" w:cs="Courier New"/>
                <w:color w:val="000000"/>
                <w:sz w:val="20"/>
                <w:szCs w:val="20"/>
              </w:rPr>
            </w:pPr>
            <w:r w:rsidRPr="00C83507">
              <w:rPr>
                <w:rFonts w:ascii="Courier New" w:hAnsi="Courier New" w:cs="Courier New"/>
                <w:color w:val="000000"/>
                <w:sz w:val="20"/>
                <w:szCs w:val="20"/>
              </w:rPr>
              <w:t>0</w:t>
            </w:r>
          </w:p>
          <w:p w:rsidR="00855885" w:rsidRPr="00C83507" w:rsidRDefault="00855885" w:rsidP="00250F8D">
            <w:pPr>
              <w:rPr>
                <w:rFonts w:ascii="Arial" w:hAnsi="Arial" w:cs="Arial"/>
                <w:color w:val="000000"/>
                <w:sz w:val="20"/>
                <w:szCs w:val="20"/>
              </w:rPr>
            </w:pPr>
          </w:p>
        </w:tc>
      </w:tr>
      <w:tr w:rsidR="00250F8D" w:rsidRPr="00C83507" w:rsidTr="00EA4445">
        <w:tc>
          <w:tcPr>
            <w:tcW w:w="2538" w:type="dxa"/>
            <w:tcBorders>
              <w:bottom w:val="single" w:sz="4" w:space="0" w:color="auto"/>
            </w:tcBorders>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Second</w:t>
            </w:r>
          </w:p>
        </w:tc>
        <w:tc>
          <w:tcPr>
            <w:tcW w:w="6318" w:type="dxa"/>
            <w:tcBorders>
              <w:bottom w:val="single" w:sz="4" w:space="0" w:color="auto"/>
            </w:tcBorders>
          </w:tcPr>
          <w:p w:rsidR="00BE278B"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BE278B" w:rsidRPr="00C83507">
              <w:rPr>
                <w:rFonts w:ascii="Arial" w:hAnsi="Arial" w:cs="Arial"/>
                <w:color w:val="000000"/>
                <w:sz w:val="20"/>
                <w:szCs w:val="20"/>
              </w:rPr>
              <w:t xml:space="preserve">Returns a whole number between 0 and 59, inclusive, representing the second of the minute. </w:t>
            </w:r>
          </w:p>
          <w:p w:rsidR="00BE278B" w:rsidRPr="00C83507" w:rsidRDefault="00BE278B" w:rsidP="00250F8D">
            <w:pPr>
              <w:rPr>
                <w:rFonts w:ascii="Arial" w:hAnsi="Arial" w:cs="Arial"/>
                <w:color w:val="000000"/>
                <w:sz w:val="20"/>
                <w:szCs w:val="20"/>
              </w:rPr>
            </w:pPr>
          </w:p>
          <w:p w:rsidR="00222AF5" w:rsidRPr="00C83507" w:rsidRDefault="00C02751" w:rsidP="00250F8D">
            <w:pPr>
              <w:rPr>
                <w:rFonts w:ascii="Arial" w:hAnsi="Arial" w:cs="Arial"/>
                <w:color w:val="000000"/>
                <w:sz w:val="20"/>
                <w:szCs w:val="20"/>
              </w:rPr>
            </w:pPr>
            <w:r w:rsidRPr="00C83507">
              <w:rPr>
                <w:rFonts w:ascii="Arial" w:hAnsi="Arial" w:cs="Arial"/>
                <w:color w:val="000000"/>
                <w:sz w:val="20"/>
                <w:szCs w:val="20"/>
              </w:rPr>
              <w:t>Is it useful for you to be able to take a specified date and time and throw out everything but the seconds? In other words, if today is 12:29:16 on 9/30/2006, is it useful for you to be able to determine that the seconds are equal to 16?</w:t>
            </w:r>
          </w:p>
          <w:p w:rsidR="00C02751" w:rsidRPr="00C83507" w:rsidRDefault="00C02751" w:rsidP="00250F8D">
            <w:pPr>
              <w:rPr>
                <w:rFonts w:ascii="Arial" w:hAnsi="Arial" w:cs="Arial"/>
                <w:color w:val="000000"/>
                <w:sz w:val="20"/>
                <w:szCs w:val="20"/>
              </w:rPr>
            </w:pPr>
          </w:p>
          <w:p w:rsidR="00C02751" w:rsidRPr="00C83507" w:rsidRDefault="00C02751" w:rsidP="00250F8D">
            <w:pPr>
              <w:rPr>
                <w:rFonts w:ascii="Arial" w:hAnsi="Arial" w:cs="Arial"/>
                <w:color w:val="000000"/>
                <w:sz w:val="20"/>
                <w:szCs w:val="20"/>
              </w:rPr>
            </w:pPr>
            <w:r w:rsidRPr="00C83507">
              <w:rPr>
                <w:rFonts w:ascii="Arial" w:hAnsi="Arial" w:cs="Arial"/>
                <w:color w:val="000000"/>
                <w:sz w:val="20"/>
                <w:szCs w:val="20"/>
              </w:rPr>
              <w:t xml:space="preserve">To tell you the truth, we don’t know whether that’s useful or not. If it </w:t>
            </w:r>
            <w:r w:rsidRPr="00C83507">
              <w:rPr>
                <w:rFonts w:ascii="Arial" w:hAnsi="Arial" w:cs="Arial"/>
                <w:i/>
                <w:color w:val="000000"/>
                <w:sz w:val="20"/>
                <w:szCs w:val="20"/>
              </w:rPr>
              <w:t>is</w:t>
            </w:r>
            <w:r w:rsidRPr="00C83507">
              <w:rPr>
                <w:rFonts w:ascii="Arial" w:hAnsi="Arial" w:cs="Arial"/>
                <w:color w:val="000000"/>
                <w:sz w:val="20"/>
                <w:szCs w:val="20"/>
              </w:rPr>
              <w:t xml:space="preserve"> useful, however, you can do that in Windows PowerShell by using the </w:t>
            </w:r>
            <w:r w:rsidRPr="00C83507">
              <w:rPr>
                <w:rFonts w:ascii="Arial" w:hAnsi="Arial" w:cs="Arial"/>
                <w:b/>
                <w:color w:val="000000"/>
                <w:sz w:val="20"/>
                <w:szCs w:val="20"/>
              </w:rPr>
              <w:t>Get-Date</w:t>
            </w:r>
            <w:r w:rsidRPr="00C83507">
              <w:rPr>
                <w:rFonts w:ascii="Arial" w:hAnsi="Arial" w:cs="Arial"/>
                <w:color w:val="000000"/>
                <w:sz w:val="20"/>
                <w:szCs w:val="20"/>
              </w:rPr>
              <w:t xml:space="preserve"> Cmdlet and then examining the value of the </w:t>
            </w:r>
            <w:r w:rsidRPr="00C83507">
              <w:rPr>
                <w:rFonts w:ascii="Arial" w:hAnsi="Arial" w:cs="Arial"/>
                <w:b/>
                <w:color w:val="000000"/>
                <w:sz w:val="20"/>
                <w:szCs w:val="20"/>
              </w:rPr>
              <w:t>Second</w:t>
            </w:r>
            <w:r w:rsidRPr="00C83507">
              <w:rPr>
                <w:rFonts w:ascii="Arial" w:hAnsi="Arial" w:cs="Arial"/>
                <w:color w:val="000000"/>
                <w:sz w:val="20"/>
                <w:szCs w:val="20"/>
              </w:rPr>
              <w:t xml:space="preserve"> property:</w:t>
            </w:r>
          </w:p>
          <w:p w:rsidR="00222AF5" w:rsidRPr="00C83507" w:rsidRDefault="00222AF5" w:rsidP="00250F8D">
            <w:pPr>
              <w:rPr>
                <w:rFonts w:ascii="Arial" w:hAnsi="Arial" w:cs="Arial"/>
                <w:color w:val="000000"/>
                <w:sz w:val="20"/>
                <w:szCs w:val="20"/>
              </w:rPr>
            </w:pPr>
          </w:p>
          <w:p w:rsidR="00250F8D" w:rsidRPr="00C83507" w:rsidRDefault="00C02751" w:rsidP="00250F8D">
            <w:pPr>
              <w:rPr>
                <w:rFonts w:ascii="Courier New" w:hAnsi="Courier New" w:cs="Courier New"/>
                <w:color w:val="000000"/>
                <w:sz w:val="20"/>
                <w:szCs w:val="20"/>
              </w:rPr>
            </w:pPr>
            <w:r w:rsidRPr="00C83507">
              <w:rPr>
                <w:rFonts w:ascii="Courier New" w:hAnsi="Courier New" w:cs="Courier New"/>
                <w:color w:val="000000"/>
                <w:sz w:val="20"/>
                <w:szCs w:val="20"/>
              </w:rPr>
              <w:t>$a =</w:t>
            </w:r>
            <w:r w:rsidR="00C44378">
              <w:rPr>
                <w:rFonts w:ascii="Courier New" w:hAnsi="Courier New" w:cs="Courier New"/>
                <w:color w:val="000000"/>
                <w:sz w:val="20"/>
                <w:szCs w:val="20"/>
              </w:rPr>
              <w:t xml:space="preserve"> </w:t>
            </w:r>
            <w:r w:rsidR="00947E71" w:rsidRPr="00C83507">
              <w:rPr>
                <w:rFonts w:ascii="Courier New" w:hAnsi="Courier New" w:cs="Courier New"/>
                <w:color w:val="000000"/>
                <w:sz w:val="20"/>
                <w:szCs w:val="20"/>
              </w:rPr>
              <w:t>(get-date).second</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 xml:space="preserve">When you run this command </w:t>
            </w:r>
            <w:r w:rsidR="00C02751" w:rsidRPr="00C83507">
              <w:rPr>
                <w:rFonts w:ascii="Arial" w:hAnsi="Arial" w:cs="Arial"/>
                <w:color w:val="000000"/>
                <w:sz w:val="20"/>
                <w:szCs w:val="20"/>
              </w:rPr>
              <w:t xml:space="preserve">(assuming it really </w:t>
            </w:r>
            <w:r w:rsidR="00C02751" w:rsidRPr="00C83507">
              <w:rPr>
                <w:rFonts w:ascii="Arial" w:hAnsi="Arial" w:cs="Arial"/>
                <w:i/>
                <w:color w:val="000000"/>
                <w:sz w:val="20"/>
                <w:szCs w:val="20"/>
              </w:rPr>
              <w:t>is</w:t>
            </w:r>
            <w:r w:rsidR="00C02751" w:rsidRPr="00C83507">
              <w:rPr>
                <w:rFonts w:ascii="Arial" w:hAnsi="Arial" w:cs="Arial"/>
                <w:color w:val="000000"/>
                <w:sz w:val="20"/>
                <w:szCs w:val="20"/>
              </w:rPr>
              <w:t xml:space="preserve"> 12:29:16 on 9/30/2006) </w:t>
            </w:r>
            <w:r w:rsidRPr="00C83507">
              <w:rPr>
                <w:rFonts w:ascii="Arial" w:hAnsi="Arial" w:cs="Arial"/>
                <w:color w:val="000000"/>
                <w:sz w:val="20"/>
                <w:szCs w:val="20"/>
              </w:rPr>
              <w:t>and then echo back the value of $a you should get the following:</w:t>
            </w:r>
          </w:p>
          <w:p w:rsidR="00FD7D55" w:rsidRPr="00C83507" w:rsidRDefault="00FD7D55" w:rsidP="00FD7D55">
            <w:pPr>
              <w:rPr>
                <w:rFonts w:ascii="Arial" w:hAnsi="Arial" w:cs="Arial"/>
                <w:color w:val="000000"/>
                <w:sz w:val="20"/>
                <w:szCs w:val="20"/>
              </w:rPr>
            </w:pPr>
          </w:p>
          <w:p w:rsidR="00C02751" w:rsidRPr="00C83507" w:rsidRDefault="00C02751" w:rsidP="00FD7D55">
            <w:pPr>
              <w:rPr>
                <w:rFonts w:ascii="Courier New" w:hAnsi="Courier New" w:cs="Courier New"/>
                <w:color w:val="000000"/>
                <w:sz w:val="20"/>
                <w:szCs w:val="20"/>
              </w:rPr>
            </w:pPr>
            <w:r w:rsidRPr="00C83507">
              <w:rPr>
                <w:rFonts w:ascii="Courier New" w:hAnsi="Courier New" w:cs="Courier New"/>
                <w:color w:val="000000"/>
                <w:sz w:val="20"/>
                <w:szCs w:val="20"/>
              </w:rPr>
              <w:t>16</w:t>
            </w:r>
          </w:p>
          <w:p w:rsidR="00947E71" w:rsidRPr="00C83507" w:rsidRDefault="00947E71" w:rsidP="00250F8D">
            <w:pPr>
              <w:rPr>
                <w:rFonts w:ascii="Arial" w:hAnsi="Arial" w:cs="Arial"/>
                <w:color w:val="000000"/>
                <w:sz w:val="20"/>
                <w:szCs w:val="20"/>
              </w:rPr>
            </w:pPr>
          </w:p>
        </w:tc>
      </w:tr>
      <w:tr w:rsidR="00250F8D" w:rsidRPr="00C83507" w:rsidTr="00EA4445">
        <w:tc>
          <w:tcPr>
            <w:tcW w:w="2538" w:type="dxa"/>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SetLocale</w:t>
            </w:r>
          </w:p>
        </w:tc>
        <w:tc>
          <w:tcPr>
            <w:tcW w:w="6318" w:type="dxa"/>
            <w:shd w:val="clear" w:color="auto" w:fill="auto"/>
          </w:tcPr>
          <w:p w:rsidR="00250F8D"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BE278B" w:rsidRPr="00C83507">
              <w:rPr>
                <w:rFonts w:ascii="Arial" w:hAnsi="Arial" w:cs="Arial"/>
                <w:color w:val="000000"/>
                <w:sz w:val="20"/>
                <w:szCs w:val="20"/>
              </w:rPr>
              <w:t>Sets the global locale and returns the previous locale.</w:t>
            </w:r>
          </w:p>
          <w:p w:rsidR="00BE278B" w:rsidRPr="00C83507" w:rsidRDefault="00BE278B" w:rsidP="00250F8D">
            <w:pPr>
              <w:rPr>
                <w:rFonts w:ascii="Arial" w:hAnsi="Arial" w:cs="Arial"/>
                <w:color w:val="000000"/>
                <w:sz w:val="20"/>
                <w:szCs w:val="20"/>
              </w:rPr>
            </w:pPr>
          </w:p>
          <w:p w:rsidR="00EA4445" w:rsidRPr="00C83507" w:rsidRDefault="00EA4445" w:rsidP="00250F8D">
            <w:pPr>
              <w:rPr>
                <w:rFonts w:ascii="Arial" w:hAnsi="Arial" w:cs="Arial"/>
                <w:color w:val="000000"/>
                <w:sz w:val="20"/>
                <w:szCs w:val="20"/>
              </w:rPr>
            </w:pPr>
            <w:r w:rsidRPr="00C83507">
              <w:rPr>
                <w:rFonts w:ascii="Arial" w:hAnsi="Arial" w:cs="Arial"/>
                <w:color w:val="000000"/>
                <w:sz w:val="20"/>
                <w:szCs w:val="20"/>
              </w:rPr>
              <w:t xml:space="preserve">To be honest, we didn’t put much effort into this one; after all, SetLocale works </w:t>
            </w:r>
            <w:r w:rsidR="00C44378" w:rsidRPr="00C83507">
              <w:rPr>
                <w:rFonts w:ascii="Arial" w:hAnsi="Arial" w:cs="Arial"/>
                <w:color w:val="000000"/>
                <w:sz w:val="20"/>
                <w:szCs w:val="20"/>
              </w:rPr>
              <w:t xml:space="preserve">only </w:t>
            </w:r>
            <w:r w:rsidRPr="00C83507">
              <w:rPr>
                <w:rFonts w:ascii="Arial" w:hAnsi="Arial" w:cs="Arial"/>
                <w:color w:val="000000"/>
                <w:sz w:val="20"/>
                <w:szCs w:val="20"/>
              </w:rPr>
              <w:t>in Web pages and Windows PowerShell is not designed for use in Web pages. So we let this one slide.</w:t>
            </w:r>
          </w:p>
          <w:p w:rsidR="00EA4445" w:rsidRPr="00C83507" w:rsidRDefault="00EA4445" w:rsidP="00250F8D">
            <w:pPr>
              <w:rPr>
                <w:rFonts w:ascii="Arial" w:hAnsi="Arial" w:cs="Arial"/>
                <w:color w:val="000000"/>
                <w:sz w:val="20"/>
                <w:szCs w:val="20"/>
              </w:rPr>
            </w:pPr>
          </w:p>
        </w:tc>
      </w:tr>
      <w:tr w:rsidR="00250F8D" w:rsidRPr="00C83507" w:rsidTr="00855885">
        <w:tc>
          <w:tcPr>
            <w:tcW w:w="2538" w:type="dxa"/>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Sgn</w:t>
            </w:r>
          </w:p>
        </w:tc>
        <w:tc>
          <w:tcPr>
            <w:tcW w:w="6318" w:type="dxa"/>
          </w:tcPr>
          <w:p w:rsidR="00BE278B"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BE278B" w:rsidRPr="00C83507">
              <w:rPr>
                <w:rFonts w:ascii="Arial" w:hAnsi="Arial" w:cs="Arial"/>
                <w:color w:val="000000"/>
                <w:sz w:val="20"/>
                <w:szCs w:val="20"/>
              </w:rPr>
              <w:t xml:space="preserve">Returns an integer indicating the sign of a number. </w:t>
            </w:r>
          </w:p>
          <w:p w:rsidR="00BE278B" w:rsidRPr="00C83507" w:rsidRDefault="00BE278B" w:rsidP="00250F8D">
            <w:pPr>
              <w:rPr>
                <w:rFonts w:ascii="Arial" w:hAnsi="Arial" w:cs="Arial"/>
                <w:color w:val="000000"/>
                <w:sz w:val="20"/>
                <w:szCs w:val="20"/>
              </w:rPr>
            </w:pPr>
          </w:p>
          <w:p w:rsidR="009B6B94" w:rsidRPr="00C83507" w:rsidRDefault="009B6B94" w:rsidP="00250F8D">
            <w:pPr>
              <w:rPr>
                <w:rFonts w:ascii="Arial" w:hAnsi="Arial" w:cs="Arial"/>
                <w:color w:val="000000"/>
                <w:sz w:val="20"/>
                <w:szCs w:val="20"/>
              </w:rPr>
            </w:pPr>
            <w:r w:rsidRPr="00C83507">
              <w:rPr>
                <w:rFonts w:ascii="Arial" w:hAnsi="Arial" w:cs="Arial"/>
                <w:color w:val="000000"/>
                <w:sz w:val="20"/>
                <w:szCs w:val="20"/>
              </w:rPr>
              <w:t xml:space="preserve">Quick: is that a negative number or a positive number? An easy way to verify that in Windows PowerShell is to use the System.Math class and the </w:t>
            </w:r>
            <w:r w:rsidRPr="00C83507">
              <w:rPr>
                <w:rFonts w:ascii="Arial" w:hAnsi="Arial" w:cs="Arial"/>
                <w:b/>
                <w:color w:val="000000"/>
                <w:sz w:val="20"/>
                <w:szCs w:val="20"/>
              </w:rPr>
              <w:t>Sign</w:t>
            </w:r>
            <w:r w:rsidRPr="00C83507">
              <w:rPr>
                <w:rFonts w:ascii="Arial" w:hAnsi="Arial" w:cs="Arial"/>
                <w:color w:val="000000"/>
                <w:sz w:val="20"/>
                <w:szCs w:val="20"/>
              </w:rPr>
              <w:t xml:space="preserve"> method. For example, this command uses the Sign method to determine the sign of -453:</w:t>
            </w:r>
          </w:p>
          <w:p w:rsidR="009B6B94" w:rsidRPr="00C83507" w:rsidRDefault="009B6B94" w:rsidP="00250F8D">
            <w:pPr>
              <w:rPr>
                <w:rFonts w:ascii="Arial" w:hAnsi="Arial" w:cs="Arial"/>
                <w:color w:val="000000"/>
                <w:sz w:val="20"/>
                <w:szCs w:val="20"/>
              </w:rPr>
            </w:pPr>
          </w:p>
          <w:p w:rsidR="00250F8D" w:rsidRPr="00C83507" w:rsidRDefault="009B6B94"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947E71" w:rsidRPr="00C83507">
              <w:rPr>
                <w:rFonts w:ascii="Courier New" w:hAnsi="Courier New" w:cs="Courier New"/>
                <w:color w:val="000000"/>
                <w:sz w:val="20"/>
                <w:szCs w:val="20"/>
              </w:rPr>
              <w:t>[math]::sign(-453)</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FD7D55" w:rsidRPr="00C83507" w:rsidRDefault="00FD7D55" w:rsidP="00FD7D55">
            <w:pPr>
              <w:rPr>
                <w:rFonts w:ascii="Arial" w:hAnsi="Arial" w:cs="Arial"/>
                <w:color w:val="000000"/>
                <w:sz w:val="20"/>
                <w:szCs w:val="20"/>
              </w:rPr>
            </w:pPr>
          </w:p>
          <w:p w:rsidR="009B6B94" w:rsidRPr="00C83507" w:rsidRDefault="009B6B94" w:rsidP="00FD7D55">
            <w:pPr>
              <w:rPr>
                <w:rFonts w:ascii="Courier New" w:hAnsi="Courier New" w:cs="Courier New"/>
                <w:color w:val="000000"/>
                <w:sz w:val="20"/>
                <w:szCs w:val="20"/>
              </w:rPr>
            </w:pPr>
            <w:r w:rsidRPr="00C83507">
              <w:rPr>
                <w:rFonts w:ascii="Courier New" w:hAnsi="Courier New" w:cs="Courier New"/>
                <w:color w:val="000000"/>
                <w:sz w:val="20"/>
                <w:szCs w:val="20"/>
              </w:rPr>
              <w:t>-1</w:t>
            </w:r>
          </w:p>
          <w:p w:rsidR="009B6B94" w:rsidRPr="00C83507" w:rsidRDefault="009B6B94" w:rsidP="00FD7D55">
            <w:pPr>
              <w:rPr>
                <w:rFonts w:ascii="Arial" w:hAnsi="Arial" w:cs="Arial"/>
                <w:color w:val="000000"/>
                <w:sz w:val="20"/>
                <w:szCs w:val="20"/>
              </w:rPr>
            </w:pPr>
          </w:p>
          <w:p w:rsidR="009B6B94" w:rsidRPr="00C83507" w:rsidRDefault="009B6B94" w:rsidP="00FD7D55">
            <w:pPr>
              <w:rPr>
                <w:rFonts w:ascii="Arial" w:hAnsi="Arial" w:cs="Arial"/>
                <w:color w:val="000000"/>
                <w:sz w:val="20"/>
                <w:szCs w:val="20"/>
              </w:rPr>
            </w:pPr>
            <w:r w:rsidRPr="00C83507">
              <w:rPr>
                <w:rFonts w:ascii="Arial" w:hAnsi="Arial" w:cs="Arial"/>
                <w:color w:val="000000"/>
                <w:sz w:val="20"/>
                <w:szCs w:val="20"/>
              </w:rPr>
              <w:t>If you check the sign of a positive number (e.g., 453) you should get back something like this (actually,</w:t>
            </w:r>
            <w:r w:rsidR="00BA5897" w:rsidRPr="00C83507">
              <w:rPr>
                <w:rFonts w:ascii="Arial" w:hAnsi="Arial" w:cs="Arial"/>
                <w:color w:val="000000"/>
                <w:sz w:val="20"/>
                <w:szCs w:val="20"/>
              </w:rPr>
              <w:t xml:space="preserve"> you should get back something  </w:t>
            </w:r>
            <w:r w:rsidRPr="00C83507">
              <w:rPr>
                <w:rFonts w:ascii="Arial" w:hAnsi="Arial" w:cs="Arial"/>
                <w:i/>
                <w:color w:val="000000"/>
                <w:sz w:val="20"/>
                <w:szCs w:val="20"/>
              </w:rPr>
              <w:t>exactly</w:t>
            </w:r>
            <w:r w:rsidRPr="00C83507">
              <w:rPr>
                <w:rFonts w:ascii="Arial" w:hAnsi="Arial" w:cs="Arial"/>
                <w:color w:val="000000"/>
                <w:sz w:val="20"/>
                <w:szCs w:val="20"/>
              </w:rPr>
              <w:t xml:space="preserve"> like this):</w:t>
            </w:r>
          </w:p>
          <w:p w:rsidR="009B6B94" w:rsidRPr="00C83507" w:rsidRDefault="009B6B94" w:rsidP="00FD7D55">
            <w:pPr>
              <w:rPr>
                <w:rFonts w:ascii="Arial" w:hAnsi="Arial" w:cs="Arial"/>
                <w:color w:val="000000"/>
                <w:sz w:val="20"/>
                <w:szCs w:val="20"/>
              </w:rPr>
            </w:pPr>
          </w:p>
          <w:p w:rsidR="009B6B94" w:rsidRPr="00C83507" w:rsidRDefault="009B6B94" w:rsidP="00FD7D55">
            <w:pPr>
              <w:rPr>
                <w:rFonts w:ascii="Courier New" w:hAnsi="Courier New" w:cs="Courier New"/>
                <w:color w:val="000000"/>
                <w:sz w:val="20"/>
                <w:szCs w:val="20"/>
              </w:rPr>
            </w:pPr>
            <w:r w:rsidRPr="00C83507">
              <w:rPr>
                <w:rFonts w:ascii="Courier New" w:hAnsi="Courier New" w:cs="Courier New"/>
                <w:color w:val="000000"/>
                <w:sz w:val="20"/>
                <w:szCs w:val="20"/>
              </w:rPr>
              <w:t>1</w:t>
            </w:r>
          </w:p>
          <w:p w:rsidR="00947E71" w:rsidRPr="00C83507" w:rsidRDefault="00947E71" w:rsidP="00250F8D">
            <w:pPr>
              <w:rPr>
                <w:rFonts w:ascii="Arial" w:hAnsi="Arial" w:cs="Arial"/>
                <w:color w:val="000000"/>
                <w:sz w:val="20"/>
                <w:szCs w:val="20"/>
              </w:rPr>
            </w:pPr>
          </w:p>
        </w:tc>
      </w:tr>
      <w:tr w:rsidR="00250F8D" w:rsidRPr="00C83507" w:rsidTr="007E1FD4">
        <w:tc>
          <w:tcPr>
            <w:tcW w:w="2538" w:type="dxa"/>
            <w:tcBorders>
              <w:bottom w:val="single" w:sz="4" w:space="0" w:color="auto"/>
            </w:tcBorders>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Sin</w:t>
            </w:r>
          </w:p>
        </w:tc>
        <w:tc>
          <w:tcPr>
            <w:tcW w:w="6318" w:type="dxa"/>
            <w:tcBorders>
              <w:bottom w:val="single" w:sz="4" w:space="0" w:color="auto"/>
            </w:tcBorders>
          </w:tcPr>
          <w:p w:rsidR="00BE278B"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BE278B" w:rsidRPr="00C83507">
              <w:rPr>
                <w:rFonts w:ascii="Arial" w:hAnsi="Arial" w:cs="Arial"/>
                <w:color w:val="000000"/>
                <w:sz w:val="20"/>
                <w:szCs w:val="20"/>
              </w:rPr>
              <w:t xml:space="preserve">Returns the sine of an angle. </w:t>
            </w:r>
          </w:p>
          <w:p w:rsidR="00BE278B" w:rsidRPr="00C83507" w:rsidRDefault="00BE278B" w:rsidP="00250F8D">
            <w:pPr>
              <w:rPr>
                <w:rFonts w:ascii="Arial" w:hAnsi="Arial" w:cs="Arial"/>
                <w:color w:val="000000"/>
                <w:sz w:val="20"/>
                <w:szCs w:val="20"/>
              </w:rPr>
            </w:pPr>
          </w:p>
          <w:p w:rsidR="00987B19" w:rsidRPr="00C83507" w:rsidRDefault="00987B19" w:rsidP="00250F8D">
            <w:pPr>
              <w:rPr>
                <w:rFonts w:ascii="Arial" w:hAnsi="Arial" w:cs="Arial"/>
                <w:color w:val="000000"/>
                <w:sz w:val="20"/>
                <w:szCs w:val="20"/>
              </w:rPr>
            </w:pPr>
            <w:r w:rsidRPr="00C83507">
              <w:rPr>
                <w:rFonts w:ascii="Arial" w:hAnsi="Arial" w:cs="Arial"/>
                <w:color w:val="000000"/>
                <w:sz w:val="20"/>
                <w:szCs w:val="20"/>
              </w:rPr>
              <w:t xml:space="preserve">In mathematics the sine of an angle is defined as … well, it doesn’t matter what the definition is. Instead, all that matters is that, in Windows PowerShell, you can use the System.Math class and the </w:t>
            </w:r>
            <w:r w:rsidRPr="00C83507">
              <w:rPr>
                <w:rFonts w:ascii="Arial" w:hAnsi="Arial" w:cs="Arial"/>
                <w:b/>
                <w:color w:val="000000"/>
                <w:sz w:val="20"/>
                <w:szCs w:val="20"/>
              </w:rPr>
              <w:t>Sin</w:t>
            </w:r>
            <w:r w:rsidRPr="00C83507">
              <w:rPr>
                <w:rFonts w:ascii="Arial" w:hAnsi="Arial" w:cs="Arial"/>
                <w:color w:val="000000"/>
                <w:sz w:val="20"/>
                <w:szCs w:val="20"/>
              </w:rPr>
              <w:t xml:space="preserve"> </w:t>
            </w:r>
            <w:r w:rsidR="00123820" w:rsidRPr="00C83507">
              <w:rPr>
                <w:rFonts w:ascii="Arial" w:hAnsi="Arial" w:cs="Arial"/>
                <w:color w:val="000000"/>
                <w:sz w:val="20"/>
                <w:szCs w:val="20"/>
              </w:rPr>
              <w:t>method. For example, this command calculates the sine of a 45-degree angle and then stores the result in the variable $a:</w:t>
            </w:r>
          </w:p>
          <w:p w:rsidR="00987B19" w:rsidRPr="00C83507" w:rsidRDefault="00987B19" w:rsidP="00250F8D">
            <w:pPr>
              <w:rPr>
                <w:rFonts w:ascii="Arial" w:hAnsi="Arial" w:cs="Arial"/>
                <w:color w:val="000000"/>
                <w:sz w:val="20"/>
                <w:szCs w:val="20"/>
              </w:rPr>
            </w:pPr>
          </w:p>
          <w:p w:rsidR="00250F8D" w:rsidRPr="00C83507" w:rsidRDefault="00987B19"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386876" w:rsidRPr="00C83507">
              <w:rPr>
                <w:rFonts w:ascii="Courier New" w:hAnsi="Courier New" w:cs="Courier New"/>
                <w:color w:val="000000"/>
                <w:sz w:val="20"/>
                <w:szCs w:val="20"/>
              </w:rPr>
              <w:t>[math]::sin(45)</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FD7D55" w:rsidRPr="00C83507" w:rsidRDefault="00FD7D55" w:rsidP="00FD7D55">
            <w:pPr>
              <w:rPr>
                <w:rFonts w:ascii="Arial" w:hAnsi="Arial" w:cs="Arial"/>
                <w:color w:val="000000"/>
                <w:sz w:val="20"/>
                <w:szCs w:val="20"/>
              </w:rPr>
            </w:pPr>
          </w:p>
          <w:p w:rsidR="00123820" w:rsidRPr="00C83507" w:rsidRDefault="00123820" w:rsidP="00FD7D55">
            <w:pPr>
              <w:rPr>
                <w:rFonts w:ascii="Courier New" w:hAnsi="Courier New" w:cs="Courier New"/>
                <w:color w:val="000000"/>
                <w:sz w:val="20"/>
                <w:szCs w:val="20"/>
              </w:rPr>
            </w:pPr>
            <w:r w:rsidRPr="00C83507">
              <w:rPr>
                <w:rFonts w:ascii="Courier New" w:hAnsi="Courier New" w:cs="Courier New"/>
                <w:color w:val="000000"/>
                <w:sz w:val="20"/>
                <w:szCs w:val="20"/>
              </w:rPr>
              <w:t>0.850903524534118</w:t>
            </w:r>
          </w:p>
          <w:p w:rsidR="00386876" w:rsidRPr="00C83507" w:rsidRDefault="00386876" w:rsidP="00250F8D">
            <w:pPr>
              <w:rPr>
                <w:rFonts w:ascii="Arial" w:hAnsi="Arial" w:cs="Arial"/>
                <w:color w:val="000000"/>
                <w:sz w:val="20"/>
                <w:szCs w:val="20"/>
              </w:rPr>
            </w:pPr>
          </w:p>
        </w:tc>
      </w:tr>
      <w:tr w:rsidR="00250F8D" w:rsidRPr="00C83507" w:rsidTr="007E1FD4">
        <w:tc>
          <w:tcPr>
            <w:tcW w:w="2538" w:type="dxa"/>
            <w:tcBorders>
              <w:bottom w:val="single" w:sz="4" w:space="0" w:color="auto"/>
            </w:tcBorders>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Space</w:t>
            </w:r>
          </w:p>
        </w:tc>
        <w:tc>
          <w:tcPr>
            <w:tcW w:w="6318" w:type="dxa"/>
            <w:tcBorders>
              <w:bottom w:val="single" w:sz="4" w:space="0" w:color="auto"/>
            </w:tcBorders>
            <w:shd w:val="clear" w:color="auto" w:fill="auto"/>
          </w:tcPr>
          <w:p w:rsidR="00BE278B"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BE278B" w:rsidRPr="00C83507">
              <w:rPr>
                <w:rFonts w:ascii="Arial" w:hAnsi="Arial" w:cs="Arial"/>
                <w:color w:val="000000"/>
                <w:sz w:val="20"/>
                <w:szCs w:val="20"/>
              </w:rPr>
              <w:t>Returns a string consisting of the specified number of spaces.</w:t>
            </w:r>
          </w:p>
          <w:p w:rsidR="00074427" w:rsidRPr="00C83507" w:rsidRDefault="00074427" w:rsidP="00250F8D">
            <w:pPr>
              <w:rPr>
                <w:rFonts w:ascii="Arial" w:hAnsi="Arial" w:cs="Arial"/>
                <w:color w:val="000000"/>
                <w:sz w:val="20"/>
                <w:szCs w:val="20"/>
              </w:rPr>
            </w:pPr>
          </w:p>
          <w:p w:rsidR="00B00980" w:rsidRPr="00C83507" w:rsidRDefault="00C22CAE" w:rsidP="00250F8D">
            <w:pPr>
              <w:rPr>
                <w:rFonts w:ascii="Arial" w:hAnsi="Arial" w:cs="Arial"/>
                <w:color w:val="000000"/>
                <w:sz w:val="20"/>
                <w:szCs w:val="20"/>
              </w:rPr>
            </w:pPr>
            <w:r w:rsidRPr="00C83507">
              <w:rPr>
                <w:rFonts w:ascii="Arial" w:hAnsi="Arial" w:cs="Arial"/>
                <w:color w:val="000000"/>
                <w:sz w:val="20"/>
                <w:szCs w:val="20"/>
              </w:rPr>
              <w:t xml:space="preserve">Sometimes it’s just enough that you can do something; it doesn’t matter if you have to use some sort of crazy approach to do it. For example, in VBScript you can use the Space function to create a string consisting of </w:t>
            </w:r>
            <w:r w:rsidRPr="00C83507">
              <w:rPr>
                <w:rFonts w:ascii="Arial" w:hAnsi="Arial" w:cs="Arial"/>
                <w:i/>
                <w:color w:val="000000"/>
                <w:sz w:val="20"/>
                <w:szCs w:val="20"/>
              </w:rPr>
              <w:t>x</w:t>
            </w:r>
            <w:r w:rsidRPr="00C83507">
              <w:rPr>
                <w:rFonts w:ascii="Arial" w:hAnsi="Arial" w:cs="Arial"/>
                <w:color w:val="000000"/>
                <w:sz w:val="20"/>
                <w:szCs w:val="20"/>
              </w:rPr>
              <w:t xml:space="preserve"> number of consecutive blank spaces. Can you pull o</w:t>
            </w:r>
            <w:r w:rsidR="00D452D6" w:rsidRPr="00C83507">
              <w:rPr>
                <w:rFonts w:ascii="Arial" w:hAnsi="Arial" w:cs="Arial"/>
                <w:color w:val="000000"/>
                <w:sz w:val="20"/>
                <w:szCs w:val="20"/>
              </w:rPr>
              <w:t>f</w:t>
            </w:r>
            <w:r w:rsidRPr="00C83507">
              <w:rPr>
                <w:rFonts w:ascii="Arial" w:hAnsi="Arial" w:cs="Arial"/>
                <w:color w:val="000000"/>
                <w:sz w:val="20"/>
                <w:szCs w:val="20"/>
              </w:rPr>
              <w:t>f this same feat in Windows PowerShell? You sure can: all you have to do is, well, take a blank space and multiply it by 25:</w:t>
            </w:r>
          </w:p>
          <w:p w:rsidR="00B00980" w:rsidRPr="00C83507" w:rsidRDefault="00B00980" w:rsidP="00250F8D">
            <w:pPr>
              <w:rPr>
                <w:rFonts w:ascii="Arial" w:hAnsi="Arial" w:cs="Arial"/>
                <w:color w:val="000000"/>
                <w:sz w:val="20"/>
                <w:szCs w:val="20"/>
              </w:rPr>
            </w:pPr>
          </w:p>
          <w:p w:rsidR="00B00980" w:rsidRPr="00C83507" w:rsidRDefault="00B00980"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 " * </w:t>
            </w:r>
            <w:r w:rsidR="00C22CAE" w:rsidRPr="00C83507">
              <w:rPr>
                <w:rFonts w:ascii="Courier New" w:hAnsi="Courier New" w:cs="Courier New"/>
                <w:color w:val="000000"/>
                <w:sz w:val="20"/>
                <w:szCs w:val="20"/>
              </w:rPr>
              <w:t>25</w:t>
            </w:r>
          </w:p>
          <w:p w:rsidR="00B00980" w:rsidRPr="00C83507" w:rsidRDefault="00B00980" w:rsidP="00250F8D">
            <w:pPr>
              <w:rPr>
                <w:rFonts w:ascii="Arial" w:hAnsi="Arial" w:cs="Arial"/>
                <w:color w:val="000000"/>
                <w:sz w:val="20"/>
                <w:szCs w:val="20"/>
              </w:rPr>
            </w:pPr>
          </w:p>
          <w:p w:rsidR="00C22CAE" w:rsidRPr="00C83507" w:rsidRDefault="00C22CAE" w:rsidP="00250F8D">
            <w:pPr>
              <w:rPr>
                <w:rFonts w:ascii="Arial" w:hAnsi="Arial" w:cs="Arial"/>
                <w:color w:val="000000"/>
                <w:sz w:val="20"/>
                <w:szCs w:val="20"/>
              </w:rPr>
            </w:pPr>
            <w:r w:rsidRPr="00C83507">
              <w:rPr>
                <w:rFonts w:ascii="Arial" w:hAnsi="Arial" w:cs="Arial"/>
                <w:color w:val="000000"/>
                <w:sz w:val="20"/>
                <w:szCs w:val="20"/>
              </w:rPr>
              <w:t xml:space="preserve">Sure it’s crazy. But, like we said, it works. </w:t>
            </w:r>
            <w:r w:rsidR="007E1FD4" w:rsidRPr="00C83507">
              <w:rPr>
                <w:rFonts w:ascii="Arial" w:hAnsi="Arial" w:cs="Arial"/>
                <w:color w:val="000000"/>
                <w:sz w:val="20"/>
                <w:szCs w:val="20"/>
              </w:rPr>
              <w:t xml:space="preserve">Run the command, then use this command to add the letter </w:t>
            </w:r>
            <w:r w:rsidR="007E1FD4" w:rsidRPr="00C83507">
              <w:rPr>
                <w:rFonts w:ascii="Arial" w:hAnsi="Arial" w:cs="Arial"/>
                <w:i/>
                <w:color w:val="000000"/>
                <w:sz w:val="20"/>
                <w:szCs w:val="20"/>
              </w:rPr>
              <w:t>x</w:t>
            </w:r>
            <w:r w:rsidR="007E1FD4" w:rsidRPr="00C83507">
              <w:rPr>
                <w:rFonts w:ascii="Arial" w:hAnsi="Arial" w:cs="Arial"/>
                <w:color w:val="000000"/>
                <w:sz w:val="20"/>
                <w:szCs w:val="20"/>
              </w:rPr>
              <w:t xml:space="preserve"> to the end of the string:</w:t>
            </w:r>
          </w:p>
          <w:p w:rsidR="007E1FD4" w:rsidRPr="00C83507" w:rsidRDefault="007E1FD4" w:rsidP="00250F8D">
            <w:pPr>
              <w:rPr>
                <w:rFonts w:ascii="Arial" w:hAnsi="Arial" w:cs="Arial"/>
                <w:color w:val="000000"/>
                <w:sz w:val="20"/>
                <w:szCs w:val="20"/>
              </w:rPr>
            </w:pPr>
          </w:p>
          <w:p w:rsidR="007E1FD4" w:rsidRPr="00C83507" w:rsidRDefault="007E1FD4"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$a + </w:t>
            </w:r>
            <w:r w:rsidR="00D452D6" w:rsidRPr="00C83507">
              <w:rPr>
                <w:rFonts w:ascii="Courier New" w:hAnsi="Courier New" w:cs="Courier New"/>
                <w:color w:val="000000"/>
                <w:sz w:val="20"/>
                <w:szCs w:val="20"/>
              </w:rPr>
              <w:t>"</w:t>
            </w:r>
            <w:r w:rsidRPr="00C83507">
              <w:rPr>
                <w:rFonts w:ascii="Courier New" w:hAnsi="Courier New" w:cs="Courier New"/>
                <w:color w:val="000000"/>
                <w:sz w:val="20"/>
                <w:szCs w:val="20"/>
              </w:rPr>
              <w:t>x</w:t>
            </w:r>
            <w:r w:rsidR="00D452D6" w:rsidRPr="00C83507">
              <w:rPr>
                <w:rFonts w:ascii="Courier New" w:hAnsi="Courier New" w:cs="Courier New"/>
                <w:color w:val="000000"/>
                <w:sz w:val="20"/>
                <w:szCs w:val="20"/>
              </w:rPr>
              <w:t>"</w:t>
            </w:r>
          </w:p>
          <w:p w:rsidR="007E1FD4" w:rsidRPr="00C83507" w:rsidRDefault="007E1FD4" w:rsidP="00250F8D">
            <w:pPr>
              <w:rPr>
                <w:rFonts w:ascii="Arial" w:hAnsi="Arial" w:cs="Arial"/>
                <w:color w:val="000000"/>
                <w:sz w:val="20"/>
                <w:szCs w:val="20"/>
              </w:rPr>
            </w:pPr>
          </w:p>
          <w:p w:rsidR="007E1FD4" w:rsidRPr="00C83507" w:rsidRDefault="007E1FD4" w:rsidP="00250F8D">
            <w:pPr>
              <w:rPr>
                <w:rFonts w:ascii="Arial" w:hAnsi="Arial" w:cs="Arial"/>
                <w:color w:val="000000"/>
                <w:sz w:val="20"/>
                <w:szCs w:val="20"/>
              </w:rPr>
            </w:pPr>
            <w:r w:rsidRPr="00C83507">
              <w:rPr>
                <w:rFonts w:ascii="Arial" w:hAnsi="Arial" w:cs="Arial"/>
                <w:color w:val="000000"/>
                <w:sz w:val="20"/>
                <w:szCs w:val="20"/>
              </w:rPr>
              <w:t xml:space="preserve">Guess what you’ll get if you now echo back the value of $a? That’s right, 25 blank spaces followed by the letter </w:t>
            </w:r>
            <w:r w:rsidRPr="00C83507">
              <w:rPr>
                <w:rFonts w:ascii="Arial" w:hAnsi="Arial" w:cs="Arial"/>
                <w:i/>
                <w:color w:val="000000"/>
                <w:sz w:val="20"/>
                <w:szCs w:val="20"/>
              </w:rPr>
              <w:t>x</w:t>
            </w:r>
            <w:r w:rsidRPr="00C83507">
              <w:rPr>
                <w:rFonts w:ascii="Arial" w:hAnsi="Arial" w:cs="Arial"/>
                <w:color w:val="000000"/>
                <w:sz w:val="20"/>
                <w:szCs w:val="20"/>
              </w:rPr>
              <w:t>:</w:t>
            </w:r>
          </w:p>
          <w:p w:rsidR="007E1FD4" w:rsidRPr="00C83507" w:rsidRDefault="007E1FD4" w:rsidP="00250F8D">
            <w:pPr>
              <w:rPr>
                <w:rFonts w:ascii="Arial" w:hAnsi="Arial" w:cs="Arial"/>
                <w:color w:val="000000"/>
                <w:sz w:val="20"/>
                <w:szCs w:val="20"/>
              </w:rPr>
            </w:pPr>
          </w:p>
          <w:p w:rsidR="007E1FD4" w:rsidRPr="00C83507" w:rsidRDefault="007E1FD4"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                         x</w:t>
            </w:r>
          </w:p>
          <w:p w:rsidR="00B00980" w:rsidRPr="00C83507" w:rsidRDefault="00B00980" w:rsidP="00250F8D">
            <w:pPr>
              <w:rPr>
                <w:rFonts w:ascii="Arial" w:hAnsi="Arial" w:cs="Arial"/>
                <w:color w:val="000000"/>
                <w:sz w:val="20"/>
                <w:szCs w:val="20"/>
              </w:rPr>
            </w:pPr>
          </w:p>
        </w:tc>
      </w:tr>
      <w:tr w:rsidR="00250F8D" w:rsidRPr="00C83507" w:rsidTr="002C4341">
        <w:tc>
          <w:tcPr>
            <w:tcW w:w="2538" w:type="dxa"/>
            <w:shd w:val="clear" w:color="auto" w:fill="auto"/>
          </w:tcPr>
          <w:p w:rsidR="00250F8D" w:rsidRPr="00C83507" w:rsidRDefault="00250F8D" w:rsidP="00250F8D">
            <w:pPr>
              <w:rPr>
                <w:rFonts w:ascii="Arial" w:hAnsi="Arial" w:cs="Arial"/>
                <w:color w:val="000000"/>
                <w:sz w:val="20"/>
                <w:szCs w:val="20"/>
              </w:rPr>
            </w:pPr>
            <w:smartTag w:uri="urn:schemas-microsoft-com:office:smarttags" w:element="City">
              <w:smartTag w:uri="urn:schemas-microsoft-com:office:smarttags" w:element="place">
                <w:r w:rsidRPr="00C83507">
                  <w:rPr>
                    <w:rFonts w:ascii="Arial" w:hAnsi="Arial" w:cs="Arial"/>
                    <w:color w:val="000000"/>
                    <w:sz w:val="20"/>
                    <w:szCs w:val="20"/>
                  </w:rPr>
                  <w:t>Split</w:t>
                </w:r>
              </w:smartTag>
            </w:smartTag>
          </w:p>
        </w:tc>
        <w:tc>
          <w:tcPr>
            <w:tcW w:w="6318" w:type="dxa"/>
            <w:shd w:val="clear" w:color="auto" w:fill="auto"/>
          </w:tcPr>
          <w:p w:rsidR="00BE278B"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BE278B" w:rsidRPr="00C83507">
              <w:rPr>
                <w:rFonts w:ascii="Arial" w:hAnsi="Arial" w:cs="Arial"/>
                <w:color w:val="000000"/>
                <w:sz w:val="20"/>
                <w:szCs w:val="20"/>
              </w:rPr>
              <w:t>Returns a zero-based, one-dimensional array containing a specified number of substrings.</w:t>
            </w:r>
          </w:p>
          <w:p w:rsidR="00BE278B" w:rsidRPr="00C83507" w:rsidRDefault="00BE278B" w:rsidP="00250F8D">
            <w:pPr>
              <w:rPr>
                <w:rFonts w:ascii="Arial" w:hAnsi="Arial" w:cs="Arial"/>
                <w:color w:val="000000"/>
                <w:sz w:val="20"/>
                <w:szCs w:val="20"/>
              </w:rPr>
            </w:pPr>
          </w:p>
          <w:p w:rsidR="005D1E90" w:rsidRPr="00C83507" w:rsidRDefault="005D1E90" w:rsidP="00250F8D">
            <w:pPr>
              <w:rPr>
                <w:rFonts w:ascii="Arial" w:hAnsi="Arial" w:cs="Arial"/>
                <w:color w:val="000000"/>
                <w:sz w:val="20"/>
                <w:szCs w:val="20"/>
              </w:rPr>
            </w:pPr>
            <w:r w:rsidRPr="00C83507">
              <w:rPr>
                <w:rFonts w:ascii="Arial" w:hAnsi="Arial" w:cs="Arial"/>
                <w:color w:val="000000"/>
                <w:sz w:val="20"/>
                <w:szCs w:val="20"/>
              </w:rPr>
              <w:t xml:space="preserve">“Returns a zero-based, one-dimensional array containing a specified number of substrings.” Granted, that doesn’t sound too terribly interesting. Nevertheless, </w:t>
            </w:r>
            <w:r w:rsidR="00DF406A">
              <w:rPr>
                <w:rFonts w:ascii="Arial" w:hAnsi="Arial" w:cs="Arial"/>
                <w:color w:val="000000"/>
                <w:sz w:val="20"/>
                <w:szCs w:val="20"/>
              </w:rPr>
              <w:t xml:space="preserve">the </w:t>
            </w:r>
            <w:r w:rsidRPr="00C83507">
              <w:rPr>
                <w:rFonts w:ascii="Arial" w:hAnsi="Arial" w:cs="Arial"/>
                <w:color w:val="000000"/>
                <w:sz w:val="20"/>
                <w:szCs w:val="20"/>
              </w:rPr>
              <w:t xml:space="preserve">VBScript Split function (or </w:t>
            </w:r>
            <w:r w:rsidR="00DF406A">
              <w:rPr>
                <w:rFonts w:ascii="Arial" w:hAnsi="Arial" w:cs="Arial"/>
                <w:color w:val="000000"/>
                <w:sz w:val="20"/>
                <w:szCs w:val="20"/>
              </w:rPr>
              <w:t xml:space="preserve">the </w:t>
            </w:r>
            <w:r w:rsidRPr="00C83507">
              <w:rPr>
                <w:rFonts w:ascii="Arial" w:hAnsi="Arial" w:cs="Arial"/>
                <w:color w:val="000000"/>
                <w:sz w:val="20"/>
                <w:szCs w:val="20"/>
              </w:rPr>
              <w:t xml:space="preserve">Windows PowerShell </w:t>
            </w:r>
            <w:r w:rsidRPr="00C83507">
              <w:rPr>
                <w:rFonts w:ascii="Arial" w:hAnsi="Arial" w:cs="Arial"/>
                <w:b/>
                <w:color w:val="000000"/>
                <w:sz w:val="20"/>
                <w:szCs w:val="20"/>
              </w:rPr>
              <w:t>Split()</w:t>
            </w:r>
            <w:r w:rsidRPr="00C83507">
              <w:rPr>
                <w:rFonts w:ascii="Arial" w:hAnsi="Arial" w:cs="Arial"/>
                <w:color w:val="000000"/>
                <w:sz w:val="20"/>
                <w:szCs w:val="20"/>
              </w:rPr>
              <w:t xml:space="preserve"> method) can be incredibly useful. For example, suppose you have a comma-delimited list of computer names. As a single string value that’s of minimal use; as an </w:t>
            </w:r>
            <w:r w:rsidRPr="00C83507">
              <w:rPr>
                <w:rFonts w:ascii="Arial" w:hAnsi="Arial" w:cs="Arial"/>
                <w:i/>
                <w:color w:val="000000"/>
                <w:sz w:val="20"/>
                <w:szCs w:val="20"/>
              </w:rPr>
              <w:t>array</w:t>
            </w:r>
            <w:r w:rsidRPr="00C83507">
              <w:rPr>
                <w:rFonts w:ascii="Arial" w:hAnsi="Arial" w:cs="Arial"/>
                <w:color w:val="000000"/>
                <w:sz w:val="20"/>
                <w:szCs w:val="20"/>
              </w:rPr>
              <w:t>, however, that opens up a whole world of possibilities, including the opportunity to loop through each item in the array and perform a task against each of those items (i.e., each of those computers).</w:t>
            </w:r>
          </w:p>
          <w:p w:rsidR="005D1E90" w:rsidRPr="00C83507" w:rsidRDefault="005D1E90" w:rsidP="00250F8D">
            <w:pPr>
              <w:rPr>
                <w:rFonts w:ascii="Arial" w:hAnsi="Arial" w:cs="Arial"/>
                <w:color w:val="000000"/>
                <w:sz w:val="20"/>
                <w:szCs w:val="20"/>
              </w:rPr>
            </w:pPr>
          </w:p>
          <w:p w:rsidR="00123820" w:rsidRPr="00C83507" w:rsidRDefault="005D1E90" w:rsidP="00250F8D">
            <w:pPr>
              <w:rPr>
                <w:rFonts w:ascii="Arial" w:hAnsi="Arial" w:cs="Arial"/>
                <w:color w:val="000000"/>
                <w:sz w:val="20"/>
                <w:szCs w:val="20"/>
              </w:rPr>
            </w:pPr>
            <w:r w:rsidRPr="00C83507">
              <w:rPr>
                <w:rFonts w:ascii="Arial" w:hAnsi="Arial" w:cs="Arial"/>
                <w:color w:val="000000"/>
                <w:sz w:val="20"/>
                <w:szCs w:val="20"/>
              </w:rPr>
              <w:t xml:space="preserve">So how do you turn a delimited string into an array? Here’s how: </w:t>
            </w:r>
          </w:p>
          <w:p w:rsidR="00123820" w:rsidRPr="00C83507" w:rsidRDefault="00123820" w:rsidP="00250F8D">
            <w:pPr>
              <w:rPr>
                <w:rFonts w:ascii="Arial" w:hAnsi="Arial" w:cs="Arial"/>
                <w:color w:val="000000"/>
                <w:sz w:val="20"/>
                <w:szCs w:val="20"/>
              </w:rPr>
            </w:pPr>
          </w:p>
          <w:p w:rsidR="00B024BC" w:rsidRPr="00C83507" w:rsidRDefault="00B024BC" w:rsidP="00250F8D">
            <w:pPr>
              <w:rPr>
                <w:rFonts w:ascii="Courier New" w:hAnsi="Courier New" w:cs="Courier New"/>
                <w:color w:val="000000"/>
                <w:sz w:val="20"/>
                <w:szCs w:val="20"/>
              </w:rPr>
            </w:pPr>
            <w:r w:rsidRPr="00C83507">
              <w:rPr>
                <w:rFonts w:ascii="Courier New" w:hAnsi="Courier New" w:cs="Courier New"/>
                <w:color w:val="000000"/>
                <w:sz w:val="20"/>
                <w:szCs w:val="20"/>
              </w:rPr>
              <w:t>$a = "atl-ws-01,atl-ws</w:t>
            </w:r>
            <w:r w:rsidR="00DF406A" w:rsidRPr="00C83507">
              <w:rPr>
                <w:rFonts w:ascii="Courier New" w:hAnsi="Courier New" w:cs="Courier New"/>
                <w:color w:val="000000"/>
                <w:sz w:val="20"/>
                <w:szCs w:val="20"/>
              </w:rPr>
              <w:t>-</w:t>
            </w:r>
            <w:r w:rsidRPr="00C83507">
              <w:rPr>
                <w:rFonts w:ascii="Courier New" w:hAnsi="Courier New" w:cs="Courier New"/>
                <w:color w:val="000000"/>
                <w:sz w:val="20"/>
                <w:szCs w:val="20"/>
              </w:rPr>
              <w:t>02,atl-ws-03,atl-ws-04"</w:t>
            </w:r>
          </w:p>
          <w:p w:rsidR="00250F8D" w:rsidRPr="00C83507" w:rsidRDefault="00687D68" w:rsidP="00250F8D">
            <w:pPr>
              <w:rPr>
                <w:rFonts w:ascii="Courier New" w:hAnsi="Courier New" w:cs="Courier New"/>
                <w:color w:val="000000"/>
                <w:sz w:val="20"/>
                <w:szCs w:val="20"/>
              </w:rPr>
            </w:pPr>
            <w:r w:rsidRPr="00C83507">
              <w:rPr>
                <w:rFonts w:ascii="Courier New" w:hAnsi="Courier New" w:cs="Courier New"/>
                <w:color w:val="000000"/>
                <w:sz w:val="20"/>
                <w:szCs w:val="20"/>
              </w:rPr>
              <w:t>$b = $a.split(",")</w:t>
            </w:r>
          </w:p>
          <w:p w:rsidR="00FD7D55" w:rsidRPr="00C83507" w:rsidRDefault="00FD7D55" w:rsidP="00FD7D55">
            <w:pPr>
              <w:rPr>
                <w:rFonts w:ascii="Arial" w:hAnsi="Arial" w:cs="Arial"/>
                <w:color w:val="000000"/>
                <w:sz w:val="20"/>
                <w:szCs w:val="20"/>
              </w:rPr>
            </w:pPr>
          </w:p>
          <w:p w:rsidR="00FD7D55" w:rsidRPr="00C83507" w:rsidRDefault="005D1E90" w:rsidP="00FD7D55">
            <w:pPr>
              <w:rPr>
                <w:rFonts w:ascii="Arial" w:hAnsi="Arial" w:cs="Arial"/>
                <w:color w:val="000000"/>
                <w:sz w:val="20"/>
                <w:szCs w:val="20"/>
              </w:rPr>
            </w:pPr>
            <w:r w:rsidRPr="00C83507">
              <w:rPr>
                <w:rFonts w:ascii="Arial" w:hAnsi="Arial" w:cs="Arial"/>
                <w:color w:val="000000"/>
                <w:sz w:val="20"/>
                <w:szCs w:val="20"/>
              </w:rPr>
              <w:t>In the first command, we simply assign a series of computer names (separated by commas) to the variable $a.</w:t>
            </w:r>
            <w:r w:rsidR="002C4341" w:rsidRPr="00C83507">
              <w:rPr>
                <w:rFonts w:ascii="Arial" w:hAnsi="Arial" w:cs="Arial"/>
                <w:color w:val="000000"/>
                <w:sz w:val="20"/>
                <w:szCs w:val="20"/>
              </w:rPr>
              <w:t xml:space="preserve"> In the second command, we use the </w:t>
            </w:r>
            <w:smartTag w:uri="urn:schemas-microsoft-com:office:smarttags" w:element="City">
              <w:r w:rsidR="002C4341" w:rsidRPr="00C83507">
                <w:rPr>
                  <w:rFonts w:ascii="Arial" w:hAnsi="Arial" w:cs="Arial"/>
                  <w:color w:val="000000"/>
                  <w:sz w:val="20"/>
                  <w:szCs w:val="20"/>
                </w:rPr>
                <w:t>Split</w:t>
              </w:r>
            </w:smartTag>
            <w:r w:rsidR="002C4341" w:rsidRPr="00C83507">
              <w:rPr>
                <w:rFonts w:ascii="Arial" w:hAnsi="Arial" w:cs="Arial"/>
                <w:color w:val="000000"/>
                <w:sz w:val="20"/>
                <w:szCs w:val="20"/>
              </w:rPr>
              <w:t xml:space="preserve"> method to separate the list of names and store them in an array named $b. Note the sole parameter passed to the </w:t>
            </w:r>
            <w:smartTag w:uri="urn:schemas-microsoft-com:office:smarttags" w:element="place">
              <w:smartTag w:uri="urn:schemas-microsoft-com:office:smarttags" w:element="City">
                <w:r w:rsidR="002C4341" w:rsidRPr="00C83507">
                  <w:rPr>
                    <w:rFonts w:ascii="Arial" w:hAnsi="Arial" w:cs="Arial"/>
                    <w:color w:val="000000"/>
                    <w:sz w:val="20"/>
                    <w:szCs w:val="20"/>
                  </w:rPr>
                  <w:t>Split</w:t>
                </w:r>
              </w:smartTag>
            </w:smartTag>
            <w:r w:rsidR="002C4341" w:rsidRPr="00C83507">
              <w:rPr>
                <w:rFonts w:ascii="Arial" w:hAnsi="Arial" w:cs="Arial"/>
                <w:color w:val="000000"/>
                <w:sz w:val="20"/>
                <w:szCs w:val="20"/>
              </w:rPr>
              <w:t>() method: ",", which simply indicates that the comma is used as the delimiter (or, if you prefer, separator).</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w:t>
            </w:r>
            <w:r w:rsidR="002C4341" w:rsidRPr="00C83507">
              <w:rPr>
                <w:rFonts w:ascii="Arial" w:hAnsi="Arial" w:cs="Arial"/>
                <w:color w:val="000000"/>
                <w:sz w:val="20"/>
                <w:szCs w:val="20"/>
              </w:rPr>
              <w:t>b</w:t>
            </w:r>
            <w:r w:rsidRPr="00C83507">
              <w:rPr>
                <w:rFonts w:ascii="Arial" w:hAnsi="Arial" w:cs="Arial"/>
                <w:color w:val="000000"/>
                <w:sz w:val="20"/>
                <w:szCs w:val="20"/>
              </w:rPr>
              <w:t xml:space="preserve"> you should get the following:</w:t>
            </w:r>
          </w:p>
          <w:p w:rsidR="00FD7D55" w:rsidRPr="00C83507" w:rsidRDefault="00FD7D55" w:rsidP="00FD7D55">
            <w:pPr>
              <w:rPr>
                <w:rFonts w:ascii="Arial" w:hAnsi="Arial" w:cs="Arial"/>
                <w:color w:val="000000"/>
                <w:sz w:val="20"/>
                <w:szCs w:val="20"/>
              </w:rPr>
            </w:pPr>
          </w:p>
          <w:p w:rsidR="002C4341" w:rsidRPr="00C83507" w:rsidRDefault="002C4341" w:rsidP="002C4341">
            <w:pPr>
              <w:rPr>
                <w:rFonts w:ascii="Courier New" w:hAnsi="Courier New" w:cs="Courier New"/>
                <w:color w:val="000000"/>
                <w:sz w:val="20"/>
                <w:szCs w:val="20"/>
              </w:rPr>
            </w:pPr>
            <w:r w:rsidRPr="00C83507">
              <w:rPr>
                <w:rFonts w:ascii="Courier New" w:hAnsi="Courier New" w:cs="Courier New"/>
                <w:color w:val="000000"/>
                <w:sz w:val="20"/>
                <w:szCs w:val="20"/>
              </w:rPr>
              <w:t>atl-ws-01</w:t>
            </w:r>
          </w:p>
          <w:p w:rsidR="002C4341" w:rsidRPr="00C83507" w:rsidRDefault="002C4341" w:rsidP="002C4341">
            <w:pPr>
              <w:rPr>
                <w:rFonts w:ascii="Courier New" w:hAnsi="Courier New" w:cs="Courier New"/>
                <w:color w:val="000000"/>
                <w:sz w:val="20"/>
                <w:szCs w:val="20"/>
              </w:rPr>
            </w:pPr>
            <w:r w:rsidRPr="00C83507">
              <w:rPr>
                <w:rFonts w:ascii="Courier New" w:hAnsi="Courier New" w:cs="Courier New"/>
                <w:color w:val="000000"/>
                <w:sz w:val="20"/>
                <w:szCs w:val="20"/>
              </w:rPr>
              <w:t>atl-ws</w:t>
            </w:r>
            <w:r w:rsidR="00DF406A" w:rsidRPr="00C83507">
              <w:rPr>
                <w:rFonts w:ascii="Courier New" w:hAnsi="Courier New" w:cs="Courier New"/>
                <w:color w:val="000000"/>
                <w:sz w:val="20"/>
                <w:szCs w:val="20"/>
              </w:rPr>
              <w:t>-</w:t>
            </w:r>
            <w:r w:rsidRPr="00C83507">
              <w:rPr>
                <w:rFonts w:ascii="Courier New" w:hAnsi="Courier New" w:cs="Courier New"/>
                <w:color w:val="000000"/>
                <w:sz w:val="20"/>
                <w:szCs w:val="20"/>
              </w:rPr>
              <w:t>02</w:t>
            </w:r>
          </w:p>
          <w:p w:rsidR="002C4341" w:rsidRPr="00C83507" w:rsidRDefault="002C4341" w:rsidP="002C4341">
            <w:pPr>
              <w:rPr>
                <w:rFonts w:ascii="Courier New" w:hAnsi="Courier New" w:cs="Courier New"/>
                <w:color w:val="000000"/>
                <w:sz w:val="20"/>
                <w:szCs w:val="20"/>
              </w:rPr>
            </w:pPr>
            <w:r w:rsidRPr="00C83507">
              <w:rPr>
                <w:rFonts w:ascii="Courier New" w:hAnsi="Courier New" w:cs="Courier New"/>
                <w:color w:val="000000"/>
                <w:sz w:val="20"/>
                <w:szCs w:val="20"/>
              </w:rPr>
              <w:t>atl-ws-03</w:t>
            </w:r>
          </w:p>
          <w:p w:rsidR="002C4341" w:rsidRPr="00C83507" w:rsidRDefault="002C4341" w:rsidP="002C4341">
            <w:pPr>
              <w:rPr>
                <w:rFonts w:ascii="Arial" w:hAnsi="Arial" w:cs="Arial"/>
                <w:color w:val="000000"/>
                <w:sz w:val="20"/>
                <w:szCs w:val="20"/>
              </w:rPr>
            </w:pPr>
            <w:r w:rsidRPr="00C83507">
              <w:rPr>
                <w:rFonts w:ascii="Courier New" w:hAnsi="Courier New" w:cs="Courier New"/>
                <w:color w:val="000000"/>
                <w:sz w:val="20"/>
                <w:szCs w:val="20"/>
              </w:rPr>
              <w:t>atl-ws-04</w:t>
            </w:r>
          </w:p>
          <w:p w:rsidR="00687D68" w:rsidRPr="00C83507" w:rsidRDefault="00687D68" w:rsidP="00250F8D">
            <w:pPr>
              <w:rPr>
                <w:rFonts w:ascii="Arial" w:hAnsi="Arial" w:cs="Arial"/>
                <w:color w:val="000000"/>
                <w:sz w:val="20"/>
                <w:szCs w:val="20"/>
              </w:rPr>
            </w:pPr>
          </w:p>
        </w:tc>
      </w:tr>
      <w:tr w:rsidR="00250F8D" w:rsidRPr="00C83507" w:rsidTr="0043339C">
        <w:tc>
          <w:tcPr>
            <w:tcW w:w="2538" w:type="dxa"/>
            <w:tcBorders>
              <w:bottom w:val="single" w:sz="4" w:space="0" w:color="auto"/>
            </w:tcBorders>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Sqr</w:t>
            </w:r>
          </w:p>
        </w:tc>
        <w:tc>
          <w:tcPr>
            <w:tcW w:w="6318" w:type="dxa"/>
            <w:tcBorders>
              <w:bottom w:val="single" w:sz="4" w:space="0" w:color="auto"/>
            </w:tcBorders>
          </w:tcPr>
          <w:p w:rsidR="00BE278B" w:rsidRPr="00C83507" w:rsidRDefault="00232A4D" w:rsidP="00BE278B">
            <w:pPr>
              <w:rPr>
                <w:rFonts w:ascii="Arial" w:hAnsi="Arial" w:cs="Arial"/>
                <w:color w:val="000000"/>
                <w:sz w:val="20"/>
                <w:szCs w:val="20"/>
              </w:rPr>
            </w:pPr>
            <w:r w:rsidRPr="00C83507">
              <w:rPr>
                <w:rFonts w:ascii="Arial" w:hAnsi="Arial" w:cs="Arial"/>
                <w:b/>
                <w:color w:val="000000"/>
                <w:sz w:val="20"/>
                <w:szCs w:val="20"/>
              </w:rPr>
              <w:t xml:space="preserve">Definition: </w:t>
            </w:r>
            <w:r w:rsidR="00BE278B" w:rsidRPr="00C83507">
              <w:rPr>
                <w:rFonts w:ascii="Arial" w:hAnsi="Arial" w:cs="Arial"/>
                <w:color w:val="000000"/>
                <w:sz w:val="20"/>
                <w:szCs w:val="20"/>
              </w:rPr>
              <w:t>Returns the square root of a number.</w:t>
            </w:r>
          </w:p>
          <w:p w:rsidR="00BE278B" w:rsidRPr="00C83507" w:rsidRDefault="00BE278B" w:rsidP="00BE278B">
            <w:pPr>
              <w:rPr>
                <w:rFonts w:ascii="Arial" w:hAnsi="Arial" w:cs="Arial"/>
                <w:color w:val="000000"/>
                <w:sz w:val="20"/>
                <w:szCs w:val="20"/>
              </w:rPr>
            </w:pPr>
            <w:r w:rsidRPr="00C83507">
              <w:rPr>
                <w:rFonts w:ascii="Arial" w:hAnsi="Arial" w:cs="Arial"/>
                <w:color w:val="000000"/>
                <w:sz w:val="20"/>
                <w:szCs w:val="20"/>
              </w:rPr>
              <w:t xml:space="preserve"> </w:t>
            </w:r>
          </w:p>
          <w:p w:rsidR="00D13AF2" w:rsidRPr="00C83507" w:rsidRDefault="00A2139A" w:rsidP="00BE278B">
            <w:pPr>
              <w:rPr>
                <w:rFonts w:ascii="Arial" w:hAnsi="Arial" w:cs="Arial"/>
                <w:color w:val="000000"/>
                <w:sz w:val="20"/>
                <w:szCs w:val="20"/>
              </w:rPr>
            </w:pPr>
            <w:r w:rsidRPr="00C83507">
              <w:rPr>
                <w:rFonts w:ascii="Arial" w:hAnsi="Arial" w:cs="Arial"/>
                <w:color w:val="000000"/>
                <w:sz w:val="20"/>
                <w:szCs w:val="20"/>
              </w:rPr>
              <w:t xml:space="preserve">Finally, a mathematical construct we all recognize! Granted, you probably need to calculate square roots about as often as you need to calculate arctangents. </w:t>
            </w:r>
            <w:r w:rsidR="00D452D6" w:rsidRPr="00C83507">
              <w:rPr>
                <w:rFonts w:ascii="Arial" w:hAnsi="Arial" w:cs="Arial"/>
                <w:color w:val="000000"/>
                <w:sz w:val="20"/>
                <w:szCs w:val="20"/>
              </w:rPr>
              <w:t>(On the other hand, and unlike arctangents, at least</w:t>
            </w:r>
            <w:r w:rsidRPr="00C83507">
              <w:rPr>
                <w:rFonts w:ascii="Arial" w:hAnsi="Arial" w:cs="Arial"/>
                <w:color w:val="000000"/>
                <w:sz w:val="20"/>
                <w:szCs w:val="20"/>
              </w:rPr>
              <w:t xml:space="preserve"> most of us know </w:t>
            </w:r>
            <w:r w:rsidR="00D452D6" w:rsidRPr="00C83507">
              <w:rPr>
                <w:rFonts w:ascii="Arial" w:hAnsi="Arial" w:cs="Arial"/>
                <w:color w:val="000000"/>
                <w:sz w:val="20"/>
                <w:szCs w:val="20"/>
              </w:rPr>
              <w:t>what</w:t>
            </w:r>
            <w:r w:rsidRPr="00C83507">
              <w:rPr>
                <w:rFonts w:ascii="Arial" w:hAnsi="Arial" w:cs="Arial"/>
                <w:color w:val="000000"/>
                <w:sz w:val="20"/>
                <w:szCs w:val="20"/>
              </w:rPr>
              <w:t xml:space="preserve"> square roots are.</w:t>
            </w:r>
            <w:r w:rsidR="00D452D6" w:rsidRPr="00C83507">
              <w:rPr>
                <w:rFonts w:ascii="Arial" w:hAnsi="Arial" w:cs="Arial"/>
                <w:color w:val="000000"/>
                <w:sz w:val="20"/>
                <w:szCs w:val="20"/>
              </w:rPr>
              <w:t>)</w:t>
            </w:r>
            <w:r w:rsidRPr="00C83507">
              <w:rPr>
                <w:rFonts w:ascii="Arial" w:hAnsi="Arial" w:cs="Arial"/>
                <w:color w:val="000000"/>
                <w:sz w:val="20"/>
                <w:szCs w:val="20"/>
              </w:rPr>
              <w:t xml:space="preserve"> </w:t>
            </w:r>
            <w:r w:rsidR="00D452D6" w:rsidRPr="00C83507">
              <w:rPr>
                <w:rFonts w:ascii="Arial" w:hAnsi="Arial" w:cs="Arial"/>
                <w:color w:val="000000"/>
                <w:sz w:val="20"/>
                <w:szCs w:val="20"/>
              </w:rPr>
              <w:t>Best of all,</w:t>
            </w:r>
            <w:r w:rsidRPr="00C83507">
              <w:rPr>
                <w:rFonts w:ascii="Arial" w:hAnsi="Arial" w:cs="Arial"/>
                <w:color w:val="000000"/>
                <w:sz w:val="20"/>
                <w:szCs w:val="20"/>
              </w:rPr>
              <w:t xml:space="preserve"> even if you </w:t>
            </w:r>
            <w:r w:rsidRPr="00C83507">
              <w:rPr>
                <w:rFonts w:ascii="Arial" w:hAnsi="Arial" w:cs="Arial"/>
                <w:i/>
                <w:color w:val="000000"/>
                <w:sz w:val="20"/>
                <w:szCs w:val="20"/>
              </w:rPr>
              <w:t>don't</w:t>
            </w:r>
            <w:r w:rsidR="00D452D6" w:rsidRPr="00C83507">
              <w:rPr>
                <w:rFonts w:ascii="Arial" w:hAnsi="Arial" w:cs="Arial"/>
                <w:color w:val="000000"/>
                <w:sz w:val="20"/>
                <w:szCs w:val="20"/>
              </w:rPr>
              <w:t xml:space="preserve"> know what square roots are</w:t>
            </w:r>
            <w:r w:rsidRPr="00C83507">
              <w:rPr>
                <w:rFonts w:ascii="Arial" w:hAnsi="Arial" w:cs="Arial"/>
                <w:color w:val="000000"/>
                <w:sz w:val="20"/>
                <w:szCs w:val="20"/>
              </w:rPr>
              <w:t xml:space="preserve"> you can </w:t>
            </w:r>
            <w:r w:rsidR="00D452D6" w:rsidRPr="00C83507">
              <w:rPr>
                <w:rFonts w:ascii="Arial" w:hAnsi="Arial" w:cs="Arial"/>
                <w:color w:val="000000"/>
                <w:sz w:val="20"/>
                <w:szCs w:val="20"/>
              </w:rPr>
              <w:t>still calculate them</w:t>
            </w:r>
            <w:r w:rsidRPr="00C83507">
              <w:rPr>
                <w:rFonts w:ascii="Arial" w:hAnsi="Arial" w:cs="Arial"/>
                <w:color w:val="000000"/>
                <w:sz w:val="20"/>
                <w:szCs w:val="20"/>
              </w:rPr>
              <w:t xml:space="preserve"> by using the System.Math class and the </w:t>
            </w:r>
            <w:r w:rsidRPr="00C83507">
              <w:rPr>
                <w:rFonts w:ascii="Arial" w:hAnsi="Arial" w:cs="Arial"/>
                <w:b/>
                <w:color w:val="000000"/>
                <w:sz w:val="20"/>
                <w:szCs w:val="20"/>
              </w:rPr>
              <w:t>Sqrt</w:t>
            </w:r>
            <w:r w:rsidRPr="00C83507">
              <w:rPr>
                <w:rFonts w:ascii="Arial" w:hAnsi="Arial" w:cs="Arial"/>
                <w:color w:val="000000"/>
                <w:sz w:val="20"/>
                <w:szCs w:val="20"/>
              </w:rPr>
              <w:t xml:space="preserve"> method. For example, this command determines the square root of 144 and stores the result in the variable $a:</w:t>
            </w:r>
          </w:p>
          <w:p w:rsidR="00D13AF2" w:rsidRPr="00C83507" w:rsidRDefault="00D13AF2" w:rsidP="00BE278B">
            <w:pPr>
              <w:rPr>
                <w:rFonts w:ascii="Arial" w:hAnsi="Arial" w:cs="Arial"/>
                <w:color w:val="000000"/>
                <w:sz w:val="20"/>
                <w:szCs w:val="20"/>
              </w:rPr>
            </w:pPr>
          </w:p>
          <w:p w:rsidR="00250F8D" w:rsidRPr="00C83507" w:rsidRDefault="00FD7D55" w:rsidP="00BE278B">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6E1B44" w:rsidRPr="00C83507">
              <w:rPr>
                <w:rFonts w:ascii="Courier New" w:hAnsi="Courier New" w:cs="Courier New"/>
                <w:color w:val="000000"/>
                <w:sz w:val="20"/>
                <w:szCs w:val="20"/>
              </w:rPr>
              <w:t>[math]::sqrt(144)</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FD7D55" w:rsidRPr="00C83507" w:rsidRDefault="00FD7D55" w:rsidP="00FD7D55">
            <w:pPr>
              <w:rPr>
                <w:rFonts w:ascii="Arial" w:hAnsi="Arial" w:cs="Arial"/>
                <w:color w:val="000000"/>
                <w:sz w:val="20"/>
                <w:szCs w:val="20"/>
              </w:rPr>
            </w:pPr>
          </w:p>
          <w:p w:rsidR="00A2139A" w:rsidRPr="00C83507" w:rsidRDefault="00A2139A" w:rsidP="00FD7D55">
            <w:pPr>
              <w:rPr>
                <w:rFonts w:ascii="Courier New" w:hAnsi="Courier New" w:cs="Courier New"/>
                <w:color w:val="000000"/>
                <w:sz w:val="20"/>
                <w:szCs w:val="20"/>
              </w:rPr>
            </w:pPr>
            <w:r w:rsidRPr="00C83507">
              <w:rPr>
                <w:rFonts w:ascii="Courier New" w:hAnsi="Courier New" w:cs="Courier New"/>
                <w:color w:val="000000"/>
                <w:sz w:val="20"/>
                <w:szCs w:val="20"/>
              </w:rPr>
              <w:t>12</w:t>
            </w:r>
          </w:p>
          <w:p w:rsidR="006E1B44" w:rsidRPr="00C83507" w:rsidRDefault="006E1B44" w:rsidP="00250F8D">
            <w:pPr>
              <w:rPr>
                <w:rFonts w:ascii="Arial" w:hAnsi="Arial" w:cs="Arial"/>
                <w:color w:val="000000"/>
                <w:sz w:val="20"/>
                <w:szCs w:val="20"/>
              </w:rPr>
            </w:pPr>
          </w:p>
        </w:tc>
      </w:tr>
      <w:tr w:rsidR="00250F8D" w:rsidRPr="00C83507" w:rsidTr="0043339C">
        <w:tc>
          <w:tcPr>
            <w:tcW w:w="2538" w:type="dxa"/>
            <w:tcBorders>
              <w:bottom w:val="single" w:sz="4" w:space="0" w:color="auto"/>
            </w:tcBorders>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StrComp</w:t>
            </w:r>
          </w:p>
        </w:tc>
        <w:tc>
          <w:tcPr>
            <w:tcW w:w="6318" w:type="dxa"/>
            <w:tcBorders>
              <w:bottom w:val="single" w:sz="4" w:space="0" w:color="auto"/>
            </w:tcBorders>
            <w:shd w:val="clear" w:color="auto" w:fill="auto"/>
          </w:tcPr>
          <w:p w:rsidR="00BE278B"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BE278B" w:rsidRPr="00C83507">
              <w:rPr>
                <w:rFonts w:ascii="Arial" w:hAnsi="Arial" w:cs="Arial"/>
                <w:color w:val="000000"/>
                <w:sz w:val="20"/>
                <w:szCs w:val="20"/>
              </w:rPr>
              <w:t xml:space="preserve">Returns a value indicating the result of a string comparison. </w:t>
            </w:r>
          </w:p>
          <w:p w:rsidR="00BE278B" w:rsidRPr="00C83507" w:rsidRDefault="00BE278B" w:rsidP="00250F8D">
            <w:pPr>
              <w:rPr>
                <w:rFonts w:ascii="Arial" w:hAnsi="Arial" w:cs="Arial"/>
                <w:color w:val="000000"/>
                <w:sz w:val="20"/>
                <w:szCs w:val="20"/>
              </w:rPr>
            </w:pPr>
          </w:p>
          <w:p w:rsidR="003C7A67" w:rsidRPr="00C83507" w:rsidRDefault="0043339C" w:rsidP="00250F8D">
            <w:pPr>
              <w:rPr>
                <w:rFonts w:ascii="Arial" w:hAnsi="Arial" w:cs="Arial"/>
                <w:color w:val="000000"/>
                <w:sz w:val="20"/>
                <w:szCs w:val="20"/>
              </w:rPr>
            </w:pPr>
            <w:r w:rsidRPr="00C83507">
              <w:rPr>
                <w:rFonts w:ascii="Arial" w:hAnsi="Arial" w:cs="Arial"/>
                <w:color w:val="000000"/>
                <w:sz w:val="20"/>
                <w:szCs w:val="20"/>
              </w:rPr>
              <w:t>Can we tell you whether two strings or identical? We can, provided you tell us one thing: do you want a case-sensitive comparison or a case-insensitive comparison?</w:t>
            </w:r>
          </w:p>
          <w:p w:rsidR="003C7A67" w:rsidRPr="00C83507" w:rsidRDefault="003C7A67" w:rsidP="00250F8D">
            <w:pPr>
              <w:rPr>
                <w:rFonts w:ascii="Arial" w:hAnsi="Arial" w:cs="Arial"/>
                <w:color w:val="000000"/>
                <w:sz w:val="20"/>
                <w:szCs w:val="20"/>
              </w:rPr>
            </w:pPr>
          </w:p>
          <w:p w:rsidR="0043339C" w:rsidRPr="00C83507" w:rsidRDefault="0043339C" w:rsidP="00250F8D">
            <w:pPr>
              <w:rPr>
                <w:rFonts w:ascii="Arial" w:hAnsi="Arial" w:cs="Arial"/>
                <w:color w:val="000000"/>
                <w:sz w:val="20"/>
                <w:szCs w:val="20"/>
              </w:rPr>
            </w:pPr>
            <w:r w:rsidRPr="00C83507">
              <w:rPr>
                <w:rFonts w:ascii="Arial" w:hAnsi="Arial" w:cs="Arial"/>
                <w:color w:val="000000"/>
                <w:sz w:val="20"/>
                <w:szCs w:val="20"/>
              </w:rPr>
              <w:t xml:space="preserve">Let’s try a case-insensitive comparison for starters. In the following set of commands we assign values to variables $a and $b. We then use the System.String class and the </w:t>
            </w:r>
            <w:r w:rsidRPr="00C83507">
              <w:rPr>
                <w:rFonts w:ascii="Arial" w:hAnsi="Arial" w:cs="Arial"/>
                <w:b/>
                <w:color w:val="000000"/>
                <w:sz w:val="20"/>
                <w:szCs w:val="20"/>
              </w:rPr>
              <w:t>Compare()</w:t>
            </w:r>
            <w:r w:rsidRPr="00C83507">
              <w:rPr>
                <w:rFonts w:ascii="Arial" w:hAnsi="Arial" w:cs="Arial"/>
                <w:color w:val="000000"/>
                <w:sz w:val="20"/>
                <w:szCs w:val="20"/>
              </w:rPr>
              <w:t xml:space="preserve"> method to compare the two strings. Note that we pass the </w:t>
            </w:r>
            <w:r w:rsidR="00817AF4" w:rsidRPr="00C83507">
              <w:rPr>
                <w:rFonts w:ascii="Arial" w:hAnsi="Arial" w:cs="Arial"/>
                <w:color w:val="000000"/>
                <w:sz w:val="20"/>
                <w:szCs w:val="20"/>
              </w:rPr>
              <w:t>Compare</w:t>
            </w:r>
            <w:r w:rsidRPr="00C83507">
              <w:rPr>
                <w:rFonts w:ascii="Arial" w:hAnsi="Arial" w:cs="Arial"/>
                <w:color w:val="000000"/>
                <w:sz w:val="20"/>
                <w:szCs w:val="20"/>
              </w:rPr>
              <w:t>() method three parameters: the two strings to be compared, and the value $True, which indicates that we want to do a case-insensitive comparison:</w:t>
            </w:r>
          </w:p>
          <w:p w:rsidR="003C7A67" w:rsidRPr="00C83507" w:rsidRDefault="003C7A67" w:rsidP="00250F8D">
            <w:pPr>
              <w:rPr>
                <w:rFonts w:ascii="Arial" w:hAnsi="Arial" w:cs="Arial"/>
                <w:color w:val="000000"/>
                <w:sz w:val="20"/>
                <w:szCs w:val="20"/>
              </w:rPr>
            </w:pPr>
          </w:p>
          <w:p w:rsidR="003C7A67" w:rsidRPr="00C83507" w:rsidRDefault="003C7A67" w:rsidP="00250F8D">
            <w:pPr>
              <w:rPr>
                <w:rFonts w:ascii="Courier New" w:hAnsi="Courier New" w:cs="Courier New"/>
                <w:color w:val="000000"/>
                <w:sz w:val="20"/>
                <w:szCs w:val="20"/>
              </w:rPr>
            </w:pPr>
            <w:r w:rsidRPr="00C83507">
              <w:rPr>
                <w:rFonts w:ascii="Courier New" w:hAnsi="Courier New" w:cs="Courier New"/>
                <w:color w:val="000000"/>
                <w:sz w:val="20"/>
                <w:szCs w:val="20"/>
              </w:rPr>
              <w:t>$a = "dog"</w:t>
            </w:r>
          </w:p>
          <w:p w:rsidR="003C7A67" w:rsidRPr="00C83507" w:rsidRDefault="003C7A67" w:rsidP="00250F8D">
            <w:pPr>
              <w:rPr>
                <w:rFonts w:ascii="Courier New" w:hAnsi="Courier New" w:cs="Courier New"/>
                <w:color w:val="000000"/>
                <w:sz w:val="20"/>
                <w:szCs w:val="20"/>
              </w:rPr>
            </w:pPr>
            <w:r w:rsidRPr="00C83507">
              <w:rPr>
                <w:rFonts w:ascii="Courier New" w:hAnsi="Courier New" w:cs="Courier New"/>
                <w:color w:val="000000"/>
                <w:sz w:val="20"/>
                <w:szCs w:val="20"/>
              </w:rPr>
              <w:t>$b = "DOG"</w:t>
            </w:r>
          </w:p>
          <w:p w:rsidR="00673E78" w:rsidRPr="00C83507" w:rsidRDefault="003C7A67"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$c = </w:t>
            </w:r>
            <w:r w:rsidR="00673E78" w:rsidRPr="00C83507">
              <w:rPr>
                <w:rFonts w:ascii="Courier New" w:hAnsi="Courier New" w:cs="Courier New"/>
                <w:color w:val="000000"/>
                <w:sz w:val="20"/>
                <w:szCs w:val="20"/>
              </w:rPr>
              <w:t>[String]::Compare($a,$b,$True)</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w:t>
            </w:r>
            <w:r w:rsidR="003E1CAE" w:rsidRPr="00C83507">
              <w:rPr>
                <w:rFonts w:ascii="Arial" w:hAnsi="Arial" w:cs="Arial"/>
                <w:color w:val="000000"/>
                <w:sz w:val="20"/>
                <w:szCs w:val="20"/>
              </w:rPr>
              <w:t>c</w:t>
            </w:r>
            <w:r w:rsidRPr="00C83507">
              <w:rPr>
                <w:rFonts w:ascii="Arial" w:hAnsi="Arial" w:cs="Arial"/>
                <w:color w:val="000000"/>
                <w:sz w:val="20"/>
                <w:szCs w:val="20"/>
              </w:rPr>
              <w:t xml:space="preserve"> you should get the following:</w:t>
            </w:r>
          </w:p>
          <w:p w:rsidR="00FD7D55" w:rsidRPr="00C83507" w:rsidRDefault="00FD7D55" w:rsidP="00FD7D55">
            <w:pPr>
              <w:rPr>
                <w:rFonts w:ascii="Arial" w:hAnsi="Arial" w:cs="Arial"/>
                <w:color w:val="000000"/>
                <w:sz w:val="20"/>
                <w:szCs w:val="20"/>
              </w:rPr>
            </w:pPr>
          </w:p>
          <w:p w:rsidR="003E1CAE" w:rsidRPr="00C83507" w:rsidRDefault="003E1CAE" w:rsidP="00FD7D55">
            <w:pPr>
              <w:rPr>
                <w:rFonts w:ascii="Courier New" w:hAnsi="Courier New" w:cs="Courier New"/>
                <w:color w:val="000000"/>
                <w:sz w:val="20"/>
                <w:szCs w:val="20"/>
              </w:rPr>
            </w:pPr>
            <w:r w:rsidRPr="00C83507">
              <w:rPr>
                <w:rFonts w:ascii="Courier New" w:hAnsi="Courier New" w:cs="Courier New"/>
                <w:color w:val="000000"/>
                <w:sz w:val="20"/>
                <w:szCs w:val="20"/>
              </w:rPr>
              <w:t>0</w:t>
            </w:r>
          </w:p>
          <w:p w:rsidR="003E1CAE" w:rsidRPr="00C83507" w:rsidRDefault="003E1CAE" w:rsidP="00FD7D55">
            <w:pPr>
              <w:rPr>
                <w:rFonts w:ascii="Arial" w:hAnsi="Arial" w:cs="Arial"/>
                <w:color w:val="000000"/>
                <w:sz w:val="20"/>
                <w:szCs w:val="20"/>
              </w:rPr>
            </w:pPr>
          </w:p>
          <w:p w:rsidR="003E1CAE" w:rsidRPr="00C83507" w:rsidRDefault="003E1CAE" w:rsidP="00FD7D55">
            <w:pPr>
              <w:rPr>
                <w:rFonts w:ascii="Arial" w:hAnsi="Arial" w:cs="Arial"/>
                <w:color w:val="000000"/>
                <w:sz w:val="20"/>
                <w:szCs w:val="20"/>
              </w:rPr>
            </w:pPr>
            <w:r w:rsidRPr="00C83507">
              <w:rPr>
                <w:rFonts w:ascii="Arial" w:hAnsi="Arial" w:cs="Arial"/>
                <w:b/>
                <w:color w:val="000000"/>
                <w:sz w:val="20"/>
                <w:szCs w:val="20"/>
              </w:rPr>
              <w:t>Note</w:t>
            </w:r>
            <w:r w:rsidRPr="00C83507">
              <w:rPr>
                <w:rFonts w:ascii="Arial" w:hAnsi="Arial" w:cs="Arial"/>
                <w:color w:val="000000"/>
                <w:sz w:val="20"/>
                <w:szCs w:val="20"/>
              </w:rPr>
              <w:t xml:space="preserve">. A 0 means that the strings are identical. Any other value means that the strings are </w:t>
            </w:r>
            <w:r w:rsidRPr="00C83507">
              <w:rPr>
                <w:rFonts w:ascii="Arial" w:hAnsi="Arial" w:cs="Arial"/>
                <w:i/>
                <w:color w:val="000000"/>
                <w:sz w:val="20"/>
                <w:szCs w:val="20"/>
              </w:rPr>
              <w:t>not</w:t>
            </w:r>
            <w:r w:rsidRPr="00C83507">
              <w:rPr>
                <w:rFonts w:ascii="Arial" w:hAnsi="Arial" w:cs="Arial"/>
                <w:color w:val="000000"/>
                <w:sz w:val="20"/>
                <w:szCs w:val="20"/>
              </w:rPr>
              <w:t xml:space="preserve"> identical.</w:t>
            </w:r>
          </w:p>
          <w:p w:rsidR="00673E78" w:rsidRPr="00C83507" w:rsidRDefault="00673E78" w:rsidP="00250F8D">
            <w:pPr>
              <w:rPr>
                <w:rFonts w:ascii="Arial" w:hAnsi="Arial" w:cs="Arial"/>
                <w:color w:val="000000"/>
                <w:sz w:val="20"/>
                <w:szCs w:val="20"/>
              </w:rPr>
            </w:pPr>
          </w:p>
          <w:p w:rsidR="003E1CAE" w:rsidRPr="00C83507" w:rsidRDefault="003E1CAE" w:rsidP="00250F8D">
            <w:pPr>
              <w:rPr>
                <w:rFonts w:ascii="Arial" w:hAnsi="Arial" w:cs="Arial"/>
                <w:color w:val="000000"/>
                <w:sz w:val="20"/>
                <w:szCs w:val="20"/>
              </w:rPr>
            </w:pPr>
            <w:r w:rsidRPr="00C83507">
              <w:rPr>
                <w:rFonts w:ascii="Arial" w:hAnsi="Arial" w:cs="Arial"/>
                <w:color w:val="000000"/>
                <w:sz w:val="20"/>
                <w:szCs w:val="20"/>
              </w:rPr>
              <w:t xml:space="preserve">Of course, these strings are identical because we did a case-insensitive comparison. Suppose we use </w:t>
            </w:r>
            <w:r w:rsidRPr="00C83507">
              <w:rPr>
                <w:rFonts w:ascii="Arial" w:hAnsi="Arial" w:cs="Arial"/>
                <w:i/>
                <w:color w:val="000000"/>
                <w:sz w:val="20"/>
                <w:szCs w:val="20"/>
              </w:rPr>
              <w:t>this</w:t>
            </w:r>
            <w:r w:rsidRPr="00C83507">
              <w:rPr>
                <w:rFonts w:ascii="Arial" w:hAnsi="Arial" w:cs="Arial"/>
                <w:color w:val="000000"/>
                <w:sz w:val="20"/>
                <w:szCs w:val="20"/>
              </w:rPr>
              <w:t xml:space="preserve"> command, which does a case –sensitive comparison:</w:t>
            </w:r>
          </w:p>
          <w:p w:rsidR="003E1CAE" w:rsidRPr="00C83507" w:rsidRDefault="003E1CAE" w:rsidP="00250F8D">
            <w:pPr>
              <w:rPr>
                <w:rFonts w:ascii="Arial" w:hAnsi="Arial" w:cs="Arial"/>
                <w:color w:val="000000"/>
                <w:sz w:val="20"/>
                <w:szCs w:val="20"/>
              </w:rPr>
            </w:pPr>
          </w:p>
          <w:p w:rsidR="003E1CAE" w:rsidRPr="00C83507" w:rsidRDefault="003E1CAE" w:rsidP="00250F8D">
            <w:pPr>
              <w:rPr>
                <w:rFonts w:ascii="Arial" w:hAnsi="Arial" w:cs="Arial"/>
                <w:color w:val="000000"/>
                <w:sz w:val="20"/>
                <w:szCs w:val="20"/>
              </w:rPr>
            </w:pPr>
            <w:r w:rsidRPr="00C83507">
              <w:rPr>
                <w:rFonts w:ascii="Courier New" w:hAnsi="Courier New" w:cs="Courier New"/>
                <w:color w:val="000000"/>
                <w:sz w:val="20"/>
                <w:szCs w:val="20"/>
              </w:rPr>
              <w:t>$c = [String]::Compare($a,$b,$False)</w:t>
            </w:r>
          </w:p>
          <w:p w:rsidR="003E1CAE" w:rsidRPr="00C83507" w:rsidRDefault="003E1CAE" w:rsidP="00250F8D">
            <w:pPr>
              <w:rPr>
                <w:rFonts w:ascii="Arial" w:hAnsi="Arial" w:cs="Arial"/>
                <w:color w:val="000000"/>
                <w:sz w:val="20"/>
                <w:szCs w:val="20"/>
              </w:rPr>
            </w:pPr>
          </w:p>
          <w:p w:rsidR="003E1CAE" w:rsidRPr="00C83507" w:rsidRDefault="003E1CAE" w:rsidP="00250F8D">
            <w:pPr>
              <w:rPr>
                <w:rFonts w:ascii="Arial" w:hAnsi="Arial" w:cs="Arial"/>
                <w:color w:val="000000"/>
                <w:sz w:val="20"/>
                <w:szCs w:val="20"/>
              </w:rPr>
            </w:pPr>
            <w:r w:rsidRPr="00C83507">
              <w:rPr>
                <w:rFonts w:ascii="Arial" w:hAnsi="Arial" w:cs="Arial"/>
                <w:color w:val="000000"/>
                <w:sz w:val="20"/>
                <w:szCs w:val="20"/>
              </w:rPr>
              <w:t xml:space="preserve">This time you get back -1, meaning that the strings are </w:t>
            </w:r>
            <w:r w:rsidRPr="00C83507">
              <w:rPr>
                <w:rFonts w:ascii="Arial" w:hAnsi="Arial" w:cs="Arial"/>
                <w:i/>
                <w:color w:val="000000"/>
                <w:sz w:val="20"/>
                <w:szCs w:val="20"/>
              </w:rPr>
              <w:t>not</w:t>
            </w:r>
            <w:r w:rsidRPr="00C83507">
              <w:rPr>
                <w:rFonts w:ascii="Arial" w:hAnsi="Arial" w:cs="Arial"/>
                <w:color w:val="000000"/>
                <w:sz w:val="20"/>
                <w:szCs w:val="20"/>
              </w:rPr>
              <w:t xml:space="preserve"> identical (because the letter cases are not the same).</w:t>
            </w:r>
          </w:p>
          <w:p w:rsidR="003E1CAE" w:rsidRPr="00C83507" w:rsidRDefault="003E1CAE" w:rsidP="00250F8D">
            <w:pPr>
              <w:rPr>
                <w:rFonts w:ascii="Arial" w:hAnsi="Arial" w:cs="Arial"/>
                <w:color w:val="000000"/>
                <w:sz w:val="20"/>
                <w:szCs w:val="20"/>
              </w:rPr>
            </w:pPr>
          </w:p>
        </w:tc>
      </w:tr>
      <w:tr w:rsidR="00250F8D" w:rsidRPr="00C83507" w:rsidTr="005E59C8">
        <w:tc>
          <w:tcPr>
            <w:tcW w:w="2538" w:type="dxa"/>
            <w:tcBorders>
              <w:bottom w:val="single" w:sz="4" w:space="0" w:color="auto"/>
            </w:tcBorders>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String</w:t>
            </w:r>
          </w:p>
        </w:tc>
        <w:tc>
          <w:tcPr>
            <w:tcW w:w="6318" w:type="dxa"/>
            <w:tcBorders>
              <w:bottom w:val="single" w:sz="4" w:space="0" w:color="auto"/>
            </w:tcBorders>
            <w:shd w:val="clear" w:color="auto" w:fill="auto"/>
          </w:tcPr>
          <w:p w:rsidR="00BE278B"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BE278B" w:rsidRPr="00C83507">
              <w:rPr>
                <w:rFonts w:ascii="Arial" w:hAnsi="Arial" w:cs="Arial"/>
                <w:color w:val="000000"/>
                <w:sz w:val="20"/>
                <w:szCs w:val="20"/>
              </w:rPr>
              <w:t>Returns a repeating character string of the length specified.</w:t>
            </w:r>
          </w:p>
          <w:p w:rsidR="006B2970" w:rsidRPr="00C83507" w:rsidRDefault="006B2970" w:rsidP="00250F8D">
            <w:pPr>
              <w:rPr>
                <w:rFonts w:ascii="Arial" w:hAnsi="Arial" w:cs="Arial"/>
                <w:color w:val="000000"/>
                <w:sz w:val="20"/>
                <w:szCs w:val="20"/>
              </w:rPr>
            </w:pPr>
          </w:p>
          <w:p w:rsidR="006B2970" w:rsidRPr="00C83507" w:rsidRDefault="00F53FD7" w:rsidP="00250F8D">
            <w:pPr>
              <w:rPr>
                <w:rFonts w:ascii="Arial" w:hAnsi="Arial" w:cs="Arial"/>
                <w:color w:val="000000"/>
                <w:sz w:val="20"/>
                <w:szCs w:val="20"/>
              </w:rPr>
            </w:pPr>
            <w:r w:rsidRPr="00C83507">
              <w:rPr>
                <w:rFonts w:ascii="Arial" w:hAnsi="Arial" w:cs="Arial"/>
                <w:color w:val="000000"/>
                <w:sz w:val="20"/>
                <w:szCs w:val="20"/>
              </w:rPr>
              <w:t>The String function provides a quick, reasonably fail-safe way to create a string consisting of a specified number of repeating characters. In other words, a string similar to this:</w:t>
            </w:r>
          </w:p>
          <w:p w:rsidR="00F53FD7" w:rsidRPr="00C83507" w:rsidRDefault="00F53FD7" w:rsidP="00250F8D">
            <w:pPr>
              <w:rPr>
                <w:rFonts w:ascii="Arial" w:hAnsi="Arial" w:cs="Arial"/>
                <w:color w:val="000000"/>
                <w:sz w:val="20"/>
                <w:szCs w:val="20"/>
              </w:rPr>
            </w:pPr>
          </w:p>
          <w:p w:rsidR="00F53FD7" w:rsidRPr="00C83507" w:rsidRDefault="00F53FD7" w:rsidP="00250F8D">
            <w:pPr>
              <w:rPr>
                <w:rFonts w:ascii="Courier New" w:hAnsi="Courier New" w:cs="Courier New"/>
                <w:color w:val="000000"/>
                <w:sz w:val="20"/>
                <w:szCs w:val="20"/>
              </w:rPr>
            </w:pPr>
            <w:r w:rsidRPr="00C83507">
              <w:rPr>
                <w:rFonts w:ascii="Courier New" w:hAnsi="Courier New" w:cs="Courier New"/>
                <w:color w:val="000000"/>
                <w:sz w:val="20"/>
                <w:szCs w:val="20"/>
              </w:rPr>
              <w:t>"===================="</w:t>
            </w:r>
          </w:p>
          <w:p w:rsidR="00BE278B" w:rsidRPr="00C83507" w:rsidRDefault="00BE278B" w:rsidP="00250F8D">
            <w:pPr>
              <w:rPr>
                <w:rFonts w:ascii="Arial" w:hAnsi="Arial" w:cs="Arial"/>
                <w:color w:val="000000"/>
                <w:sz w:val="20"/>
                <w:szCs w:val="20"/>
              </w:rPr>
            </w:pPr>
          </w:p>
          <w:p w:rsidR="00F53FD7" w:rsidRPr="00C83507" w:rsidRDefault="005B6D97" w:rsidP="00250F8D">
            <w:pPr>
              <w:rPr>
                <w:rFonts w:ascii="Arial" w:hAnsi="Arial" w:cs="Arial"/>
                <w:color w:val="000000"/>
                <w:sz w:val="20"/>
                <w:szCs w:val="20"/>
              </w:rPr>
            </w:pPr>
            <w:r w:rsidRPr="00C83507">
              <w:rPr>
                <w:rFonts w:ascii="Arial" w:hAnsi="Arial" w:cs="Arial"/>
                <w:color w:val="000000"/>
                <w:sz w:val="20"/>
                <w:szCs w:val="20"/>
              </w:rPr>
              <w:t>(</w:t>
            </w:r>
            <w:r w:rsidR="00F53FD7" w:rsidRPr="00C83507">
              <w:rPr>
                <w:rFonts w:ascii="Arial" w:hAnsi="Arial" w:cs="Arial"/>
                <w:color w:val="000000"/>
                <w:sz w:val="20"/>
                <w:szCs w:val="20"/>
              </w:rPr>
              <w:t xml:space="preserve">Yeah, we know. But this is sometimes useful when </w:t>
            </w:r>
            <w:r w:rsidR="00D452D6" w:rsidRPr="00C83507">
              <w:rPr>
                <w:rFonts w:ascii="Arial" w:hAnsi="Arial" w:cs="Arial"/>
                <w:color w:val="000000"/>
                <w:sz w:val="20"/>
                <w:szCs w:val="20"/>
              </w:rPr>
              <w:t>formatting</w:t>
            </w:r>
            <w:r w:rsidR="00F53FD7" w:rsidRPr="00C83507">
              <w:rPr>
                <w:rFonts w:ascii="Arial" w:hAnsi="Arial" w:cs="Arial"/>
                <w:color w:val="000000"/>
                <w:sz w:val="20"/>
                <w:szCs w:val="20"/>
              </w:rPr>
              <w:t xml:space="preserve"> data </w:t>
            </w:r>
            <w:r w:rsidR="00D452D6" w:rsidRPr="00C83507">
              <w:rPr>
                <w:rFonts w:ascii="Arial" w:hAnsi="Arial" w:cs="Arial"/>
                <w:color w:val="000000"/>
                <w:sz w:val="20"/>
                <w:szCs w:val="20"/>
              </w:rPr>
              <w:t>for display</w:t>
            </w:r>
            <w:r w:rsidRPr="00C83507">
              <w:rPr>
                <w:rFonts w:ascii="Arial" w:hAnsi="Arial" w:cs="Arial"/>
                <w:color w:val="000000"/>
                <w:sz w:val="20"/>
                <w:szCs w:val="20"/>
              </w:rPr>
              <w:t xml:space="preserve"> in </w:t>
            </w:r>
            <w:r w:rsidR="00D452D6" w:rsidRPr="00C83507">
              <w:rPr>
                <w:rFonts w:ascii="Arial" w:hAnsi="Arial" w:cs="Arial"/>
                <w:color w:val="000000"/>
                <w:sz w:val="20"/>
                <w:szCs w:val="20"/>
              </w:rPr>
              <w:t>a</w:t>
            </w:r>
            <w:r w:rsidRPr="00C83507">
              <w:rPr>
                <w:rFonts w:ascii="Arial" w:hAnsi="Arial" w:cs="Arial"/>
                <w:color w:val="000000"/>
                <w:sz w:val="20"/>
                <w:szCs w:val="20"/>
              </w:rPr>
              <w:t xml:space="preserve"> command window.)</w:t>
            </w:r>
          </w:p>
          <w:p w:rsidR="00F53FD7" w:rsidRPr="00C83507" w:rsidRDefault="00F53FD7" w:rsidP="00250F8D">
            <w:pPr>
              <w:rPr>
                <w:rFonts w:ascii="Arial" w:hAnsi="Arial" w:cs="Arial"/>
                <w:color w:val="000000"/>
                <w:sz w:val="20"/>
                <w:szCs w:val="20"/>
              </w:rPr>
            </w:pPr>
          </w:p>
          <w:p w:rsidR="00F53FD7" w:rsidRPr="00C83507" w:rsidRDefault="005B6D97" w:rsidP="00250F8D">
            <w:pPr>
              <w:rPr>
                <w:rFonts w:ascii="Arial" w:hAnsi="Arial" w:cs="Arial"/>
                <w:color w:val="000000"/>
                <w:sz w:val="20"/>
                <w:szCs w:val="20"/>
              </w:rPr>
            </w:pPr>
            <w:r w:rsidRPr="00C83507">
              <w:rPr>
                <w:rFonts w:ascii="Arial" w:hAnsi="Arial" w:cs="Arial"/>
                <w:color w:val="000000"/>
                <w:sz w:val="20"/>
                <w:szCs w:val="20"/>
              </w:rPr>
              <w:t xml:space="preserve">If you ever </w:t>
            </w:r>
            <w:r w:rsidRPr="00C83507">
              <w:rPr>
                <w:rFonts w:ascii="Arial" w:hAnsi="Arial" w:cs="Arial"/>
                <w:i/>
                <w:color w:val="000000"/>
                <w:sz w:val="20"/>
                <w:szCs w:val="20"/>
              </w:rPr>
              <w:t>do</w:t>
            </w:r>
            <w:r w:rsidRPr="00C83507">
              <w:rPr>
                <w:rFonts w:ascii="Arial" w:hAnsi="Arial" w:cs="Arial"/>
                <w:color w:val="000000"/>
                <w:sz w:val="20"/>
                <w:szCs w:val="20"/>
              </w:rPr>
              <w:t xml:space="preserve"> need to string together 20 equal signs or what-have-you in Windows PowerShell, you can accomplish this task </w:t>
            </w:r>
            <w:r w:rsidR="00D452D6" w:rsidRPr="00C83507">
              <w:rPr>
                <w:rFonts w:ascii="Arial" w:hAnsi="Arial" w:cs="Arial"/>
                <w:color w:val="000000"/>
                <w:sz w:val="20"/>
                <w:szCs w:val="20"/>
              </w:rPr>
              <w:t>by multiplying (yes, we said multiplying) an equals sign by 20 (strange, but true)</w:t>
            </w:r>
            <w:r w:rsidRPr="00C83507">
              <w:rPr>
                <w:rFonts w:ascii="Arial" w:hAnsi="Arial" w:cs="Arial"/>
                <w:color w:val="000000"/>
                <w:sz w:val="20"/>
                <w:szCs w:val="20"/>
              </w:rPr>
              <w:t xml:space="preserve">: </w:t>
            </w:r>
          </w:p>
          <w:p w:rsidR="00F53FD7" w:rsidRPr="00C83507" w:rsidRDefault="00F53FD7" w:rsidP="00250F8D">
            <w:pPr>
              <w:rPr>
                <w:rFonts w:ascii="Arial" w:hAnsi="Arial" w:cs="Arial"/>
                <w:color w:val="000000"/>
                <w:sz w:val="20"/>
                <w:szCs w:val="20"/>
              </w:rPr>
            </w:pPr>
          </w:p>
          <w:p w:rsidR="00250F8D" w:rsidRPr="00C83507" w:rsidRDefault="0061096C" w:rsidP="00250F8D">
            <w:pPr>
              <w:rPr>
                <w:rFonts w:ascii="Courier New" w:hAnsi="Courier New" w:cs="Courier New"/>
                <w:color w:val="000000"/>
                <w:sz w:val="20"/>
                <w:szCs w:val="20"/>
              </w:rPr>
            </w:pPr>
            <w:r w:rsidRPr="00C83507">
              <w:rPr>
                <w:rFonts w:ascii="Courier New" w:hAnsi="Courier New" w:cs="Courier New"/>
                <w:color w:val="000000"/>
                <w:sz w:val="20"/>
                <w:szCs w:val="20"/>
              </w:rPr>
              <w:t>$</w:t>
            </w:r>
            <w:r w:rsidR="005B6D97" w:rsidRPr="00C83507">
              <w:rPr>
                <w:rFonts w:ascii="Courier New" w:hAnsi="Courier New" w:cs="Courier New"/>
                <w:color w:val="000000"/>
                <w:sz w:val="20"/>
                <w:szCs w:val="20"/>
              </w:rPr>
              <w:t>a</w:t>
            </w:r>
            <w:r w:rsidRPr="00C83507">
              <w:rPr>
                <w:rFonts w:ascii="Courier New" w:hAnsi="Courier New" w:cs="Courier New"/>
                <w:color w:val="000000"/>
                <w:sz w:val="20"/>
                <w:szCs w:val="20"/>
              </w:rPr>
              <w:t xml:space="preserve"> = "</w:t>
            </w:r>
            <w:r w:rsidR="00D452D6" w:rsidRPr="00C83507">
              <w:rPr>
                <w:rFonts w:ascii="Courier New" w:hAnsi="Courier New" w:cs="Courier New"/>
                <w:color w:val="000000"/>
                <w:sz w:val="20"/>
                <w:szCs w:val="20"/>
              </w:rPr>
              <w:t>=</w:t>
            </w:r>
            <w:r w:rsidRPr="00C83507">
              <w:rPr>
                <w:rFonts w:ascii="Courier New" w:hAnsi="Courier New" w:cs="Courier New"/>
                <w:color w:val="000000"/>
                <w:sz w:val="20"/>
                <w:szCs w:val="20"/>
              </w:rPr>
              <w:t>"</w:t>
            </w:r>
            <w:r w:rsidR="00D452D6" w:rsidRPr="00C83507">
              <w:rPr>
                <w:rFonts w:ascii="Courier New" w:hAnsi="Courier New" w:cs="Courier New"/>
                <w:color w:val="000000"/>
                <w:sz w:val="20"/>
                <w:szCs w:val="20"/>
              </w:rPr>
              <w:t xml:space="preserve"> * 20</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FD7D55" w:rsidRPr="00C83507" w:rsidRDefault="00FD7D55" w:rsidP="00FD7D55">
            <w:pPr>
              <w:rPr>
                <w:rFonts w:ascii="Arial" w:hAnsi="Arial" w:cs="Arial"/>
                <w:color w:val="000000"/>
                <w:sz w:val="20"/>
                <w:szCs w:val="20"/>
              </w:rPr>
            </w:pPr>
          </w:p>
          <w:p w:rsidR="005B6D97" w:rsidRPr="00C83507" w:rsidRDefault="005B6D97" w:rsidP="00FD7D55">
            <w:pPr>
              <w:rPr>
                <w:rFonts w:ascii="Courier New" w:hAnsi="Courier New" w:cs="Courier New"/>
                <w:color w:val="000000"/>
                <w:sz w:val="20"/>
                <w:szCs w:val="20"/>
              </w:rPr>
            </w:pPr>
            <w:r w:rsidRPr="00C83507">
              <w:rPr>
                <w:rFonts w:ascii="Courier New" w:hAnsi="Courier New" w:cs="Courier New"/>
                <w:color w:val="000000"/>
                <w:sz w:val="20"/>
                <w:szCs w:val="20"/>
              </w:rPr>
              <w:t>====================</w:t>
            </w:r>
          </w:p>
          <w:p w:rsidR="0061096C" w:rsidRPr="00C83507" w:rsidRDefault="0061096C" w:rsidP="00250F8D">
            <w:pPr>
              <w:rPr>
                <w:rFonts w:ascii="Arial" w:hAnsi="Arial" w:cs="Arial"/>
                <w:color w:val="000000"/>
                <w:sz w:val="20"/>
                <w:szCs w:val="20"/>
              </w:rPr>
            </w:pPr>
          </w:p>
        </w:tc>
      </w:tr>
      <w:tr w:rsidR="00250F8D" w:rsidRPr="00C83507" w:rsidTr="005E59C8">
        <w:tc>
          <w:tcPr>
            <w:tcW w:w="2538" w:type="dxa"/>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StrReverse</w:t>
            </w:r>
          </w:p>
        </w:tc>
        <w:tc>
          <w:tcPr>
            <w:tcW w:w="6318" w:type="dxa"/>
            <w:shd w:val="clear" w:color="auto" w:fill="auto"/>
          </w:tcPr>
          <w:p w:rsidR="00BE278B" w:rsidRPr="00C83507" w:rsidRDefault="00232A4D" w:rsidP="00687D68">
            <w:pPr>
              <w:rPr>
                <w:rFonts w:ascii="Arial" w:hAnsi="Arial" w:cs="Arial"/>
                <w:color w:val="000000"/>
                <w:sz w:val="20"/>
                <w:szCs w:val="20"/>
              </w:rPr>
            </w:pPr>
            <w:r w:rsidRPr="00C83507">
              <w:rPr>
                <w:rFonts w:ascii="Arial" w:hAnsi="Arial" w:cs="Arial"/>
                <w:b/>
                <w:color w:val="000000"/>
                <w:sz w:val="20"/>
                <w:szCs w:val="20"/>
              </w:rPr>
              <w:t xml:space="preserve">Definition: </w:t>
            </w:r>
            <w:r w:rsidR="00BE278B" w:rsidRPr="00C83507">
              <w:rPr>
                <w:rFonts w:ascii="Arial" w:hAnsi="Arial" w:cs="Arial"/>
                <w:color w:val="000000"/>
                <w:sz w:val="20"/>
                <w:szCs w:val="20"/>
              </w:rPr>
              <w:t>Returns a string in which the character order of a specified string is reversed.</w:t>
            </w:r>
          </w:p>
          <w:p w:rsidR="00BE278B" w:rsidRPr="00C83507" w:rsidRDefault="00BE278B" w:rsidP="00687D68">
            <w:pPr>
              <w:rPr>
                <w:rFonts w:ascii="Arial" w:hAnsi="Arial" w:cs="Arial"/>
                <w:color w:val="000000"/>
                <w:sz w:val="20"/>
                <w:szCs w:val="20"/>
              </w:rPr>
            </w:pPr>
          </w:p>
          <w:p w:rsidR="00C84AB3" w:rsidRPr="00C83507" w:rsidRDefault="005E59C8" w:rsidP="00687D68">
            <w:pPr>
              <w:rPr>
                <w:rFonts w:ascii="Arial" w:hAnsi="Arial" w:cs="Arial"/>
                <w:color w:val="000000"/>
                <w:sz w:val="20"/>
                <w:szCs w:val="20"/>
              </w:rPr>
            </w:pPr>
            <w:r w:rsidRPr="00C83507">
              <w:rPr>
                <w:rFonts w:ascii="Arial" w:hAnsi="Arial" w:cs="Arial"/>
                <w:color w:val="000000"/>
                <w:sz w:val="20"/>
                <w:szCs w:val="20"/>
              </w:rPr>
              <w:t xml:space="preserve">How many times have you said to yourself, “Gosh, if only there was a way for me to reverse the character order of a specified string”? That’s what we thought. </w:t>
            </w:r>
          </w:p>
          <w:p w:rsidR="00C84AB3" w:rsidRPr="00C83507" w:rsidRDefault="00C84AB3" w:rsidP="00687D68">
            <w:pPr>
              <w:rPr>
                <w:rFonts w:ascii="Arial" w:hAnsi="Arial" w:cs="Arial"/>
                <w:color w:val="000000"/>
                <w:sz w:val="20"/>
                <w:szCs w:val="20"/>
              </w:rPr>
            </w:pPr>
          </w:p>
          <w:p w:rsidR="005E1E52" w:rsidRPr="00C83507" w:rsidRDefault="00C84AB3" w:rsidP="00687D68">
            <w:pPr>
              <w:rPr>
                <w:rFonts w:ascii="Arial" w:hAnsi="Arial" w:cs="Arial"/>
                <w:color w:val="000000"/>
                <w:sz w:val="20"/>
                <w:szCs w:val="20"/>
              </w:rPr>
            </w:pPr>
            <w:r w:rsidRPr="00C83507">
              <w:rPr>
                <w:rFonts w:ascii="Arial" w:hAnsi="Arial" w:cs="Arial"/>
                <w:color w:val="000000"/>
                <w:sz w:val="20"/>
                <w:szCs w:val="20"/>
              </w:rPr>
              <w:t>Shockingly,</w:t>
            </w:r>
            <w:r w:rsidR="005E59C8" w:rsidRPr="00C83507">
              <w:rPr>
                <w:rFonts w:ascii="Arial" w:hAnsi="Arial" w:cs="Arial"/>
                <w:color w:val="000000"/>
                <w:sz w:val="20"/>
                <w:szCs w:val="20"/>
              </w:rPr>
              <w:t xml:space="preserve"> Windows PowerShell has no equivalent to VBScript’s StrReverse function</w:t>
            </w:r>
            <w:r w:rsidRPr="00C83507">
              <w:rPr>
                <w:rFonts w:ascii="Arial" w:hAnsi="Arial" w:cs="Arial"/>
                <w:color w:val="000000"/>
                <w:sz w:val="20"/>
                <w:szCs w:val="20"/>
              </w:rPr>
              <w:t>; fortunately, though,</w:t>
            </w:r>
            <w:r w:rsidR="005E59C8" w:rsidRPr="00C83507">
              <w:rPr>
                <w:rFonts w:ascii="Arial" w:hAnsi="Arial" w:cs="Arial"/>
                <w:color w:val="000000"/>
                <w:sz w:val="20"/>
                <w:szCs w:val="20"/>
              </w:rPr>
              <w:t xml:space="preserve"> we found at least one way to achieve the same effect. The following set of commands (which we won’t bother explaining in any detail) assigns the value </w:t>
            </w:r>
            <w:r w:rsidR="005E59C8" w:rsidRPr="00C83507">
              <w:rPr>
                <w:rFonts w:ascii="Arial" w:hAnsi="Arial" w:cs="Arial"/>
                <w:i/>
                <w:color w:val="000000"/>
                <w:sz w:val="20"/>
                <w:szCs w:val="20"/>
              </w:rPr>
              <w:t>Scripting Guys</w:t>
            </w:r>
            <w:r w:rsidR="005E59C8" w:rsidRPr="00C83507">
              <w:rPr>
                <w:rFonts w:ascii="Arial" w:hAnsi="Arial" w:cs="Arial"/>
                <w:color w:val="000000"/>
                <w:sz w:val="20"/>
                <w:szCs w:val="20"/>
              </w:rPr>
              <w:t xml:space="preserve"> to </w:t>
            </w:r>
            <w:r w:rsidRPr="00C83507">
              <w:rPr>
                <w:rFonts w:ascii="Arial" w:hAnsi="Arial" w:cs="Arial"/>
                <w:color w:val="000000"/>
                <w:sz w:val="20"/>
                <w:szCs w:val="20"/>
              </w:rPr>
              <w:t>the</w:t>
            </w:r>
            <w:r w:rsidR="005E59C8" w:rsidRPr="00C83507">
              <w:rPr>
                <w:rFonts w:ascii="Arial" w:hAnsi="Arial" w:cs="Arial"/>
                <w:color w:val="000000"/>
                <w:sz w:val="20"/>
                <w:szCs w:val="20"/>
              </w:rPr>
              <w:t xml:space="preserve"> variable </w:t>
            </w:r>
            <w:r w:rsidRPr="00C83507">
              <w:rPr>
                <w:rFonts w:ascii="Arial" w:hAnsi="Arial" w:cs="Arial"/>
                <w:color w:val="000000"/>
                <w:sz w:val="20"/>
                <w:szCs w:val="20"/>
              </w:rPr>
              <w:t>$a, then uses a For Next loop to reverse the order of the characters in the string:</w:t>
            </w:r>
          </w:p>
          <w:p w:rsidR="00DC36D7" w:rsidRPr="00C83507" w:rsidRDefault="00DC36D7" w:rsidP="00687D68">
            <w:pPr>
              <w:rPr>
                <w:rFonts w:ascii="Arial" w:hAnsi="Arial" w:cs="Arial"/>
                <w:color w:val="000000"/>
                <w:sz w:val="20"/>
                <w:szCs w:val="20"/>
              </w:rPr>
            </w:pPr>
          </w:p>
          <w:p w:rsidR="00DC36D7" w:rsidRPr="00C83507" w:rsidRDefault="005E1E52" w:rsidP="00687D68">
            <w:pPr>
              <w:rPr>
                <w:rFonts w:ascii="Courier New" w:hAnsi="Courier New" w:cs="Courier New"/>
                <w:color w:val="000000"/>
                <w:sz w:val="20"/>
                <w:szCs w:val="20"/>
              </w:rPr>
            </w:pPr>
            <w:r w:rsidRPr="00C83507">
              <w:rPr>
                <w:rFonts w:ascii="Courier New" w:hAnsi="Courier New" w:cs="Courier New"/>
                <w:color w:val="000000"/>
                <w:sz w:val="20"/>
                <w:szCs w:val="20"/>
              </w:rPr>
              <w:t>$a = "Scripting Guys"</w:t>
            </w:r>
          </w:p>
          <w:p w:rsidR="001A5CA0" w:rsidRPr="00C83507" w:rsidRDefault="001A5CA0" w:rsidP="00687D68">
            <w:pPr>
              <w:rPr>
                <w:rFonts w:ascii="Courier New" w:hAnsi="Courier New" w:cs="Courier New"/>
                <w:color w:val="000000"/>
                <w:sz w:val="20"/>
                <w:szCs w:val="20"/>
              </w:rPr>
            </w:pPr>
            <w:r w:rsidRPr="00C83507">
              <w:rPr>
                <w:rFonts w:ascii="Courier New" w:hAnsi="Courier New" w:cs="Courier New"/>
                <w:color w:val="000000"/>
                <w:sz w:val="20"/>
                <w:szCs w:val="20"/>
              </w:rPr>
              <w:t>for ($i = $</w:t>
            </w:r>
            <w:r w:rsidR="005E59C8" w:rsidRPr="00C83507">
              <w:rPr>
                <w:rFonts w:ascii="Courier New" w:hAnsi="Courier New" w:cs="Courier New"/>
                <w:color w:val="000000"/>
                <w:sz w:val="20"/>
                <w:szCs w:val="20"/>
              </w:rPr>
              <w:t>a.length - 1</w:t>
            </w:r>
            <w:r w:rsidRPr="00C83507">
              <w:rPr>
                <w:rFonts w:ascii="Courier New" w:hAnsi="Courier New" w:cs="Courier New"/>
                <w:color w:val="000000"/>
                <w:sz w:val="20"/>
                <w:szCs w:val="20"/>
              </w:rPr>
              <w:t>; $i -ge 0; $i--) {$</w:t>
            </w:r>
            <w:r w:rsidR="005E59C8" w:rsidRPr="00C83507">
              <w:rPr>
                <w:rFonts w:ascii="Courier New" w:hAnsi="Courier New" w:cs="Courier New"/>
                <w:color w:val="000000"/>
                <w:sz w:val="20"/>
                <w:szCs w:val="20"/>
              </w:rPr>
              <w:t>b</w:t>
            </w:r>
            <w:r w:rsidRPr="00C83507">
              <w:rPr>
                <w:rFonts w:ascii="Courier New" w:hAnsi="Courier New" w:cs="Courier New"/>
                <w:color w:val="000000"/>
                <w:sz w:val="20"/>
                <w:szCs w:val="20"/>
              </w:rPr>
              <w:t xml:space="preserve"> = $</w:t>
            </w:r>
            <w:r w:rsidR="005E59C8" w:rsidRPr="00C83507">
              <w:rPr>
                <w:rFonts w:ascii="Courier New" w:hAnsi="Courier New" w:cs="Courier New"/>
                <w:color w:val="000000"/>
                <w:sz w:val="20"/>
                <w:szCs w:val="20"/>
              </w:rPr>
              <w:t>b</w:t>
            </w:r>
            <w:r w:rsidRPr="00C83507">
              <w:rPr>
                <w:rFonts w:ascii="Courier New" w:hAnsi="Courier New" w:cs="Courier New"/>
                <w:color w:val="000000"/>
                <w:sz w:val="20"/>
                <w:szCs w:val="20"/>
              </w:rPr>
              <w:t xml:space="preserve"> + ($a.substring($i,1))}</w:t>
            </w:r>
          </w:p>
          <w:p w:rsidR="00687D68" w:rsidRPr="00C83507" w:rsidRDefault="00687D68" w:rsidP="00687D68">
            <w:pPr>
              <w:rPr>
                <w:rFonts w:ascii="Arial" w:hAnsi="Arial" w:cs="Arial"/>
                <w:color w:val="000000"/>
                <w:sz w:val="20"/>
                <w:szCs w:val="20"/>
              </w:rPr>
            </w:pPr>
          </w:p>
          <w:p w:rsidR="001A5CA0" w:rsidRPr="00C83507" w:rsidRDefault="001A5CA0" w:rsidP="00687D68">
            <w:pPr>
              <w:rPr>
                <w:rFonts w:ascii="Arial" w:hAnsi="Arial" w:cs="Arial"/>
                <w:color w:val="000000"/>
                <w:sz w:val="20"/>
                <w:szCs w:val="20"/>
              </w:rPr>
            </w:pPr>
            <w:r w:rsidRPr="00C83507">
              <w:rPr>
                <w:rFonts w:ascii="Arial" w:hAnsi="Arial" w:cs="Arial"/>
                <w:color w:val="000000"/>
                <w:sz w:val="20"/>
                <w:szCs w:val="20"/>
              </w:rPr>
              <w:t>When you run this command and then echo back the value of $</w:t>
            </w:r>
            <w:r w:rsidR="005E59C8" w:rsidRPr="00C83507">
              <w:rPr>
                <w:rFonts w:ascii="Arial" w:hAnsi="Arial" w:cs="Arial"/>
                <w:color w:val="000000"/>
                <w:sz w:val="20"/>
                <w:szCs w:val="20"/>
              </w:rPr>
              <w:t>b</w:t>
            </w:r>
            <w:r w:rsidRPr="00C83507">
              <w:rPr>
                <w:rFonts w:ascii="Arial" w:hAnsi="Arial" w:cs="Arial"/>
                <w:color w:val="000000"/>
                <w:sz w:val="20"/>
                <w:szCs w:val="20"/>
              </w:rPr>
              <w:t xml:space="preserve"> you should get the following:</w:t>
            </w:r>
          </w:p>
          <w:p w:rsidR="001A5CA0" w:rsidRPr="00C83507" w:rsidRDefault="001A5CA0" w:rsidP="00687D68">
            <w:pPr>
              <w:rPr>
                <w:rFonts w:ascii="Arial" w:hAnsi="Arial" w:cs="Arial"/>
                <w:color w:val="000000"/>
                <w:sz w:val="20"/>
                <w:szCs w:val="20"/>
              </w:rPr>
            </w:pPr>
          </w:p>
          <w:p w:rsidR="001A5CA0" w:rsidRPr="00C83507" w:rsidRDefault="001A5CA0" w:rsidP="00687D68">
            <w:pPr>
              <w:rPr>
                <w:rFonts w:ascii="Courier New" w:hAnsi="Courier New" w:cs="Courier New"/>
                <w:color w:val="000000"/>
                <w:sz w:val="20"/>
                <w:szCs w:val="20"/>
              </w:rPr>
            </w:pPr>
            <w:r w:rsidRPr="00C83507">
              <w:rPr>
                <w:rFonts w:ascii="Courier New" w:hAnsi="Courier New" w:cs="Courier New"/>
                <w:color w:val="000000"/>
                <w:sz w:val="20"/>
                <w:szCs w:val="20"/>
              </w:rPr>
              <w:t>syuG gnitpircS</w:t>
            </w:r>
          </w:p>
          <w:p w:rsidR="005E59C8" w:rsidRPr="00C83507" w:rsidRDefault="005E59C8" w:rsidP="00687D68">
            <w:pPr>
              <w:rPr>
                <w:rFonts w:ascii="Arial" w:hAnsi="Arial" w:cs="Arial"/>
                <w:color w:val="000000"/>
                <w:sz w:val="20"/>
                <w:szCs w:val="20"/>
              </w:rPr>
            </w:pPr>
          </w:p>
          <w:p w:rsidR="005E59C8" w:rsidRPr="00C83507" w:rsidRDefault="005E59C8" w:rsidP="00687D68">
            <w:pPr>
              <w:rPr>
                <w:rFonts w:ascii="Arial" w:hAnsi="Arial" w:cs="Arial"/>
                <w:color w:val="000000"/>
                <w:sz w:val="20"/>
                <w:szCs w:val="20"/>
              </w:rPr>
            </w:pPr>
            <w:r w:rsidRPr="00C83507">
              <w:rPr>
                <w:rFonts w:ascii="Arial" w:hAnsi="Arial" w:cs="Arial"/>
                <w:b/>
                <w:color w:val="000000"/>
                <w:sz w:val="20"/>
                <w:szCs w:val="20"/>
              </w:rPr>
              <w:t>Note</w:t>
            </w:r>
            <w:r w:rsidRPr="00C83507">
              <w:rPr>
                <w:rFonts w:ascii="Arial" w:hAnsi="Arial" w:cs="Arial"/>
                <w:color w:val="000000"/>
                <w:sz w:val="20"/>
                <w:szCs w:val="20"/>
              </w:rPr>
              <w:t xml:space="preserve">. Believe it or not, that’s what you’re </w:t>
            </w:r>
            <w:r w:rsidRPr="00C83507">
              <w:rPr>
                <w:rFonts w:ascii="Arial" w:hAnsi="Arial" w:cs="Arial"/>
                <w:i/>
                <w:color w:val="000000"/>
                <w:sz w:val="20"/>
                <w:szCs w:val="20"/>
              </w:rPr>
              <w:t>supposed</w:t>
            </w:r>
            <w:r w:rsidRPr="00C83507">
              <w:rPr>
                <w:rFonts w:ascii="Arial" w:hAnsi="Arial" w:cs="Arial"/>
                <w:color w:val="000000"/>
                <w:sz w:val="20"/>
                <w:szCs w:val="20"/>
              </w:rPr>
              <w:t xml:space="preserve"> to get back!</w:t>
            </w:r>
          </w:p>
          <w:p w:rsidR="005E59C8" w:rsidRPr="00C83507" w:rsidRDefault="005E59C8" w:rsidP="00687D68">
            <w:pPr>
              <w:rPr>
                <w:rFonts w:ascii="Arial" w:hAnsi="Arial" w:cs="Arial"/>
                <w:color w:val="000000"/>
                <w:sz w:val="20"/>
                <w:szCs w:val="20"/>
              </w:rPr>
            </w:pPr>
          </w:p>
        </w:tc>
      </w:tr>
      <w:tr w:rsidR="00250F8D" w:rsidRPr="00C83507" w:rsidTr="00855885">
        <w:tc>
          <w:tcPr>
            <w:tcW w:w="2538" w:type="dxa"/>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Tan</w:t>
            </w:r>
          </w:p>
        </w:tc>
        <w:tc>
          <w:tcPr>
            <w:tcW w:w="6318" w:type="dxa"/>
          </w:tcPr>
          <w:p w:rsidR="00BE278B"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BE278B" w:rsidRPr="00C83507">
              <w:rPr>
                <w:rFonts w:ascii="Arial" w:hAnsi="Arial" w:cs="Arial"/>
                <w:color w:val="000000"/>
                <w:sz w:val="20"/>
                <w:szCs w:val="20"/>
              </w:rPr>
              <w:t xml:space="preserve">Returns the tangent of an angle. </w:t>
            </w:r>
          </w:p>
          <w:p w:rsidR="00BE278B" w:rsidRPr="00C83507" w:rsidRDefault="00BE278B" w:rsidP="00250F8D">
            <w:pPr>
              <w:rPr>
                <w:rFonts w:ascii="Arial" w:hAnsi="Arial" w:cs="Arial"/>
                <w:color w:val="000000"/>
                <w:sz w:val="20"/>
                <w:szCs w:val="20"/>
              </w:rPr>
            </w:pPr>
          </w:p>
          <w:p w:rsidR="00A125F8" w:rsidRPr="00C83507" w:rsidRDefault="00B361F0" w:rsidP="00250F8D">
            <w:pPr>
              <w:rPr>
                <w:rFonts w:ascii="Arial" w:hAnsi="Arial" w:cs="Arial"/>
                <w:color w:val="000000"/>
                <w:sz w:val="20"/>
                <w:szCs w:val="20"/>
              </w:rPr>
            </w:pPr>
            <w:r w:rsidRPr="00C83507">
              <w:rPr>
                <w:rFonts w:ascii="Arial" w:hAnsi="Arial" w:cs="Arial"/>
                <w:color w:val="000000"/>
                <w:sz w:val="20"/>
                <w:szCs w:val="20"/>
              </w:rPr>
              <w:t xml:space="preserve">Good point: Windows PowerShell wouldn’t be much of a scripting language if it allowed you to calculate arctangents but </w:t>
            </w:r>
            <w:r w:rsidRPr="00C83507">
              <w:rPr>
                <w:rFonts w:ascii="Arial" w:hAnsi="Arial" w:cs="Arial"/>
                <w:i/>
                <w:color w:val="000000"/>
                <w:sz w:val="20"/>
                <w:szCs w:val="20"/>
              </w:rPr>
              <w:t>didn't</w:t>
            </w:r>
            <w:r w:rsidRPr="00C83507">
              <w:rPr>
                <w:rFonts w:ascii="Arial" w:hAnsi="Arial" w:cs="Arial"/>
                <w:color w:val="000000"/>
                <w:sz w:val="20"/>
                <w:szCs w:val="20"/>
              </w:rPr>
              <w:t xml:space="preserve"> allow you to calculate tangents. Fortunately, that's not the case: you can determine the tangent of an angle by using </w:t>
            </w:r>
            <w:r w:rsidR="00817AF4" w:rsidRPr="00C83507">
              <w:rPr>
                <w:rFonts w:ascii="Arial" w:hAnsi="Arial" w:cs="Arial"/>
                <w:color w:val="000000"/>
                <w:sz w:val="20"/>
                <w:szCs w:val="20"/>
              </w:rPr>
              <w:t>the System.Math</w:t>
            </w:r>
            <w:r w:rsidRPr="00C83507">
              <w:rPr>
                <w:rFonts w:ascii="Arial" w:hAnsi="Arial" w:cs="Arial"/>
                <w:color w:val="000000"/>
                <w:sz w:val="20"/>
                <w:szCs w:val="20"/>
              </w:rPr>
              <w:t xml:space="preserve"> class and calling the </w:t>
            </w:r>
            <w:r w:rsidRPr="00C83507">
              <w:rPr>
                <w:rFonts w:ascii="Arial" w:hAnsi="Arial" w:cs="Arial"/>
                <w:b/>
                <w:color w:val="000000"/>
                <w:sz w:val="20"/>
                <w:szCs w:val="20"/>
              </w:rPr>
              <w:t>Tan</w:t>
            </w:r>
            <w:r w:rsidRPr="00C83507">
              <w:rPr>
                <w:rFonts w:ascii="Arial" w:hAnsi="Arial" w:cs="Arial"/>
                <w:color w:val="000000"/>
                <w:sz w:val="20"/>
                <w:szCs w:val="20"/>
              </w:rPr>
              <w:t xml:space="preserve"> method. Here’s a command that calculates the tangent of a 45-degree angle and then stores that value in the variable $a:</w:t>
            </w:r>
          </w:p>
          <w:p w:rsidR="00A125F8" w:rsidRPr="00C83507" w:rsidRDefault="00A125F8" w:rsidP="00250F8D">
            <w:pPr>
              <w:rPr>
                <w:rFonts w:ascii="Arial" w:hAnsi="Arial" w:cs="Arial"/>
                <w:color w:val="000000"/>
                <w:sz w:val="20"/>
                <w:szCs w:val="20"/>
              </w:rPr>
            </w:pPr>
          </w:p>
          <w:p w:rsidR="00250F8D" w:rsidRPr="00C83507" w:rsidRDefault="00B361F0"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6E1B44" w:rsidRPr="00C83507">
              <w:rPr>
                <w:rFonts w:ascii="Courier New" w:hAnsi="Courier New" w:cs="Courier New"/>
                <w:color w:val="000000"/>
                <w:sz w:val="20"/>
                <w:szCs w:val="20"/>
              </w:rPr>
              <w:t>[math]::tan(45)</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FD7D55" w:rsidRPr="00C83507" w:rsidRDefault="00FD7D55" w:rsidP="00FD7D55">
            <w:pPr>
              <w:rPr>
                <w:rFonts w:ascii="Arial" w:hAnsi="Arial" w:cs="Arial"/>
                <w:color w:val="000000"/>
                <w:sz w:val="20"/>
                <w:szCs w:val="20"/>
              </w:rPr>
            </w:pPr>
          </w:p>
          <w:p w:rsidR="00B361F0" w:rsidRPr="00C83507" w:rsidRDefault="00B361F0" w:rsidP="00FD7D55">
            <w:pPr>
              <w:rPr>
                <w:rFonts w:ascii="Courier New" w:hAnsi="Courier New" w:cs="Courier New"/>
                <w:color w:val="000000"/>
                <w:sz w:val="20"/>
                <w:szCs w:val="20"/>
              </w:rPr>
            </w:pPr>
            <w:r w:rsidRPr="00C83507">
              <w:rPr>
                <w:rFonts w:ascii="Courier New" w:hAnsi="Courier New" w:cs="Courier New"/>
                <w:color w:val="000000"/>
                <w:sz w:val="20"/>
                <w:szCs w:val="20"/>
              </w:rPr>
              <w:t>1.61977519054386</w:t>
            </w:r>
          </w:p>
          <w:p w:rsidR="006E1B44" w:rsidRPr="00C83507" w:rsidRDefault="006E1B44" w:rsidP="00250F8D">
            <w:pPr>
              <w:rPr>
                <w:rFonts w:ascii="Arial" w:hAnsi="Arial" w:cs="Arial"/>
                <w:color w:val="000000"/>
                <w:sz w:val="20"/>
                <w:szCs w:val="20"/>
              </w:rPr>
            </w:pPr>
          </w:p>
        </w:tc>
      </w:tr>
      <w:tr w:rsidR="00250F8D" w:rsidRPr="00C83507" w:rsidTr="005A643D">
        <w:tc>
          <w:tcPr>
            <w:tcW w:w="2538" w:type="dxa"/>
            <w:tcBorders>
              <w:bottom w:val="single" w:sz="4" w:space="0" w:color="auto"/>
            </w:tcBorders>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Time</w:t>
            </w:r>
          </w:p>
        </w:tc>
        <w:tc>
          <w:tcPr>
            <w:tcW w:w="6318" w:type="dxa"/>
            <w:tcBorders>
              <w:bottom w:val="single" w:sz="4" w:space="0" w:color="auto"/>
            </w:tcBorders>
          </w:tcPr>
          <w:p w:rsidR="00BE278B" w:rsidRPr="00C83507" w:rsidRDefault="00232A4D" w:rsidP="00BE278B">
            <w:pPr>
              <w:rPr>
                <w:rFonts w:ascii="Arial" w:hAnsi="Arial" w:cs="Arial"/>
                <w:color w:val="000000"/>
                <w:sz w:val="20"/>
                <w:szCs w:val="20"/>
              </w:rPr>
            </w:pPr>
            <w:r w:rsidRPr="00C83507">
              <w:rPr>
                <w:rFonts w:ascii="Arial" w:hAnsi="Arial" w:cs="Arial"/>
                <w:b/>
                <w:color w:val="000000"/>
                <w:sz w:val="20"/>
                <w:szCs w:val="20"/>
              </w:rPr>
              <w:t xml:space="preserve">Definition: </w:t>
            </w:r>
            <w:r w:rsidR="00BE278B" w:rsidRPr="00C83507">
              <w:rPr>
                <w:rFonts w:ascii="Arial" w:hAnsi="Arial" w:cs="Arial"/>
                <w:color w:val="000000"/>
                <w:sz w:val="20"/>
                <w:szCs w:val="20"/>
              </w:rPr>
              <w:t xml:space="preserve">Returns a </w:t>
            </w:r>
            <w:r w:rsidR="00BE278B" w:rsidRPr="00C83507">
              <w:rPr>
                <w:rFonts w:ascii="Arial" w:hAnsi="Arial" w:cs="Arial"/>
                <w:b/>
                <w:bCs/>
                <w:color w:val="000000"/>
                <w:sz w:val="20"/>
                <w:szCs w:val="20"/>
              </w:rPr>
              <w:t>Variant</w:t>
            </w:r>
            <w:r w:rsidR="00BE278B" w:rsidRPr="00C83507">
              <w:rPr>
                <w:rFonts w:ascii="Arial" w:hAnsi="Arial" w:cs="Arial"/>
                <w:color w:val="000000"/>
                <w:sz w:val="20"/>
                <w:szCs w:val="20"/>
              </w:rPr>
              <w:t xml:space="preserve"> of subtype </w:t>
            </w:r>
            <w:r w:rsidR="00BE278B" w:rsidRPr="00C83507">
              <w:rPr>
                <w:rFonts w:ascii="Arial" w:hAnsi="Arial" w:cs="Arial"/>
                <w:b/>
                <w:bCs/>
                <w:color w:val="000000"/>
                <w:sz w:val="20"/>
                <w:szCs w:val="20"/>
              </w:rPr>
              <w:t>Date</w:t>
            </w:r>
            <w:r w:rsidR="00BE278B" w:rsidRPr="00C83507">
              <w:rPr>
                <w:rFonts w:ascii="Arial" w:hAnsi="Arial" w:cs="Arial"/>
                <w:color w:val="000000"/>
                <w:sz w:val="20"/>
                <w:szCs w:val="20"/>
              </w:rPr>
              <w:t xml:space="preserve"> indicating the current system time.</w:t>
            </w:r>
          </w:p>
          <w:p w:rsidR="00BE278B" w:rsidRPr="00C83507" w:rsidRDefault="00BE278B" w:rsidP="00250F8D">
            <w:pPr>
              <w:rPr>
                <w:rFonts w:ascii="Arial" w:hAnsi="Arial" w:cs="Arial"/>
                <w:color w:val="000000"/>
                <w:sz w:val="20"/>
                <w:szCs w:val="20"/>
              </w:rPr>
            </w:pPr>
          </w:p>
          <w:p w:rsidR="00DC36D7" w:rsidRPr="00C83507" w:rsidRDefault="00DC36D7" w:rsidP="00250F8D">
            <w:pPr>
              <w:rPr>
                <w:rFonts w:ascii="Arial" w:hAnsi="Arial" w:cs="Arial"/>
                <w:color w:val="000000"/>
                <w:sz w:val="20"/>
                <w:szCs w:val="20"/>
              </w:rPr>
            </w:pPr>
            <w:r w:rsidRPr="00C83507">
              <w:rPr>
                <w:rFonts w:ascii="Arial" w:hAnsi="Arial" w:cs="Arial"/>
                <w:color w:val="000000"/>
                <w:sz w:val="20"/>
                <w:szCs w:val="20"/>
              </w:rPr>
              <w:t xml:space="preserve">OK, give us a hard one. What’s that? You’d like to store just the current time – and only the current time – in a variable? </w:t>
            </w:r>
            <w:r w:rsidR="00C84AB3" w:rsidRPr="00C83507">
              <w:rPr>
                <w:rFonts w:ascii="Arial" w:hAnsi="Arial" w:cs="Arial"/>
                <w:color w:val="000000"/>
                <w:sz w:val="20"/>
                <w:szCs w:val="20"/>
              </w:rPr>
              <w:t>Fortunately</w:t>
            </w:r>
            <w:r w:rsidRPr="00C83507">
              <w:rPr>
                <w:rFonts w:ascii="Arial" w:hAnsi="Arial" w:cs="Arial"/>
                <w:color w:val="000000"/>
                <w:sz w:val="20"/>
                <w:szCs w:val="20"/>
              </w:rPr>
              <w:t>, that’s no</w:t>
            </w:r>
            <w:r w:rsidR="00C84AB3" w:rsidRPr="00C83507">
              <w:rPr>
                <w:rFonts w:ascii="Arial" w:hAnsi="Arial" w:cs="Arial"/>
                <w:color w:val="000000"/>
                <w:sz w:val="20"/>
                <w:szCs w:val="20"/>
              </w:rPr>
              <w:t>t</w:t>
            </w:r>
            <w:r w:rsidRPr="00C83507">
              <w:rPr>
                <w:rFonts w:ascii="Arial" w:hAnsi="Arial" w:cs="Arial"/>
                <w:color w:val="000000"/>
                <w:sz w:val="20"/>
                <w:szCs w:val="20"/>
              </w:rPr>
              <w:t xml:space="preserve"> very hard; for example, one way we can do that is to call the </w:t>
            </w:r>
            <w:r w:rsidRPr="00C83507">
              <w:rPr>
                <w:rFonts w:ascii="Arial" w:hAnsi="Arial" w:cs="Arial"/>
                <w:b/>
                <w:color w:val="000000"/>
                <w:sz w:val="20"/>
                <w:szCs w:val="20"/>
              </w:rPr>
              <w:t>Get-Date</w:t>
            </w:r>
            <w:r w:rsidRPr="00C83507">
              <w:rPr>
                <w:rFonts w:ascii="Arial" w:hAnsi="Arial" w:cs="Arial"/>
                <w:color w:val="000000"/>
                <w:sz w:val="20"/>
                <w:szCs w:val="20"/>
              </w:rPr>
              <w:t xml:space="preserve"> Cmdlet, then use the </w:t>
            </w:r>
            <w:r w:rsidRPr="00C83507">
              <w:rPr>
                <w:rFonts w:ascii="Arial" w:hAnsi="Arial" w:cs="Arial"/>
                <w:b/>
                <w:color w:val="000000"/>
                <w:sz w:val="20"/>
                <w:szCs w:val="20"/>
              </w:rPr>
              <w:t>–displayhint</w:t>
            </w:r>
            <w:r w:rsidRPr="00C83507">
              <w:rPr>
                <w:rFonts w:ascii="Arial" w:hAnsi="Arial" w:cs="Arial"/>
                <w:color w:val="000000"/>
                <w:sz w:val="20"/>
                <w:szCs w:val="20"/>
              </w:rPr>
              <w:t xml:space="preserve"> parameter to assign just the current time to a variable. Sort of like this command, in which we store the current time to the variable $a:</w:t>
            </w:r>
          </w:p>
          <w:p w:rsidR="00DC36D7" w:rsidRPr="00C83507" w:rsidRDefault="00DC36D7" w:rsidP="00250F8D">
            <w:pPr>
              <w:rPr>
                <w:rFonts w:ascii="Arial" w:hAnsi="Arial" w:cs="Arial"/>
                <w:color w:val="000000"/>
                <w:sz w:val="20"/>
                <w:szCs w:val="20"/>
              </w:rPr>
            </w:pPr>
          </w:p>
          <w:p w:rsidR="00250F8D" w:rsidRPr="00C83507" w:rsidRDefault="00DC36D7"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947E71" w:rsidRPr="00C83507">
              <w:rPr>
                <w:rFonts w:ascii="Courier New" w:hAnsi="Courier New" w:cs="Courier New"/>
                <w:color w:val="000000"/>
                <w:sz w:val="20"/>
                <w:szCs w:val="20"/>
              </w:rPr>
              <w:t>get-date -displayhint time</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w:t>
            </w:r>
            <w:r w:rsidR="00DC36D7" w:rsidRPr="00C83507">
              <w:rPr>
                <w:rFonts w:ascii="Arial" w:hAnsi="Arial" w:cs="Arial"/>
                <w:color w:val="000000"/>
                <w:sz w:val="20"/>
                <w:szCs w:val="20"/>
              </w:rPr>
              <w:t xml:space="preserve"> </w:t>
            </w:r>
            <w:r w:rsidRPr="00C83507">
              <w:rPr>
                <w:rFonts w:ascii="Arial" w:hAnsi="Arial" w:cs="Arial"/>
                <w:color w:val="000000"/>
                <w:sz w:val="20"/>
                <w:szCs w:val="20"/>
              </w:rPr>
              <w:t>and then echo back the value of $a you should get the following</w:t>
            </w:r>
            <w:r w:rsidR="00666477" w:rsidRPr="00C83507">
              <w:rPr>
                <w:rFonts w:ascii="Arial" w:hAnsi="Arial" w:cs="Arial"/>
                <w:color w:val="000000"/>
                <w:sz w:val="20"/>
                <w:szCs w:val="20"/>
              </w:rPr>
              <w:t xml:space="preserve"> (assuming you run it at 11:22:37 AM)</w:t>
            </w:r>
            <w:r w:rsidRPr="00C83507">
              <w:rPr>
                <w:rFonts w:ascii="Arial" w:hAnsi="Arial" w:cs="Arial"/>
                <w:color w:val="000000"/>
                <w:sz w:val="20"/>
                <w:szCs w:val="20"/>
              </w:rPr>
              <w:t>:</w:t>
            </w:r>
          </w:p>
          <w:p w:rsidR="00FD7D55" w:rsidRPr="00C83507" w:rsidRDefault="00FD7D55" w:rsidP="00FD7D55">
            <w:pPr>
              <w:rPr>
                <w:rFonts w:ascii="Arial" w:hAnsi="Arial" w:cs="Arial"/>
                <w:color w:val="000000"/>
                <w:sz w:val="20"/>
                <w:szCs w:val="20"/>
              </w:rPr>
            </w:pPr>
          </w:p>
          <w:p w:rsidR="00DC36D7" w:rsidRPr="00C83507" w:rsidRDefault="00DC36D7" w:rsidP="00FD7D55">
            <w:pPr>
              <w:rPr>
                <w:rFonts w:ascii="Courier New" w:hAnsi="Courier New" w:cs="Courier New"/>
                <w:color w:val="000000"/>
                <w:sz w:val="20"/>
                <w:szCs w:val="20"/>
              </w:rPr>
            </w:pPr>
            <w:r w:rsidRPr="00C83507">
              <w:rPr>
                <w:rFonts w:ascii="Courier New" w:hAnsi="Courier New" w:cs="Courier New"/>
                <w:color w:val="000000"/>
                <w:sz w:val="20"/>
                <w:szCs w:val="20"/>
              </w:rPr>
              <w:t>11:22:37 AM</w:t>
            </w:r>
          </w:p>
          <w:p w:rsidR="00947E71" w:rsidRPr="00C83507" w:rsidRDefault="00947E71" w:rsidP="00250F8D">
            <w:pPr>
              <w:rPr>
                <w:rFonts w:ascii="Arial" w:hAnsi="Arial" w:cs="Arial"/>
                <w:color w:val="000000"/>
                <w:sz w:val="20"/>
                <w:szCs w:val="20"/>
              </w:rPr>
            </w:pPr>
          </w:p>
        </w:tc>
      </w:tr>
      <w:tr w:rsidR="00250F8D" w:rsidRPr="00C83507" w:rsidTr="00091147">
        <w:tc>
          <w:tcPr>
            <w:tcW w:w="2538" w:type="dxa"/>
            <w:tcBorders>
              <w:bottom w:val="single" w:sz="4" w:space="0" w:color="auto"/>
            </w:tcBorders>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Timer</w:t>
            </w:r>
          </w:p>
        </w:tc>
        <w:tc>
          <w:tcPr>
            <w:tcW w:w="6318" w:type="dxa"/>
            <w:tcBorders>
              <w:bottom w:val="single" w:sz="4" w:space="0" w:color="auto"/>
            </w:tcBorders>
            <w:shd w:val="clear" w:color="auto" w:fill="auto"/>
          </w:tcPr>
          <w:p w:rsidR="00BE278B"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BE278B" w:rsidRPr="00C83507">
              <w:rPr>
                <w:rFonts w:ascii="Arial" w:hAnsi="Arial" w:cs="Arial"/>
                <w:color w:val="000000"/>
                <w:sz w:val="20"/>
                <w:szCs w:val="20"/>
              </w:rPr>
              <w:t>Returns the number of seconds that have elapsed since 12:00 AM (midnight).</w:t>
            </w:r>
          </w:p>
          <w:p w:rsidR="00BE278B" w:rsidRPr="00C83507" w:rsidRDefault="00BE278B" w:rsidP="00250F8D">
            <w:pPr>
              <w:rPr>
                <w:rFonts w:ascii="Arial" w:hAnsi="Arial" w:cs="Arial"/>
                <w:color w:val="000000"/>
                <w:sz w:val="20"/>
                <w:szCs w:val="20"/>
              </w:rPr>
            </w:pPr>
          </w:p>
          <w:p w:rsidR="00110F4A" w:rsidRPr="00C83507" w:rsidRDefault="006D333C" w:rsidP="00250F8D">
            <w:pPr>
              <w:rPr>
                <w:rFonts w:ascii="Arial" w:hAnsi="Arial" w:cs="Arial"/>
                <w:color w:val="000000"/>
                <w:sz w:val="20"/>
                <w:szCs w:val="20"/>
              </w:rPr>
            </w:pPr>
            <w:r w:rsidRPr="00C83507">
              <w:rPr>
                <w:rFonts w:ascii="Arial" w:hAnsi="Arial" w:cs="Arial"/>
                <w:color w:val="000000"/>
                <w:sz w:val="20"/>
                <w:szCs w:val="20"/>
              </w:rPr>
              <w:t xml:space="preserve">In VBScript the Timer function is typically used to determine how long it takes a script, function, or subroutine to execute. If that's what you want to do then you can use </w:t>
            </w:r>
            <w:r w:rsidR="00BF3AA4">
              <w:rPr>
                <w:rFonts w:ascii="Arial" w:hAnsi="Arial" w:cs="Arial"/>
                <w:color w:val="000000"/>
                <w:sz w:val="20"/>
                <w:szCs w:val="20"/>
              </w:rPr>
              <w:t xml:space="preserve">the </w:t>
            </w:r>
            <w:r w:rsidR="00C84AB3" w:rsidRPr="00C83507">
              <w:rPr>
                <w:rFonts w:ascii="Arial" w:hAnsi="Arial" w:cs="Arial"/>
                <w:color w:val="000000"/>
                <w:sz w:val="20"/>
                <w:szCs w:val="20"/>
              </w:rPr>
              <w:t>Windows PowerShell</w:t>
            </w:r>
            <w:r w:rsidRPr="00C83507">
              <w:rPr>
                <w:rFonts w:ascii="Arial" w:hAnsi="Arial" w:cs="Arial"/>
                <w:color w:val="000000"/>
                <w:sz w:val="20"/>
                <w:szCs w:val="20"/>
              </w:rPr>
              <w:t xml:space="preserve"> </w:t>
            </w:r>
            <w:r w:rsidRPr="00C83507">
              <w:rPr>
                <w:rFonts w:ascii="Arial" w:hAnsi="Arial" w:cs="Arial"/>
                <w:b/>
                <w:color w:val="000000"/>
                <w:sz w:val="20"/>
                <w:szCs w:val="20"/>
              </w:rPr>
              <w:t>Measure-Command</w:t>
            </w:r>
            <w:r w:rsidRPr="00C83507">
              <w:rPr>
                <w:rFonts w:ascii="Arial" w:hAnsi="Arial" w:cs="Arial"/>
                <w:color w:val="000000"/>
                <w:sz w:val="20"/>
                <w:szCs w:val="20"/>
              </w:rPr>
              <w:t xml:space="preserve"> Cmdlet to calculate elapsed time. The following command creates a For Next loop that runs from 1 to 100,000, writing each value of $a to the screen as it goes. Along the way, the Measure-Command Cmdlet is used to keep track of how long it takes for the command to finish:</w:t>
            </w:r>
          </w:p>
          <w:p w:rsidR="00110F4A" w:rsidRPr="00C83507" w:rsidRDefault="00110F4A" w:rsidP="00250F8D">
            <w:pPr>
              <w:rPr>
                <w:rFonts w:ascii="Arial" w:hAnsi="Arial" w:cs="Arial"/>
                <w:color w:val="000000"/>
                <w:sz w:val="20"/>
                <w:szCs w:val="20"/>
              </w:rPr>
            </w:pPr>
          </w:p>
          <w:p w:rsidR="006D333C" w:rsidRPr="00C83507" w:rsidRDefault="006D333C" w:rsidP="006D333C">
            <w:pPr>
              <w:rPr>
                <w:rFonts w:ascii="Courier New" w:hAnsi="Courier New" w:cs="Courier New"/>
                <w:color w:val="000000"/>
                <w:sz w:val="20"/>
                <w:szCs w:val="20"/>
              </w:rPr>
            </w:pPr>
            <w:r w:rsidRPr="00C83507">
              <w:rPr>
                <w:rFonts w:ascii="Courier New" w:hAnsi="Courier New" w:cs="Courier New"/>
                <w:color w:val="000000"/>
                <w:sz w:val="20"/>
                <w:szCs w:val="20"/>
              </w:rPr>
              <w:t>measure-command {</w:t>
            </w:r>
          </w:p>
          <w:p w:rsidR="006D333C" w:rsidRPr="00C83507" w:rsidRDefault="006D333C" w:rsidP="006D333C">
            <w:pPr>
              <w:rPr>
                <w:rFonts w:ascii="Courier New" w:hAnsi="Courier New" w:cs="Courier New"/>
                <w:color w:val="000000"/>
                <w:sz w:val="20"/>
                <w:szCs w:val="20"/>
              </w:rPr>
            </w:pPr>
            <w:r w:rsidRPr="00C83507">
              <w:rPr>
                <w:rFonts w:ascii="Courier New" w:hAnsi="Courier New" w:cs="Courier New"/>
                <w:color w:val="000000"/>
                <w:sz w:val="20"/>
                <w:szCs w:val="20"/>
              </w:rPr>
              <w:t xml:space="preserve">    for ($a = 1; $a -</w:t>
            </w:r>
            <w:r w:rsidR="00B36DA2">
              <w:rPr>
                <w:rFonts w:ascii="Courier New" w:hAnsi="Courier New" w:cs="Courier New"/>
                <w:color w:val="000000"/>
                <w:sz w:val="20"/>
                <w:szCs w:val="20"/>
              </w:rPr>
              <w:t>le</w:t>
            </w:r>
            <w:r w:rsidRPr="00C83507">
              <w:rPr>
                <w:rFonts w:ascii="Courier New" w:hAnsi="Courier New" w:cs="Courier New"/>
                <w:color w:val="000000"/>
                <w:sz w:val="20"/>
                <w:szCs w:val="20"/>
              </w:rPr>
              <w:t xml:space="preserve"> 100000; $a++) </w:t>
            </w:r>
          </w:p>
          <w:p w:rsidR="006D333C" w:rsidRPr="00C83507" w:rsidRDefault="006D333C" w:rsidP="006D333C">
            <w:pPr>
              <w:rPr>
                <w:rFonts w:ascii="Courier New" w:hAnsi="Courier New" w:cs="Courier New"/>
                <w:color w:val="000000"/>
                <w:sz w:val="20"/>
                <w:szCs w:val="20"/>
              </w:rPr>
            </w:pPr>
            <w:r w:rsidRPr="00C83507">
              <w:rPr>
                <w:rFonts w:ascii="Courier New" w:hAnsi="Courier New" w:cs="Courier New"/>
                <w:color w:val="000000"/>
                <w:sz w:val="20"/>
                <w:szCs w:val="20"/>
              </w:rPr>
              <w:t xml:space="preserve">        {write-host $a}</w:t>
            </w:r>
          </w:p>
          <w:p w:rsidR="00250F8D" w:rsidRPr="00C83507" w:rsidRDefault="006D333C" w:rsidP="006D333C">
            <w:pPr>
              <w:rPr>
                <w:rFonts w:ascii="Courier New" w:hAnsi="Courier New" w:cs="Courier New"/>
                <w:color w:val="000000"/>
                <w:sz w:val="20"/>
                <w:szCs w:val="20"/>
              </w:rPr>
            </w:pPr>
            <w:r w:rsidRPr="00C83507">
              <w:rPr>
                <w:rFonts w:ascii="Courier New" w:hAnsi="Courier New" w:cs="Courier New"/>
                <w:color w:val="000000"/>
                <w:sz w:val="20"/>
                <w:szCs w:val="20"/>
              </w:rPr>
              <w:t xml:space="preserve">                 }</w:t>
            </w:r>
          </w:p>
          <w:p w:rsidR="006D333C" w:rsidRPr="00C83507" w:rsidRDefault="006D333C"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 xml:space="preserve">When you run this command you should get </w:t>
            </w:r>
            <w:r w:rsidR="006D333C" w:rsidRPr="00C83507">
              <w:rPr>
                <w:rFonts w:ascii="Arial" w:hAnsi="Arial" w:cs="Arial"/>
                <w:color w:val="000000"/>
                <w:sz w:val="20"/>
                <w:szCs w:val="20"/>
              </w:rPr>
              <w:t xml:space="preserve">back information similar to </w:t>
            </w:r>
            <w:r w:rsidRPr="00C83507">
              <w:rPr>
                <w:rFonts w:ascii="Arial" w:hAnsi="Arial" w:cs="Arial"/>
                <w:color w:val="000000"/>
                <w:sz w:val="20"/>
                <w:szCs w:val="20"/>
              </w:rPr>
              <w:t>the following:</w:t>
            </w:r>
          </w:p>
          <w:p w:rsidR="00FD7D55" w:rsidRPr="00C83507" w:rsidRDefault="00FD7D55" w:rsidP="00FD7D55">
            <w:pPr>
              <w:rPr>
                <w:rFonts w:ascii="Arial" w:hAnsi="Arial" w:cs="Arial"/>
                <w:color w:val="000000"/>
                <w:sz w:val="20"/>
                <w:szCs w:val="20"/>
              </w:rPr>
            </w:pPr>
          </w:p>
          <w:p w:rsidR="006D333C" w:rsidRPr="00C83507" w:rsidRDefault="006D333C" w:rsidP="006D333C">
            <w:pPr>
              <w:rPr>
                <w:rFonts w:ascii="Courier New" w:hAnsi="Courier New" w:cs="Courier New"/>
                <w:color w:val="000000"/>
                <w:sz w:val="20"/>
                <w:szCs w:val="20"/>
              </w:rPr>
            </w:pPr>
            <w:r w:rsidRPr="00C83507">
              <w:rPr>
                <w:rFonts w:ascii="Courier New" w:hAnsi="Courier New" w:cs="Courier New"/>
                <w:color w:val="000000"/>
                <w:sz w:val="20"/>
                <w:szCs w:val="20"/>
              </w:rPr>
              <w:t>Days              : 0</w:t>
            </w:r>
          </w:p>
          <w:p w:rsidR="006D333C" w:rsidRPr="00C83507" w:rsidRDefault="006D333C" w:rsidP="006D333C">
            <w:pPr>
              <w:rPr>
                <w:rFonts w:ascii="Courier New" w:hAnsi="Courier New" w:cs="Courier New"/>
                <w:color w:val="000000"/>
                <w:sz w:val="20"/>
                <w:szCs w:val="20"/>
              </w:rPr>
            </w:pPr>
            <w:r w:rsidRPr="00C83507">
              <w:rPr>
                <w:rFonts w:ascii="Courier New" w:hAnsi="Courier New" w:cs="Courier New"/>
                <w:color w:val="000000"/>
                <w:sz w:val="20"/>
                <w:szCs w:val="20"/>
              </w:rPr>
              <w:t>Hours             : 0</w:t>
            </w:r>
          </w:p>
          <w:p w:rsidR="006D333C" w:rsidRPr="00C83507" w:rsidRDefault="006D333C" w:rsidP="006D333C">
            <w:pPr>
              <w:rPr>
                <w:rFonts w:ascii="Courier New" w:hAnsi="Courier New" w:cs="Courier New"/>
                <w:color w:val="000000"/>
                <w:sz w:val="20"/>
                <w:szCs w:val="20"/>
              </w:rPr>
            </w:pPr>
            <w:r w:rsidRPr="00C83507">
              <w:rPr>
                <w:rFonts w:ascii="Courier New" w:hAnsi="Courier New" w:cs="Courier New"/>
                <w:color w:val="000000"/>
                <w:sz w:val="20"/>
                <w:szCs w:val="20"/>
              </w:rPr>
              <w:t>Minutes           : 1</w:t>
            </w:r>
          </w:p>
          <w:p w:rsidR="006D333C" w:rsidRPr="00C83507" w:rsidRDefault="006D333C" w:rsidP="006D333C">
            <w:pPr>
              <w:rPr>
                <w:rFonts w:ascii="Courier New" w:hAnsi="Courier New" w:cs="Courier New"/>
                <w:color w:val="000000"/>
                <w:sz w:val="20"/>
                <w:szCs w:val="20"/>
              </w:rPr>
            </w:pPr>
            <w:r w:rsidRPr="00C83507">
              <w:rPr>
                <w:rFonts w:ascii="Courier New" w:hAnsi="Courier New" w:cs="Courier New"/>
                <w:color w:val="000000"/>
                <w:sz w:val="20"/>
                <w:szCs w:val="20"/>
              </w:rPr>
              <w:t>Seconds           : 9</w:t>
            </w:r>
          </w:p>
          <w:p w:rsidR="006D333C" w:rsidRPr="00C83507" w:rsidRDefault="006D333C" w:rsidP="006D333C">
            <w:pPr>
              <w:rPr>
                <w:rFonts w:ascii="Courier New" w:hAnsi="Courier New" w:cs="Courier New"/>
                <w:color w:val="000000"/>
                <w:sz w:val="20"/>
                <w:szCs w:val="20"/>
              </w:rPr>
            </w:pPr>
            <w:r w:rsidRPr="00C83507">
              <w:rPr>
                <w:rFonts w:ascii="Courier New" w:hAnsi="Courier New" w:cs="Courier New"/>
                <w:color w:val="000000"/>
                <w:sz w:val="20"/>
                <w:szCs w:val="20"/>
              </w:rPr>
              <w:t>Milliseconds      : 365</w:t>
            </w:r>
          </w:p>
          <w:p w:rsidR="006D333C" w:rsidRPr="00C83507" w:rsidRDefault="006D333C" w:rsidP="006D333C">
            <w:pPr>
              <w:rPr>
                <w:rFonts w:ascii="Courier New" w:hAnsi="Courier New" w:cs="Courier New"/>
                <w:color w:val="000000"/>
                <w:sz w:val="20"/>
                <w:szCs w:val="20"/>
              </w:rPr>
            </w:pPr>
            <w:r w:rsidRPr="00C83507">
              <w:rPr>
                <w:rFonts w:ascii="Courier New" w:hAnsi="Courier New" w:cs="Courier New"/>
                <w:color w:val="000000"/>
                <w:sz w:val="20"/>
                <w:szCs w:val="20"/>
              </w:rPr>
              <w:t>Ticks             : 693655925</w:t>
            </w:r>
          </w:p>
          <w:p w:rsidR="006D333C" w:rsidRPr="00C83507" w:rsidRDefault="006D333C" w:rsidP="006D333C">
            <w:pPr>
              <w:rPr>
                <w:rFonts w:ascii="Courier New" w:hAnsi="Courier New" w:cs="Courier New"/>
                <w:color w:val="000000"/>
                <w:sz w:val="20"/>
                <w:szCs w:val="20"/>
              </w:rPr>
            </w:pPr>
            <w:r w:rsidRPr="00C83507">
              <w:rPr>
                <w:rFonts w:ascii="Courier New" w:hAnsi="Courier New" w:cs="Courier New"/>
                <w:color w:val="000000"/>
                <w:sz w:val="20"/>
                <w:szCs w:val="20"/>
              </w:rPr>
              <w:t>TotalDays         : 0.000802842505787037</w:t>
            </w:r>
          </w:p>
          <w:p w:rsidR="006D333C" w:rsidRPr="00C83507" w:rsidRDefault="006D333C" w:rsidP="006D333C">
            <w:pPr>
              <w:rPr>
                <w:rFonts w:ascii="Courier New" w:hAnsi="Courier New" w:cs="Courier New"/>
                <w:color w:val="000000"/>
                <w:sz w:val="20"/>
                <w:szCs w:val="20"/>
              </w:rPr>
            </w:pPr>
            <w:r w:rsidRPr="00C83507">
              <w:rPr>
                <w:rFonts w:ascii="Courier New" w:hAnsi="Courier New" w:cs="Courier New"/>
                <w:color w:val="000000"/>
                <w:sz w:val="20"/>
                <w:szCs w:val="20"/>
              </w:rPr>
              <w:t>TotalHours        : 0.0192682201388889</w:t>
            </w:r>
          </w:p>
          <w:p w:rsidR="006D333C" w:rsidRPr="00C83507" w:rsidRDefault="006D333C" w:rsidP="006D333C">
            <w:pPr>
              <w:rPr>
                <w:rFonts w:ascii="Courier New" w:hAnsi="Courier New" w:cs="Courier New"/>
                <w:color w:val="000000"/>
                <w:sz w:val="20"/>
                <w:szCs w:val="20"/>
              </w:rPr>
            </w:pPr>
            <w:r w:rsidRPr="00C83507">
              <w:rPr>
                <w:rFonts w:ascii="Courier New" w:hAnsi="Courier New" w:cs="Courier New"/>
                <w:color w:val="000000"/>
                <w:sz w:val="20"/>
                <w:szCs w:val="20"/>
              </w:rPr>
              <w:t>TotalMinutes      : 1.15609320833333</w:t>
            </w:r>
          </w:p>
          <w:p w:rsidR="006D333C" w:rsidRPr="00C83507" w:rsidRDefault="006D333C" w:rsidP="006D333C">
            <w:pPr>
              <w:rPr>
                <w:rFonts w:ascii="Courier New" w:hAnsi="Courier New" w:cs="Courier New"/>
                <w:color w:val="000000"/>
                <w:sz w:val="20"/>
                <w:szCs w:val="20"/>
              </w:rPr>
            </w:pPr>
            <w:r w:rsidRPr="00C83507">
              <w:rPr>
                <w:rFonts w:ascii="Courier New" w:hAnsi="Courier New" w:cs="Courier New"/>
                <w:color w:val="000000"/>
                <w:sz w:val="20"/>
                <w:szCs w:val="20"/>
              </w:rPr>
              <w:t>TotalSeconds      : 69.3655925</w:t>
            </w:r>
          </w:p>
          <w:p w:rsidR="00D41CF9" w:rsidRPr="00C83507" w:rsidRDefault="006D333C" w:rsidP="006D333C">
            <w:pPr>
              <w:rPr>
                <w:rFonts w:ascii="Arial" w:hAnsi="Arial" w:cs="Arial"/>
                <w:color w:val="000000"/>
                <w:sz w:val="20"/>
                <w:szCs w:val="20"/>
              </w:rPr>
            </w:pPr>
            <w:r w:rsidRPr="00C83507">
              <w:rPr>
                <w:rFonts w:ascii="Courier New" w:hAnsi="Courier New" w:cs="Courier New"/>
                <w:color w:val="000000"/>
                <w:sz w:val="20"/>
                <w:szCs w:val="20"/>
              </w:rPr>
              <w:t>TotalMilliseconds : 69365.5925</w:t>
            </w:r>
          </w:p>
          <w:p w:rsidR="006D333C" w:rsidRPr="00C83507" w:rsidRDefault="006D333C" w:rsidP="006D333C">
            <w:pPr>
              <w:rPr>
                <w:rFonts w:ascii="Arial" w:hAnsi="Arial" w:cs="Arial"/>
                <w:color w:val="000000"/>
                <w:sz w:val="20"/>
                <w:szCs w:val="20"/>
              </w:rPr>
            </w:pPr>
          </w:p>
        </w:tc>
      </w:tr>
      <w:tr w:rsidR="00250F8D" w:rsidRPr="00C83507" w:rsidTr="00091147">
        <w:tc>
          <w:tcPr>
            <w:tcW w:w="2538" w:type="dxa"/>
            <w:tcBorders>
              <w:bottom w:val="single" w:sz="4" w:space="0" w:color="auto"/>
            </w:tcBorders>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TimeSerial</w:t>
            </w:r>
          </w:p>
        </w:tc>
        <w:tc>
          <w:tcPr>
            <w:tcW w:w="6318" w:type="dxa"/>
            <w:tcBorders>
              <w:bottom w:val="single" w:sz="4" w:space="0" w:color="auto"/>
            </w:tcBorders>
            <w:shd w:val="clear" w:color="auto" w:fill="auto"/>
          </w:tcPr>
          <w:p w:rsidR="00BE278B"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BE278B" w:rsidRPr="00C83507">
              <w:rPr>
                <w:rFonts w:ascii="Arial" w:hAnsi="Arial" w:cs="Arial"/>
                <w:color w:val="000000"/>
                <w:sz w:val="20"/>
                <w:szCs w:val="20"/>
              </w:rPr>
              <w:t xml:space="preserve">Returns a </w:t>
            </w:r>
            <w:r w:rsidR="00BE278B" w:rsidRPr="00C83507">
              <w:rPr>
                <w:rFonts w:ascii="Arial" w:hAnsi="Arial" w:cs="Arial"/>
                <w:b/>
                <w:bCs/>
                <w:color w:val="000000"/>
                <w:sz w:val="20"/>
                <w:szCs w:val="20"/>
              </w:rPr>
              <w:t>Variant</w:t>
            </w:r>
            <w:r w:rsidR="00BE278B" w:rsidRPr="00C83507">
              <w:rPr>
                <w:rFonts w:ascii="Arial" w:hAnsi="Arial" w:cs="Arial"/>
                <w:color w:val="000000"/>
                <w:sz w:val="20"/>
                <w:szCs w:val="20"/>
              </w:rPr>
              <w:t xml:space="preserve"> of subtype </w:t>
            </w:r>
            <w:r w:rsidR="00BE278B" w:rsidRPr="00C83507">
              <w:rPr>
                <w:rFonts w:ascii="Arial" w:hAnsi="Arial" w:cs="Arial"/>
                <w:b/>
                <w:bCs/>
                <w:color w:val="000000"/>
                <w:sz w:val="20"/>
                <w:szCs w:val="20"/>
              </w:rPr>
              <w:t>Date</w:t>
            </w:r>
            <w:r w:rsidR="00BE278B" w:rsidRPr="00C83507">
              <w:rPr>
                <w:rFonts w:ascii="Arial" w:hAnsi="Arial" w:cs="Arial"/>
                <w:color w:val="000000"/>
                <w:sz w:val="20"/>
                <w:szCs w:val="20"/>
              </w:rPr>
              <w:t xml:space="preserve"> containing the time for a specific hour, minute, and second.</w:t>
            </w:r>
          </w:p>
          <w:p w:rsidR="00BE278B" w:rsidRPr="00C83507" w:rsidRDefault="00BE278B" w:rsidP="00250F8D">
            <w:pPr>
              <w:rPr>
                <w:rFonts w:ascii="Arial" w:hAnsi="Arial" w:cs="Arial"/>
                <w:color w:val="000000"/>
                <w:sz w:val="20"/>
                <w:szCs w:val="20"/>
              </w:rPr>
            </w:pPr>
          </w:p>
          <w:p w:rsidR="00603681" w:rsidRPr="00C83507" w:rsidRDefault="00091147" w:rsidP="00250F8D">
            <w:pPr>
              <w:rPr>
                <w:rFonts w:ascii="Arial" w:hAnsi="Arial" w:cs="Arial"/>
                <w:color w:val="000000"/>
                <w:sz w:val="20"/>
                <w:szCs w:val="20"/>
              </w:rPr>
            </w:pPr>
            <w:r w:rsidRPr="00C83507">
              <w:rPr>
                <w:rFonts w:ascii="Arial" w:hAnsi="Arial" w:cs="Arial"/>
                <w:color w:val="000000"/>
                <w:sz w:val="20"/>
                <w:szCs w:val="20"/>
              </w:rPr>
              <w:t xml:space="preserve">Like DateSerial, this is a function that is in no danger of being overused. However, if you want to pass in values for the hours, minutes, and seconds and get back a </w:t>
            </w:r>
            <w:r w:rsidRPr="00C83507">
              <w:rPr>
                <w:rFonts w:ascii="Arial" w:hAnsi="Arial" w:cs="Arial"/>
                <w:i/>
                <w:color w:val="000000"/>
                <w:sz w:val="20"/>
                <w:szCs w:val="20"/>
              </w:rPr>
              <w:t>time</w:t>
            </w:r>
            <w:r w:rsidRPr="00C83507">
              <w:rPr>
                <w:rFonts w:ascii="Arial" w:hAnsi="Arial" w:cs="Arial"/>
                <w:color w:val="000000"/>
                <w:sz w:val="20"/>
                <w:szCs w:val="20"/>
              </w:rPr>
              <w:t xml:space="preserve"> value (as opposed to a date-time value) the following command will do the trick:</w:t>
            </w:r>
          </w:p>
          <w:p w:rsidR="00603681" w:rsidRPr="00C83507" w:rsidRDefault="00603681" w:rsidP="00250F8D">
            <w:pPr>
              <w:rPr>
                <w:rFonts w:ascii="Arial" w:hAnsi="Arial" w:cs="Arial"/>
                <w:color w:val="000000"/>
                <w:sz w:val="20"/>
                <w:szCs w:val="20"/>
              </w:rPr>
            </w:pPr>
          </w:p>
          <w:p w:rsidR="00250F8D" w:rsidRPr="00C83507" w:rsidRDefault="00603681"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BE023D" w:rsidRPr="00C83507">
              <w:rPr>
                <w:rFonts w:ascii="Courier New" w:hAnsi="Courier New" w:cs="Courier New"/>
                <w:color w:val="000000"/>
                <w:sz w:val="20"/>
                <w:szCs w:val="20"/>
              </w:rPr>
              <w:t>get-date -h 1</w:t>
            </w:r>
            <w:r w:rsidR="00091147" w:rsidRPr="00C83507">
              <w:rPr>
                <w:rFonts w:ascii="Courier New" w:hAnsi="Courier New" w:cs="Courier New"/>
                <w:color w:val="000000"/>
                <w:sz w:val="20"/>
                <w:szCs w:val="20"/>
              </w:rPr>
              <w:t>7 -mi 10</w:t>
            </w:r>
            <w:r w:rsidR="00BE023D" w:rsidRPr="00C83507">
              <w:rPr>
                <w:rFonts w:ascii="Courier New" w:hAnsi="Courier New" w:cs="Courier New"/>
                <w:color w:val="000000"/>
                <w:sz w:val="20"/>
                <w:szCs w:val="20"/>
              </w:rPr>
              <w:t xml:space="preserve"> -s 45 -displayhint time</w:t>
            </w:r>
          </w:p>
          <w:p w:rsidR="00FD7D55" w:rsidRPr="00C83507" w:rsidRDefault="00FD7D55" w:rsidP="00FD7D55">
            <w:pPr>
              <w:rPr>
                <w:rFonts w:ascii="Arial" w:hAnsi="Arial" w:cs="Arial"/>
                <w:color w:val="000000"/>
                <w:sz w:val="20"/>
                <w:szCs w:val="20"/>
              </w:rPr>
            </w:pPr>
          </w:p>
          <w:p w:rsidR="00FD7D55" w:rsidRPr="00C83507" w:rsidRDefault="00091147" w:rsidP="00FD7D55">
            <w:pPr>
              <w:rPr>
                <w:rFonts w:ascii="Arial" w:hAnsi="Arial" w:cs="Arial"/>
                <w:color w:val="000000"/>
                <w:sz w:val="20"/>
                <w:szCs w:val="20"/>
              </w:rPr>
            </w:pPr>
            <w:r w:rsidRPr="00C83507">
              <w:rPr>
                <w:rFonts w:ascii="Arial" w:hAnsi="Arial" w:cs="Arial"/>
                <w:b/>
                <w:color w:val="000000"/>
                <w:sz w:val="20"/>
                <w:szCs w:val="20"/>
              </w:rPr>
              <w:t>Note</w:t>
            </w:r>
            <w:r w:rsidRPr="00C83507">
              <w:rPr>
                <w:rFonts w:ascii="Arial" w:hAnsi="Arial" w:cs="Arial"/>
                <w:color w:val="000000"/>
                <w:sz w:val="20"/>
                <w:szCs w:val="20"/>
              </w:rPr>
              <w:t xml:space="preserve">. As you probably figured out for yourself, the </w:t>
            </w:r>
            <w:r w:rsidRPr="00C83507">
              <w:rPr>
                <w:rFonts w:ascii="Arial" w:hAnsi="Arial" w:cs="Arial"/>
                <w:b/>
                <w:color w:val="000000"/>
                <w:sz w:val="20"/>
                <w:szCs w:val="20"/>
              </w:rPr>
              <w:t>–h</w:t>
            </w:r>
            <w:r w:rsidRPr="00C83507">
              <w:rPr>
                <w:rFonts w:ascii="Arial" w:hAnsi="Arial" w:cs="Arial"/>
                <w:color w:val="000000"/>
                <w:sz w:val="20"/>
                <w:szCs w:val="20"/>
              </w:rPr>
              <w:t xml:space="preserve"> parameter represents the hours, the </w:t>
            </w:r>
            <w:r w:rsidRPr="00C83507">
              <w:rPr>
                <w:rFonts w:ascii="Arial" w:hAnsi="Arial" w:cs="Arial"/>
                <w:b/>
                <w:color w:val="000000"/>
                <w:sz w:val="20"/>
                <w:szCs w:val="20"/>
              </w:rPr>
              <w:t>–mi</w:t>
            </w:r>
            <w:r w:rsidRPr="00C83507">
              <w:rPr>
                <w:rFonts w:ascii="Arial" w:hAnsi="Arial" w:cs="Arial"/>
                <w:color w:val="000000"/>
                <w:sz w:val="20"/>
                <w:szCs w:val="20"/>
              </w:rPr>
              <w:t xml:space="preserve"> </w:t>
            </w:r>
            <w:r w:rsidR="007257C4">
              <w:rPr>
                <w:rFonts w:ascii="Arial" w:hAnsi="Arial" w:cs="Arial"/>
                <w:color w:val="000000"/>
                <w:sz w:val="20"/>
                <w:szCs w:val="20"/>
              </w:rPr>
              <w:t xml:space="preserve">parameter </w:t>
            </w:r>
            <w:r w:rsidRPr="00C83507">
              <w:rPr>
                <w:rFonts w:ascii="Arial" w:hAnsi="Arial" w:cs="Arial"/>
                <w:color w:val="000000"/>
                <w:sz w:val="20"/>
                <w:szCs w:val="20"/>
              </w:rPr>
              <w:t xml:space="preserve">represents the minutes, and the </w:t>
            </w:r>
            <w:r w:rsidRPr="00C83507">
              <w:rPr>
                <w:rFonts w:ascii="Arial" w:hAnsi="Arial" w:cs="Arial"/>
                <w:b/>
                <w:color w:val="000000"/>
                <w:sz w:val="20"/>
                <w:szCs w:val="20"/>
              </w:rPr>
              <w:t>–s</w:t>
            </w:r>
            <w:r w:rsidRPr="00C83507">
              <w:rPr>
                <w:rFonts w:ascii="Arial" w:hAnsi="Arial" w:cs="Arial"/>
                <w:color w:val="000000"/>
                <w:sz w:val="20"/>
                <w:szCs w:val="20"/>
              </w:rPr>
              <w:t xml:space="preserve"> parameter represents the seconds. Values for the hours are based on a 24-hour clock.</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FD7D55" w:rsidRPr="00C83507" w:rsidRDefault="00FD7D55" w:rsidP="00FD7D55">
            <w:pPr>
              <w:rPr>
                <w:rFonts w:ascii="Arial" w:hAnsi="Arial" w:cs="Arial"/>
                <w:color w:val="000000"/>
                <w:sz w:val="20"/>
                <w:szCs w:val="20"/>
              </w:rPr>
            </w:pPr>
          </w:p>
          <w:p w:rsidR="00091147" w:rsidRPr="00C83507" w:rsidRDefault="00091147" w:rsidP="00FD7D55">
            <w:pPr>
              <w:rPr>
                <w:rFonts w:ascii="Courier New" w:hAnsi="Courier New" w:cs="Courier New"/>
                <w:color w:val="000000"/>
                <w:sz w:val="20"/>
                <w:szCs w:val="20"/>
              </w:rPr>
            </w:pPr>
            <w:r w:rsidRPr="00C83507">
              <w:rPr>
                <w:rFonts w:ascii="Courier New" w:hAnsi="Courier New" w:cs="Courier New"/>
                <w:color w:val="000000"/>
                <w:sz w:val="20"/>
                <w:szCs w:val="20"/>
              </w:rPr>
              <w:t>5:10:45 PM</w:t>
            </w:r>
          </w:p>
          <w:p w:rsidR="00BE023D" w:rsidRPr="00C83507" w:rsidRDefault="00BE023D" w:rsidP="00250F8D">
            <w:pPr>
              <w:rPr>
                <w:rFonts w:ascii="Arial" w:hAnsi="Arial" w:cs="Arial"/>
                <w:color w:val="000000"/>
                <w:sz w:val="20"/>
                <w:szCs w:val="20"/>
              </w:rPr>
            </w:pPr>
          </w:p>
        </w:tc>
      </w:tr>
      <w:tr w:rsidR="00250F8D" w:rsidRPr="00C83507" w:rsidTr="00855885">
        <w:tc>
          <w:tcPr>
            <w:tcW w:w="2538" w:type="dxa"/>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TimeValue</w:t>
            </w:r>
          </w:p>
        </w:tc>
        <w:tc>
          <w:tcPr>
            <w:tcW w:w="6318" w:type="dxa"/>
            <w:shd w:val="clear" w:color="auto" w:fill="auto"/>
          </w:tcPr>
          <w:p w:rsidR="00BE278B"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BE278B" w:rsidRPr="00C83507">
              <w:rPr>
                <w:rFonts w:ascii="Arial" w:hAnsi="Arial" w:cs="Arial"/>
                <w:color w:val="000000"/>
                <w:sz w:val="20"/>
                <w:szCs w:val="20"/>
              </w:rPr>
              <w:t xml:space="preserve">Returns a </w:t>
            </w:r>
            <w:r w:rsidR="00BE278B" w:rsidRPr="00C83507">
              <w:rPr>
                <w:rFonts w:ascii="Arial" w:hAnsi="Arial" w:cs="Arial"/>
                <w:b/>
                <w:bCs/>
                <w:color w:val="000000"/>
                <w:sz w:val="20"/>
                <w:szCs w:val="20"/>
              </w:rPr>
              <w:t>Variant</w:t>
            </w:r>
            <w:r w:rsidR="00BE278B" w:rsidRPr="00C83507">
              <w:rPr>
                <w:rFonts w:ascii="Arial" w:hAnsi="Arial" w:cs="Arial"/>
                <w:color w:val="000000"/>
                <w:sz w:val="20"/>
                <w:szCs w:val="20"/>
              </w:rPr>
              <w:t xml:space="preserve"> of subtype </w:t>
            </w:r>
            <w:r w:rsidR="00BE278B" w:rsidRPr="00C83507">
              <w:rPr>
                <w:rFonts w:ascii="Arial" w:hAnsi="Arial" w:cs="Arial"/>
                <w:b/>
                <w:bCs/>
                <w:color w:val="000000"/>
                <w:sz w:val="20"/>
                <w:szCs w:val="20"/>
              </w:rPr>
              <w:t>Date</w:t>
            </w:r>
            <w:r w:rsidR="00BE278B" w:rsidRPr="00C83507">
              <w:rPr>
                <w:rFonts w:ascii="Arial" w:hAnsi="Arial" w:cs="Arial"/>
                <w:color w:val="000000"/>
                <w:sz w:val="20"/>
                <w:szCs w:val="20"/>
              </w:rPr>
              <w:t xml:space="preserve"> containing the time.</w:t>
            </w:r>
          </w:p>
          <w:p w:rsidR="00BE278B" w:rsidRPr="00C83507" w:rsidRDefault="00BE278B" w:rsidP="00250F8D">
            <w:pPr>
              <w:rPr>
                <w:rFonts w:ascii="Arial" w:hAnsi="Arial" w:cs="Arial"/>
                <w:color w:val="000000"/>
                <w:sz w:val="20"/>
                <w:szCs w:val="20"/>
              </w:rPr>
            </w:pPr>
          </w:p>
          <w:p w:rsidR="00302D9E" w:rsidRPr="00C83507" w:rsidRDefault="00302D9E" w:rsidP="00250F8D">
            <w:pPr>
              <w:rPr>
                <w:rFonts w:ascii="Arial" w:hAnsi="Arial" w:cs="Arial"/>
                <w:color w:val="000000"/>
                <w:sz w:val="20"/>
                <w:szCs w:val="20"/>
              </w:rPr>
            </w:pPr>
            <w:r w:rsidRPr="00C83507">
              <w:rPr>
                <w:rFonts w:ascii="Arial" w:hAnsi="Arial" w:cs="Arial"/>
                <w:color w:val="000000"/>
                <w:sz w:val="20"/>
                <w:szCs w:val="20"/>
              </w:rPr>
              <w:t xml:space="preserve">OK, so you have a string value (say, 1:45 AM) and you’d like to convert that to a date-time value, is that right? No problem; Windows PowerShell can do that for you. In this command we not only assign the string </w:t>
            </w:r>
            <w:r w:rsidRPr="00C83507">
              <w:rPr>
                <w:rFonts w:ascii="Arial" w:hAnsi="Arial" w:cs="Arial"/>
                <w:i/>
                <w:color w:val="000000"/>
                <w:sz w:val="20"/>
                <w:szCs w:val="20"/>
              </w:rPr>
              <w:t>1:45 AM</w:t>
            </w:r>
            <w:r w:rsidRPr="00C83507">
              <w:rPr>
                <w:rFonts w:ascii="Arial" w:hAnsi="Arial" w:cs="Arial"/>
                <w:color w:val="000000"/>
                <w:sz w:val="20"/>
                <w:szCs w:val="20"/>
              </w:rPr>
              <w:t xml:space="preserve"> to the variable $a, but we also explicitly give $a a datetime </w:t>
            </w:r>
            <w:r w:rsidR="00817AF4" w:rsidRPr="00C83507">
              <w:rPr>
                <w:rFonts w:ascii="Arial" w:hAnsi="Arial" w:cs="Arial"/>
                <w:color w:val="000000"/>
                <w:sz w:val="20"/>
                <w:szCs w:val="20"/>
              </w:rPr>
              <w:t>data type</w:t>
            </w:r>
            <w:r w:rsidRPr="00C83507">
              <w:rPr>
                <w:rFonts w:ascii="Arial" w:hAnsi="Arial" w:cs="Arial"/>
                <w:color w:val="000000"/>
                <w:sz w:val="20"/>
                <w:szCs w:val="20"/>
              </w:rPr>
              <w:t>:</w:t>
            </w:r>
          </w:p>
          <w:p w:rsidR="00302D9E" w:rsidRPr="00C83507" w:rsidRDefault="00302D9E" w:rsidP="00250F8D">
            <w:pPr>
              <w:rPr>
                <w:rFonts w:ascii="Arial" w:hAnsi="Arial" w:cs="Arial"/>
                <w:color w:val="000000"/>
                <w:sz w:val="20"/>
                <w:szCs w:val="20"/>
              </w:rPr>
            </w:pPr>
          </w:p>
          <w:p w:rsidR="00250F8D" w:rsidRPr="00C83507" w:rsidRDefault="00BE023D" w:rsidP="00250F8D">
            <w:pPr>
              <w:rPr>
                <w:rFonts w:ascii="Arial" w:hAnsi="Arial" w:cs="Arial"/>
                <w:color w:val="000000"/>
                <w:sz w:val="20"/>
                <w:szCs w:val="20"/>
              </w:rPr>
            </w:pPr>
            <w:r w:rsidRPr="00C83507">
              <w:rPr>
                <w:rFonts w:ascii="Courier New" w:hAnsi="Courier New" w:cs="Courier New"/>
                <w:color w:val="000000"/>
                <w:sz w:val="20"/>
                <w:szCs w:val="20"/>
              </w:rPr>
              <w:t>$a = [datetime] "1:45 AM</w:t>
            </w:r>
            <w:r w:rsidRPr="00C83507">
              <w:rPr>
                <w:rFonts w:ascii="Arial" w:hAnsi="Arial" w:cs="Arial"/>
                <w:color w:val="000000"/>
                <w:sz w:val="20"/>
                <w:szCs w:val="20"/>
              </w:rPr>
              <w:t>"</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 xml:space="preserve">When you run this command </w:t>
            </w:r>
            <w:r w:rsidR="00302D9E" w:rsidRPr="00C83507">
              <w:rPr>
                <w:rFonts w:ascii="Arial" w:hAnsi="Arial" w:cs="Arial"/>
                <w:color w:val="000000"/>
                <w:sz w:val="20"/>
                <w:szCs w:val="20"/>
              </w:rPr>
              <w:t>(assuming it was run on 9/</w:t>
            </w:r>
            <w:r w:rsidR="00C84AB3" w:rsidRPr="00C83507">
              <w:rPr>
                <w:rFonts w:ascii="Arial" w:hAnsi="Arial" w:cs="Arial"/>
                <w:color w:val="000000"/>
                <w:sz w:val="20"/>
                <w:szCs w:val="20"/>
              </w:rPr>
              <w:t>21</w:t>
            </w:r>
            <w:r w:rsidR="00302D9E" w:rsidRPr="00C83507">
              <w:rPr>
                <w:rFonts w:ascii="Arial" w:hAnsi="Arial" w:cs="Arial"/>
                <w:color w:val="000000"/>
                <w:sz w:val="20"/>
                <w:szCs w:val="20"/>
              </w:rPr>
              <w:t xml:space="preserve">/2006) </w:t>
            </w:r>
            <w:r w:rsidRPr="00C83507">
              <w:rPr>
                <w:rFonts w:ascii="Arial" w:hAnsi="Arial" w:cs="Arial"/>
                <w:color w:val="000000"/>
                <w:sz w:val="20"/>
                <w:szCs w:val="20"/>
              </w:rPr>
              <w:t>and then echo back the value of $a you should get the following:</w:t>
            </w:r>
          </w:p>
          <w:p w:rsidR="00FD7D55" w:rsidRPr="00C83507" w:rsidRDefault="00FD7D55" w:rsidP="00FD7D55">
            <w:pPr>
              <w:rPr>
                <w:rFonts w:ascii="Arial" w:hAnsi="Arial" w:cs="Arial"/>
                <w:color w:val="000000"/>
                <w:sz w:val="20"/>
                <w:szCs w:val="20"/>
              </w:rPr>
            </w:pPr>
          </w:p>
          <w:p w:rsidR="00302D9E" w:rsidRPr="00C83507" w:rsidRDefault="00C84AB3" w:rsidP="00FD7D55">
            <w:pPr>
              <w:rPr>
                <w:rFonts w:ascii="Courier New" w:hAnsi="Courier New" w:cs="Courier New"/>
                <w:color w:val="000000"/>
                <w:sz w:val="20"/>
                <w:szCs w:val="20"/>
              </w:rPr>
            </w:pPr>
            <w:r w:rsidRPr="00C83507">
              <w:rPr>
                <w:rFonts w:ascii="Courier New" w:hAnsi="Courier New" w:cs="Courier New"/>
                <w:color w:val="000000"/>
                <w:sz w:val="20"/>
                <w:szCs w:val="20"/>
              </w:rPr>
              <w:t>Thursday, September 21, 2006 1:45:00 AM</w:t>
            </w:r>
          </w:p>
          <w:p w:rsidR="00BE023D" w:rsidRPr="00C83507" w:rsidRDefault="00BE023D" w:rsidP="00250F8D">
            <w:pPr>
              <w:rPr>
                <w:rFonts w:ascii="Arial" w:hAnsi="Arial" w:cs="Arial"/>
                <w:color w:val="000000"/>
                <w:sz w:val="20"/>
                <w:szCs w:val="20"/>
              </w:rPr>
            </w:pPr>
          </w:p>
        </w:tc>
      </w:tr>
      <w:tr w:rsidR="00250F8D" w:rsidRPr="00C83507" w:rsidTr="00D547EF">
        <w:tc>
          <w:tcPr>
            <w:tcW w:w="2538" w:type="dxa"/>
            <w:tcBorders>
              <w:bottom w:val="single" w:sz="4" w:space="0" w:color="auto"/>
            </w:tcBorders>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TypeName</w:t>
            </w:r>
          </w:p>
        </w:tc>
        <w:tc>
          <w:tcPr>
            <w:tcW w:w="6318" w:type="dxa"/>
            <w:tcBorders>
              <w:bottom w:val="single" w:sz="4" w:space="0" w:color="auto"/>
            </w:tcBorders>
          </w:tcPr>
          <w:p w:rsidR="00BE278B" w:rsidRPr="00C83507" w:rsidRDefault="00232A4D" w:rsidP="00BE278B">
            <w:pPr>
              <w:rPr>
                <w:rFonts w:ascii="Arial" w:hAnsi="Arial" w:cs="Arial"/>
                <w:color w:val="000000"/>
                <w:sz w:val="20"/>
                <w:szCs w:val="20"/>
              </w:rPr>
            </w:pPr>
            <w:r w:rsidRPr="00C83507">
              <w:rPr>
                <w:rFonts w:ascii="Arial" w:hAnsi="Arial" w:cs="Arial"/>
                <w:b/>
                <w:color w:val="000000"/>
                <w:sz w:val="20"/>
                <w:szCs w:val="20"/>
              </w:rPr>
              <w:t xml:space="preserve">Definition: </w:t>
            </w:r>
            <w:r w:rsidR="00BE278B" w:rsidRPr="00C83507">
              <w:rPr>
                <w:rFonts w:ascii="Arial" w:hAnsi="Arial" w:cs="Arial"/>
                <w:color w:val="000000"/>
                <w:sz w:val="20"/>
                <w:szCs w:val="20"/>
              </w:rPr>
              <w:t xml:space="preserve">Returns a string that provides </w:t>
            </w:r>
            <w:r w:rsidR="00BE278B" w:rsidRPr="00C83507">
              <w:rPr>
                <w:rFonts w:ascii="Arial" w:hAnsi="Arial" w:cs="Arial"/>
                <w:b/>
                <w:bCs/>
                <w:color w:val="000000"/>
                <w:sz w:val="20"/>
                <w:szCs w:val="20"/>
              </w:rPr>
              <w:t>Variant</w:t>
            </w:r>
            <w:r w:rsidR="00BE278B" w:rsidRPr="00C83507">
              <w:rPr>
                <w:rFonts w:ascii="Arial" w:hAnsi="Arial" w:cs="Arial"/>
                <w:color w:val="000000"/>
                <w:sz w:val="20"/>
                <w:szCs w:val="20"/>
              </w:rPr>
              <w:t xml:space="preserve"> subtype information about a variable.</w:t>
            </w:r>
          </w:p>
          <w:p w:rsidR="00BE278B" w:rsidRPr="00C83507" w:rsidRDefault="00BE278B" w:rsidP="00BE278B">
            <w:pPr>
              <w:rPr>
                <w:rFonts w:ascii="Arial" w:hAnsi="Arial" w:cs="Arial"/>
                <w:color w:val="000000"/>
                <w:sz w:val="20"/>
                <w:szCs w:val="20"/>
              </w:rPr>
            </w:pPr>
            <w:r w:rsidRPr="00C83507">
              <w:rPr>
                <w:rFonts w:ascii="Arial" w:hAnsi="Arial" w:cs="Arial"/>
                <w:color w:val="000000"/>
                <w:sz w:val="20"/>
                <w:szCs w:val="20"/>
              </w:rPr>
              <w:t xml:space="preserve"> </w:t>
            </w:r>
          </w:p>
          <w:p w:rsidR="000B0342" w:rsidRPr="00C83507" w:rsidRDefault="000B0342" w:rsidP="00BE278B">
            <w:pPr>
              <w:rPr>
                <w:rFonts w:ascii="Arial" w:hAnsi="Arial" w:cs="Arial"/>
                <w:color w:val="000000"/>
                <w:sz w:val="20"/>
                <w:szCs w:val="20"/>
              </w:rPr>
            </w:pPr>
            <w:r w:rsidRPr="00C83507">
              <w:rPr>
                <w:rFonts w:ascii="Arial" w:hAnsi="Arial" w:cs="Arial"/>
                <w:color w:val="000000"/>
                <w:sz w:val="20"/>
                <w:szCs w:val="20"/>
              </w:rPr>
              <w:t xml:space="preserve">In system administration scripting it's often useful to know what type of a variable you're working with; for example, databases don't like it if you try to save string data into a field reserved for numeric data. In Windows PowerShell you can use the </w:t>
            </w:r>
            <w:r w:rsidRPr="00C83507">
              <w:rPr>
                <w:rFonts w:ascii="Arial" w:hAnsi="Arial" w:cs="Arial"/>
                <w:b/>
                <w:color w:val="000000"/>
                <w:sz w:val="20"/>
                <w:szCs w:val="20"/>
              </w:rPr>
              <w:t>GetType()</w:t>
            </w:r>
            <w:r w:rsidRPr="00C83507">
              <w:rPr>
                <w:rFonts w:ascii="Arial" w:hAnsi="Arial" w:cs="Arial"/>
                <w:color w:val="000000"/>
                <w:sz w:val="20"/>
                <w:szCs w:val="20"/>
              </w:rPr>
              <w:t xml:space="preserve"> method to determine the variable type of any variable. For example, the following set of commands assigns the value 55.86768 to the variable $a, then uses GetType() to retrieve the </w:t>
            </w:r>
            <w:r w:rsidRPr="00C83507">
              <w:rPr>
                <w:rFonts w:ascii="Arial" w:hAnsi="Arial" w:cs="Arial"/>
                <w:b/>
                <w:color w:val="000000"/>
                <w:sz w:val="20"/>
                <w:szCs w:val="20"/>
              </w:rPr>
              <w:t>Name</w:t>
            </w:r>
            <w:r w:rsidRPr="00C83507">
              <w:rPr>
                <w:rFonts w:ascii="Arial" w:hAnsi="Arial" w:cs="Arial"/>
                <w:color w:val="000000"/>
                <w:sz w:val="20"/>
                <w:szCs w:val="20"/>
              </w:rPr>
              <w:t xml:space="preserve"> of $a's variable type. The resulting type name is assigned to the variable $b:</w:t>
            </w:r>
          </w:p>
          <w:p w:rsidR="000B0342" w:rsidRPr="00C83507" w:rsidRDefault="000B0342" w:rsidP="00BE278B">
            <w:pPr>
              <w:rPr>
                <w:rFonts w:ascii="Arial" w:hAnsi="Arial" w:cs="Arial"/>
                <w:color w:val="000000"/>
                <w:sz w:val="20"/>
                <w:szCs w:val="20"/>
              </w:rPr>
            </w:pPr>
          </w:p>
          <w:p w:rsidR="000B0342" w:rsidRPr="00C83507" w:rsidRDefault="000B0342" w:rsidP="00BE278B">
            <w:pPr>
              <w:rPr>
                <w:rFonts w:ascii="Courier New" w:hAnsi="Courier New" w:cs="Courier New"/>
                <w:color w:val="000000"/>
                <w:sz w:val="20"/>
                <w:szCs w:val="20"/>
              </w:rPr>
            </w:pPr>
            <w:r w:rsidRPr="00C83507">
              <w:rPr>
                <w:rFonts w:ascii="Courier New" w:hAnsi="Courier New" w:cs="Courier New"/>
                <w:color w:val="000000"/>
                <w:sz w:val="20"/>
                <w:szCs w:val="20"/>
              </w:rPr>
              <w:t>$a = 55.86768</w:t>
            </w:r>
          </w:p>
          <w:p w:rsidR="00250F8D" w:rsidRPr="00C83507" w:rsidRDefault="000B0342" w:rsidP="00BE278B">
            <w:pPr>
              <w:rPr>
                <w:rFonts w:ascii="Courier New" w:hAnsi="Courier New" w:cs="Courier New"/>
                <w:color w:val="000000"/>
                <w:sz w:val="20"/>
                <w:szCs w:val="20"/>
              </w:rPr>
            </w:pPr>
            <w:r w:rsidRPr="00C83507">
              <w:rPr>
                <w:rFonts w:ascii="Courier New" w:hAnsi="Courier New" w:cs="Courier New"/>
                <w:color w:val="000000"/>
                <w:sz w:val="20"/>
                <w:szCs w:val="20"/>
              </w:rPr>
              <w:t xml:space="preserve">$b = </w:t>
            </w:r>
            <w:r w:rsidR="00673E78" w:rsidRPr="00C83507">
              <w:rPr>
                <w:rFonts w:ascii="Courier New" w:hAnsi="Courier New" w:cs="Courier New"/>
                <w:color w:val="000000"/>
                <w:sz w:val="20"/>
                <w:szCs w:val="20"/>
              </w:rPr>
              <w:t>$a.gettype().name</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w:t>
            </w:r>
            <w:r w:rsidR="000B0342" w:rsidRPr="00C83507">
              <w:rPr>
                <w:rFonts w:ascii="Arial" w:hAnsi="Arial" w:cs="Arial"/>
                <w:color w:val="000000"/>
                <w:sz w:val="20"/>
                <w:szCs w:val="20"/>
              </w:rPr>
              <w:t>b</w:t>
            </w:r>
            <w:r w:rsidRPr="00C83507">
              <w:rPr>
                <w:rFonts w:ascii="Arial" w:hAnsi="Arial" w:cs="Arial"/>
                <w:color w:val="000000"/>
                <w:sz w:val="20"/>
                <w:szCs w:val="20"/>
              </w:rPr>
              <w:t xml:space="preserve"> you should get the following:</w:t>
            </w:r>
          </w:p>
          <w:p w:rsidR="00FD7D55" w:rsidRPr="00C83507" w:rsidRDefault="00FD7D55" w:rsidP="00FD7D55">
            <w:pPr>
              <w:rPr>
                <w:rFonts w:ascii="Arial" w:hAnsi="Arial" w:cs="Arial"/>
                <w:color w:val="000000"/>
                <w:sz w:val="20"/>
                <w:szCs w:val="20"/>
              </w:rPr>
            </w:pPr>
          </w:p>
          <w:p w:rsidR="000B0342" w:rsidRPr="00C83507" w:rsidRDefault="000B0342" w:rsidP="00FD7D55">
            <w:pPr>
              <w:rPr>
                <w:rFonts w:ascii="Courier New" w:hAnsi="Courier New" w:cs="Courier New"/>
                <w:color w:val="000000"/>
                <w:sz w:val="20"/>
                <w:szCs w:val="20"/>
              </w:rPr>
            </w:pPr>
            <w:r w:rsidRPr="00C83507">
              <w:rPr>
                <w:rFonts w:ascii="Courier New" w:hAnsi="Courier New" w:cs="Courier New"/>
                <w:color w:val="000000"/>
                <w:sz w:val="20"/>
                <w:szCs w:val="20"/>
              </w:rPr>
              <w:t>Double</w:t>
            </w:r>
          </w:p>
          <w:p w:rsidR="00673E78" w:rsidRPr="00C83507" w:rsidRDefault="00673E78" w:rsidP="00250F8D">
            <w:pPr>
              <w:rPr>
                <w:rFonts w:ascii="Arial" w:hAnsi="Arial" w:cs="Arial"/>
                <w:color w:val="000000"/>
                <w:sz w:val="20"/>
                <w:szCs w:val="20"/>
              </w:rPr>
            </w:pPr>
          </w:p>
        </w:tc>
      </w:tr>
      <w:tr w:rsidR="00250F8D" w:rsidRPr="00C83507" w:rsidTr="00D547EF">
        <w:tc>
          <w:tcPr>
            <w:tcW w:w="2538" w:type="dxa"/>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UBound</w:t>
            </w:r>
          </w:p>
        </w:tc>
        <w:tc>
          <w:tcPr>
            <w:tcW w:w="6318" w:type="dxa"/>
            <w:shd w:val="clear" w:color="auto" w:fill="auto"/>
          </w:tcPr>
          <w:p w:rsidR="00BE278B"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BE278B" w:rsidRPr="00C83507">
              <w:rPr>
                <w:rFonts w:ascii="Arial" w:hAnsi="Arial" w:cs="Arial"/>
                <w:color w:val="000000"/>
                <w:sz w:val="20"/>
                <w:szCs w:val="20"/>
              </w:rPr>
              <w:t>Returns the largest available subscript for the indicated dimension of an array.</w:t>
            </w:r>
          </w:p>
          <w:p w:rsidR="00BE278B" w:rsidRPr="00C83507" w:rsidRDefault="00BE278B" w:rsidP="00250F8D">
            <w:pPr>
              <w:rPr>
                <w:rFonts w:ascii="Arial" w:hAnsi="Arial" w:cs="Arial"/>
                <w:color w:val="000000"/>
                <w:sz w:val="20"/>
                <w:szCs w:val="20"/>
              </w:rPr>
            </w:pPr>
          </w:p>
          <w:p w:rsidR="001C0158" w:rsidRPr="00C83507" w:rsidRDefault="001C0158" w:rsidP="00250F8D">
            <w:pPr>
              <w:rPr>
                <w:rFonts w:ascii="Arial" w:hAnsi="Arial" w:cs="Arial"/>
                <w:color w:val="000000"/>
                <w:sz w:val="20"/>
                <w:szCs w:val="20"/>
              </w:rPr>
            </w:pPr>
            <w:r w:rsidRPr="00C83507">
              <w:rPr>
                <w:rFonts w:ascii="Arial" w:hAnsi="Arial" w:cs="Arial"/>
                <w:color w:val="000000"/>
                <w:sz w:val="20"/>
                <w:szCs w:val="20"/>
              </w:rPr>
              <w:t xml:space="preserve">There are at least two ways to determine the index number of the last item in a Windows PowerShell array. </w:t>
            </w:r>
            <w:r w:rsidR="00C84AB3" w:rsidRPr="00C83507">
              <w:rPr>
                <w:rFonts w:ascii="Arial" w:hAnsi="Arial" w:cs="Arial"/>
                <w:color w:val="000000"/>
                <w:sz w:val="20"/>
                <w:szCs w:val="20"/>
              </w:rPr>
              <w:t>For example, suppose</w:t>
            </w:r>
            <w:r w:rsidRPr="00C83507">
              <w:rPr>
                <w:rFonts w:ascii="Arial" w:hAnsi="Arial" w:cs="Arial"/>
                <w:color w:val="000000"/>
                <w:sz w:val="20"/>
                <w:szCs w:val="20"/>
              </w:rPr>
              <w:t xml:space="preserve"> we have the following array:</w:t>
            </w:r>
          </w:p>
          <w:p w:rsidR="001C0158" w:rsidRPr="00C83507" w:rsidRDefault="001C0158" w:rsidP="00250F8D">
            <w:pPr>
              <w:rPr>
                <w:rFonts w:ascii="Arial" w:hAnsi="Arial" w:cs="Arial"/>
                <w:color w:val="000000"/>
                <w:sz w:val="20"/>
                <w:szCs w:val="20"/>
              </w:rPr>
            </w:pPr>
          </w:p>
          <w:p w:rsidR="001C0158" w:rsidRPr="00C83507" w:rsidRDefault="001C0158" w:rsidP="001C0158">
            <w:pPr>
              <w:rPr>
                <w:rFonts w:ascii="Courier New" w:hAnsi="Courier New" w:cs="Courier New"/>
                <w:color w:val="000000"/>
                <w:sz w:val="20"/>
                <w:szCs w:val="20"/>
              </w:rPr>
            </w:pPr>
            <w:r w:rsidRPr="00C83507">
              <w:rPr>
                <w:rFonts w:ascii="Courier New" w:hAnsi="Courier New" w:cs="Courier New"/>
                <w:color w:val="000000"/>
                <w:sz w:val="20"/>
                <w:szCs w:val="20"/>
              </w:rPr>
              <w:t>$a = "a","b","c","d","e"</w:t>
            </w:r>
          </w:p>
          <w:p w:rsidR="001C0158" w:rsidRPr="00C83507" w:rsidRDefault="001C0158" w:rsidP="00250F8D">
            <w:pPr>
              <w:rPr>
                <w:rFonts w:ascii="Arial" w:hAnsi="Arial" w:cs="Arial"/>
                <w:color w:val="000000"/>
                <w:sz w:val="20"/>
                <w:szCs w:val="20"/>
              </w:rPr>
            </w:pPr>
          </w:p>
          <w:p w:rsidR="001C0158" w:rsidRPr="00C83507" w:rsidRDefault="001C0158" w:rsidP="00250F8D">
            <w:pPr>
              <w:rPr>
                <w:rFonts w:ascii="Arial" w:hAnsi="Arial" w:cs="Arial"/>
                <w:color w:val="000000"/>
                <w:sz w:val="20"/>
                <w:szCs w:val="20"/>
              </w:rPr>
            </w:pPr>
            <w:r w:rsidRPr="00C83507">
              <w:rPr>
                <w:rFonts w:ascii="Arial" w:hAnsi="Arial" w:cs="Arial"/>
                <w:color w:val="000000"/>
                <w:sz w:val="20"/>
                <w:szCs w:val="20"/>
              </w:rPr>
              <w:t xml:space="preserve">With a 5-item array the last item has an index number of 4 (because the first item in the array is actually item 0). But how </w:t>
            </w:r>
            <w:r w:rsidR="007257C4">
              <w:rPr>
                <w:rFonts w:ascii="Arial" w:hAnsi="Arial" w:cs="Arial"/>
                <w:color w:val="000000"/>
                <w:sz w:val="20"/>
                <w:szCs w:val="20"/>
              </w:rPr>
              <w:t>d</w:t>
            </w:r>
            <w:r w:rsidRPr="00C83507">
              <w:rPr>
                <w:rFonts w:ascii="Arial" w:hAnsi="Arial" w:cs="Arial"/>
                <w:color w:val="000000"/>
                <w:sz w:val="20"/>
                <w:szCs w:val="20"/>
              </w:rPr>
              <w:t xml:space="preserve">o we </w:t>
            </w:r>
            <w:r w:rsidRPr="00C83507">
              <w:rPr>
                <w:rFonts w:ascii="Arial" w:hAnsi="Arial" w:cs="Arial"/>
                <w:i/>
                <w:color w:val="000000"/>
                <w:sz w:val="20"/>
                <w:szCs w:val="20"/>
              </w:rPr>
              <w:t>know</w:t>
            </w:r>
            <w:r w:rsidRPr="00C83507">
              <w:rPr>
                <w:rFonts w:ascii="Arial" w:hAnsi="Arial" w:cs="Arial"/>
                <w:color w:val="000000"/>
                <w:sz w:val="20"/>
                <w:szCs w:val="20"/>
              </w:rPr>
              <w:t xml:space="preserve"> that? One way is to use the </w:t>
            </w:r>
            <w:r w:rsidRPr="00C83507">
              <w:rPr>
                <w:rFonts w:ascii="Arial" w:hAnsi="Arial" w:cs="Arial"/>
                <w:b/>
                <w:color w:val="000000"/>
                <w:sz w:val="20"/>
                <w:szCs w:val="20"/>
              </w:rPr>
              <w:t>GetUpperBound()</w:t>
            </w:r>
            <w:r w:rsidRPr="00C83507">
              <w:rPr>
                <w:rFonts w:ascii="Arial" w:hAnsi="Arial" w:cs="Arial"/>
                <w:color w:val="000000"/>
                <w:sz w:val="20"/>
                <w:szCs w:val="20"/>
              </w:rPr>
              <w:t xml:space="preserve"> method. This command returns the upper bound for the first dimension (i.e., dimension 0) in the array $a:</w:t>
            </w:r>
          </w:p>
          <w:p w:rsidR="001C0158" w:rsidRPr="00C83507" w:rsidRDefault="001C0158" w:rsidP="00250F8D">
            <w:pPr>
              <w:rPr>
                <w:rFonts w:ascii="Arial" w:hAnsi="Arial" w:cs="Arial"/>
                <w:color w:val="000000"/>
                <w:sz w:val="20"/>
                <w:szCs w:val="20"/>
              </w:rPr>
            </w:pPr>
          </w:p>
          <w:p w:rsidR="001C0158" w:rsidRPr="00C83507" w:rsidRDefault="001C0158" w:rsidP="001C0158">
            <w:pPr>
              <w:rPr>
                <w:rFonts w:ascii="Courier New" w:hAnsi="Courier New" w:cs="Courier New"/>
                <w:color w:val="000000"/>
                <w:sz w:val="20"/>
                <w:szCs w:val="20"/>
              </w:rPr>
            </w:pPr>
            <w:r w:rsidRPr="00C83507">
              <w:rPr>
                <w:rFonts w:ascii="Courier New" w:hAnsi="Courier New" w:cs="Courier New"/>
                <w:color w:val="000000"/>
                <w:sz w:val="20"/>
                <w:szCs w:val="20"/>
              </w:rPr>
              <w:t>$a.getupperbound(0)</w:t>
            </w:r>
          </w:p>
          <w:p w:rsidR="001C0158" w:rsidRPr="00C83507" w:rsidRDefault="001C0158" w:rsidP="001C0158">
            <w:pPr>
              <w:rPr>
                <w:rFonts w:ascii="Arial" w:hAnsi="Arial" w:cs="Arial"/>
                <w:color w:val="000000"/>
                <w:sz w:val="20"/>
                <w:szCs w:val="20"/>
              </w:rPr>
            </w:pPr>
          </w:p>
          <w:p w:rsidR="001C0158" w:rsidRPr="00C83507" w:rsidRDefault="001C0158" w:rsidP="001C0158">
            <w:pPr>
              <w:rPr>
                <w:rFonts w:ascii="Arial" w:hAnsi="Arial" w:cs="Arial"/>
                <w:color w:val="000000"/>
                <w:sz w:val="20"/>
                <w:szCs w:val="20"/>
              </w:rPr>
            </w:pPr>
            <w:r w:rsidRPr="00C83507">
              <w:rPr>
                <w:rFonts w:ascii="Arial" w:hAnsi="Arial" w:cs="Arial"/>
                <w:color w:val="000000"/>
                <w:sz w:val="20"/>
                <w:szCs w:val="20"/>
              </w:rPr>
              <w:t xml:space="preserve">You can also get the same results by subtracting one from the array’s </w:t>
            </w:r>
            <w:r w:rsidRPr="00C83507">
              <w:rPr>
                <w:rFonts w:ascii="Arial" w:hAnsi="Arial" w:cs="Arial"/>
                <w:b/>
                <w:color w:val="000000"/>
                <w:sz w:val="20"/>
                <w:szCs w:val="20"/>
              </w:rPr>
              <w:t>Length</w:t>
            </w:r>
            <w:r w:rsidRPr="00C83507">
              <w:rPr>
                <w:rFonts w:ascii="Arial" w:hAnsi="Arial" w:cs="Arial"/>
                <w:color w:val="000000"/>
                <w:sz w:val="20"/>
                <w:szCs w:val="20"/>
              </w:rPr>
              <w:t xml:space="preserve"> property:</w:t>
            </w:r>
          </w:p>
          <w:p w:rsidR="001C0158" w:rsidRPr="00C83507" w:rsidRDefault="001C0158" w:rsidP="001C0158">
            <w:pPr>
              <w:rPr>
                <w:rFonts w:ascii="Arial" w:hAnsi="Arial" w:cs="Arial"/>
                <w:color w:val="000000"/>
                <w:sz w:val="20"/>
                <w:szCs w:val="20"/>
              </w:rPr>
            </w:pPr>
          </w:p>
          <w:p w:rsidR="00250F8D" w:rsidRPr="00C83507" w:rsidRDefault="00C02113" w:rsidP="00250F8D">
            <w:pPr>
              <w:rPr>
                <w:rFonts w:ascii="Courier New" w:hAnsi="Courier New" w:cs="Courier New"/>
                <w:color w:val="000000"/>
                <w:sz w:val="20"/>
                <w:szCs w:val="20"/>
              </w:rPr>
            </w:pPr>
            <w:r w:rsidRPr="00C83507">
              <w:rPr>
                <w:rFonts w:ascii="Courier New" w:hAnsi="Courier New" w:cs="Courier New"/>
                <w:color w:val="000000"/>
                <w:sz w:val="20"/>
                <w:szCs w:val="20"/>
              </w:rPr>
              <w:t>$a.length-1</w:t>
            </w:r>
          </w:p>
          <w:p w:rsidR="00C02113" w:rsidRPr="00C83507" w:rsidRDefault="00C02113" w:rsidP="00250F8D">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 xml:space="preserve">When you run </w:t>
            </w:r>
            <w:r w:rsidR="001C0158" w:rsidRPr="00C83507">
              <w:rPr>
                <w:rFonts w:ascii="Arial" w:hAnsi="Arial" w:cs="Arial"/>
                <w:color w:val="000000"/>
                <w:sz w:val="20"/>
                <w:szCs w:val="20"/>
              </w:rPr>
              <w:t>either</w:t>
            </w:r>
            <w:r w:rsidRPr="00C83507">
              <w:rPr>
                <w:rFonts w:ascii="Arial" w:hAnsi="Arial" w:cs="Arial"/>
                <w:color w:val="000000"/>
                <w:sz w:val="20"/>
                <w:szCs w:val="20"/>
              </w:rPr>
              <w:t xml:space="preserve"> command you should get the following:</w:t>
            </w:r>
          </w:p>
          <w:p w:rsidR="00FD7D55" w:rsidRPr="00C83507" w:rsidRDefault="00FD7D55" w:rsidP="00FD7D55">
            <w:pPr>
              <w:rPr>
                <w:rFonts w:ascii="Arial" w:hAnsi="Arial" w:cs="Arial"/>
                <w:color w:val="000000"/>
                <w:sz w:val="20"/>
                <w:szCs w:val="20"/>
              </w:rPr>
            </w:pPr>
          </w:p>
          <w:p w:rsidR="001C0158" w:rsidRPr="00C83507" w:rsidRDefault="001C0158" w:rsidP="00FD7D55">
            <w:pPr>
              <w:rPr>
                <w:rFonts w:ascii="Courier New" w:hAnsi="Courier New" w:cs="Courier New"/>
                <w:color w:val="000000"/>
                <w:sz w:val="20"/>
                <w:szCs w:val="20"/>
              </w:rPr>
            </w:pPr>
            <w:r w:rsidRPr="00C83507">
              <w:rPr>
                <w:rFonts w:ascii="Courier New" w:hAnsi="Courier New" w:cs="Courier New"/>
                <w:color w:val="000000"/>
                <w:sz w:val="20"/>
                <w:szCs w:val="20"/>
              </w:rPr>
              <w:t>4</w:t>
            </w:r>
          </w:p>
          <w:p w:rsidR="00C02113" w:rsidRPr="00C83507" w:rsidRDefault="00C02113" w:rsidP="00250F8D">
            <w:pPr>
              <w:rPr>
                <w:rFonts w:ascii="Arial" w:hAnsi="Arial" w:cs="Arial"/>
                <w:color w:val="000000"/>
                <w:sz w:val="20"/>
                <w:szCs w:val="20"/>
              </w:rPr>
            </w:pPr>
          </w:p>
        </w:tc>
      </w:tr>
      <w:tr w:rsidR="00250F8D" w:rsidRPr="00C83507" w:rsidTr="00574F0D">
        <w:tc>
          <w:tcPr>
            <w:tcW w:w="2538" w:type="dxa"/>
            <w:tcBorders>
              <w:bottom w:val="single" w:sz="4" w:space="0" w:color="auto"/>
            </w:tcBorders>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UCase</w:t>
            </w:r>
          </w:p>
        </w:tc>
        <w:tc>
          <w:tcPr>
            <w:tcW w:w="6318" w:type="dxa"/>
            <w:tcBorders>
              <w:bottom w:val="single" w:sz="4" w:space="0" w:color="auto"/>
            </w:tcBorders>
          </w:tcPr>
          <w:p w:rsidR="00BE278B"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BE278B" w:rsidRPr="00C83507">
              <w:rPr>
                <w:rFonts w:ascii="Arial" w:hAnsi="Arial" w:cs="Arial"/>
                <w:color w:val="000000"/>
                <w:sz w:val="20"/>
                <w:szCs w:val="20"/>
              </w:rPr>
              <w:t>Returns a string that has been converted to uppercase.</w:t>
            </w:r>
          </w:p>
          <w:p w:rsidR="00BE278B" w:rsidRPr="00C83507" w:rsidRDefault="00BE278B" w:rsidP="00250F8D">
            <w:pPr>
              <w:rPr>
                <w:rFonts w:ascii="Arial" w:hAnsi="Arial" w:cs="Arial"/>
                <w:color w:val="000000"/>
                <w:sz w:val="20"/>
                <w:szCs w:val="20"/>
              </w:rPr>
            </w:pPr>
          </w:p>
          <w:p w:rsidR="00D479F7" w:rsidRPr="00C83507" w:rsidRDefault="00D479F7" w:rsidP="00250F8D">
            <w:pPr>
              <w:rPr>
                <w:rFonts w:ascii="Arial" w:hAnsi="Arial" w:cs="Arial"/>
                <w:color w:val="000000"/>
                <w:sz w:val="20"/>
                <w:szCs w:val="20"/>
              </w:rPr>
            </w:pPr>
            <w:r w:rsidRPr="00C83507">
              <w:rPr>
                <w:rFonts w:ascii="Arial" w:hAnsi="Arial" w:cs="Arial"/>
                <w:color w:val="000000"/>
                <w:sz w:val="20"/>
                <w:szCs w:val="20"/>
              </w:rPr>
              <w:t xml:space="preserve">Sometimes bigger truly </w:t>
            </w:r>
            <w:r w:rsidRPr="00C83507">
              <w:rPr>
                <w:rFonts w:ascii="Arial" w:hAnsi="Arial" w:cs="Arial"/>
                <w:i/>
                <w:color w:val="000000"/>
                <w:sz w:val="20"/>
                <w:szCs w:val="20"/>
              </w:rPr>
              <w:t>is</w:t>
            </w:r>
            <w:r w:rsidRPr="00C83507">
              <w:rPr>
                <w:rFonts w:ascii="Arial" w:hAnsi="Arial" w:cs="Arial"/>
                <w:color w:val="000000"/>
                <w:sz w:val="20"/>
                <w:szCs w:val="20"/>
              </w:rPr>
              <w:t xml:space="preserve"> better, which is one reason you might want to convert all the characters in a string to their uppercase equivalent. How do you pull off such a feat in Windows PowerShell? That’s easy: you just call the </w:t>
            </w:r>
            <w:r w:rsidRPr="00C83507">
              <w:rPr>
                <w:rFonts w:ascii="Arial" w:hAnsi="Arial" w:cs="Arial"/>
                <w:b/>
                <w:color w:val="000000"/>
                <w:sz w:val="20"/>
                <w:szCs w:val="20"/>
              </w:rPr>
              <w:t>ToUpper()</w:t>
            </w:r>
            <w:r w:rsidRPr="00C83507">
              <w:rPr>
                <w:rFonts w:ascii="Arial" w:hAnsi="Arial" w:cs="Arial"/>
                <w:color w:val="000000"/>
                <w:sz w:val="20"/>
                <w:szCs w:val="20"/>
              </w:rPr>
              <w:t xml:space="preserve"> method. For example, these two commands assign the letters of the alphabet to the variable $a, then use the ToUpper() method to convert each of those letters to uppercase:</w:t>
            </w:r>
          </w:p>
          <w:p w:rsidR="00D479F7" w:rsidRPr="00C83507" w:rsidRDefault="00D479F7" w:rsidP="00250F8D">
            <w:pPr>
              <w:rPr>
                <w:rFonts w:ascii="Arial" w:hAnsi="Arial" w:cs="Arial"/>
                <w:color w:val="000000"/>
                <w:sz w:val="20"/>
                <w:szCs w:val="20"/>
              </w:rPr>
            </w:pPr>
          </w:p>
          <w:p w:rsidR="00D479F7" w:rsidRPr="00C83507" w:rsidRDefault="00947E71" w:rsidP="00250F8D">
            <w:pPr>
              <w:rPr>
                <w:rFonts w:ascii="Courier New" w:hAnsi="Courier New" w:cs="Courier New"/>
                <w:color w:val="000000"/>
                <w:sz w:val="20"/>
                <w:szCs w:val="20"/>
              </w:rPr>
            </w:pPr>
            <w:r w:rsidRPr="00C83507">
              <w:rPr>
                <w:rFonts w:ascii="Courier New" w:hAnsi="Courier New" w:cs="Courier New"/>
                <w:color w:val="000000"/>
                <w:sz w:val="20"/>
                <w:szCs w:val="20"/>
              </w:rPr>
              <w:t>$a = "abcdefghijklmnopqrstuvwxyz"</w:t>
            </w:r>
          </w:p>
          <w:p w:rsidR="00250F8D" w:rsidRPr="00C83507" w:rsidRDefault="00D479F7"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947E71" w:rsidRPr="00C83507">
              <w:rPr>
                <w:rFonts w:ascii="Courier New" w:hAnsi="Courier New" w:cs="Courier New"/>
                <w:color w:val="000000"/>
                <w:sz w:val="20"/>
                <w:szCs w:val="20"/>
              </w:rPr>
              <w:t>$a.ToUpper()</w:t>
            </w:r>
          </w:p>
          <w:p w:rsidR="00947E71" w:rsidRPr="00C83507" w:rsidRDefault="00947E71" w:rsidP="00250F8D">
            <w:pPr>
              <w:rPr>
                <w:rFonts w:ascii="Arial" w:hAnsi="Arial" w:cs="Arial"/>
                <w:color w:val="000000"/>
                <w:sz w:val="20"/>
                <w:szCs w:val="20"/>
              </w:rPr>
            </w:pPr>
          </w:p>
          <w:p w:rsidR="00D479F7" w:rsidRPr="00C83507" w:rsidRDefault="00D479F7" w:rsidP="00D479F7">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D479F7" w:rsidRPr="00C83507" w:rsidRDefault="00D479F7" w:rsidP="00D479F7">
            <w:pPr>
              <w:rPr>
                <w:rFonts w:ascii="Arial" w:hAnsi="Arial" w:cs="Arial"/>
                <w:color w:val="000000"/>
                <w:sz w:val="20"/>
                <w:szCs w:val="20"/>
              </w:rPr>
            </w:pPr>
          </w:p>
          <w:p w:rsidR="00D479F7" w:rsidRPr="00C83507" w:rsidRDefault="00D479F7" w:rsidP="00D479F7">
            <w:pPr>
              <w:rPr>
                <w:rFonts w:ascii="Courier New" w:hAnsi="Courier New" w:cs="Courier New"/>
                <w:color w:val="000000"/>
                <w:sz w:val="20"/>
                <w:szCs w:val="20"/>
              </w:rPr>
            </w:pPr>
            <w:r w:rsidRPr="00C83507">
              <w:rPr>
                <w:rFonts w:ascii="Courier New" w:hAnsi="Courier New" w:cs="Courier New"/>
                <w:color w:val="000000"/>
                <w:sz w:val="20"/>
                <w:szCs w:val="20"/>
              </w:rPr>
              <w:t>ABCDEFGHIJKLMNOPQRSTUVWXYZ</w:t>
            </w:r>
          </w:p>
          <w:p w:rsidR="00D479F7" w:rsidRPr="00C83507" w:rsidRDefault="00D479F7" w:rsidP="00250F8D">
            <w:pPr>
              <w:rPr>
                <w:rFonts w:ascii="Arial" w:hAnsi="Arial" w:cs="Arial"/>
                <w:color w:val="000000"/>
                <w:sz w:val="20"/>
                <w:szCs w:val="20"/>
              </w:rPr>
            </w:pPr>
          </w:p>
        </w:tc>
      </w:tr>
      <w:tr w:rsidR="00250F8D" w:rsidRPr="00C83507" w:rsidTr="00693D2E">
        <w:tc>
          <w:tcPr>
            <w:tcW w:w="2538" w:type="dxa"/>
            <w:tcBorders>
              <w:bottom w:val="single" w:sz="4" w:space="0" w:color="auto"/>
            </w:tcBorders>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Unescape</w:t>
            </w:r>
          </w:p>
        </w:tc>
        <w:tc>
          <w:tcPr>
            <w:tcW w:w="6318" w:type="dxa"/>
            <w:tcBorders>
              <w:bottom w:val="single" w:sz="4" w:space="0" w:color="auto"/>
            </w:tcBorders>
            <w:shd w:val="clear" w:color="auto" w:fill="auto"/>
          </w:tcPr>
          <w:p w:rsidR="00250F8D"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BE278B" w:rsidRPr="00C83507">
              <w:rPr>
                <w:rFonts w:ascii="Arial" w:hAnsi="Arial" w:cs="Arial"/>
                <w:color w:val="000000"/>
                <w:sz w:val="20"/>
                <w:szCs w:val="20"/>
              </w:rPr>
              <w:t xml:space="preserve">Decodes a string encoded with the </w:t>
            </w:r>
            <w:r w:rsidR="00BE278B" w:rsidRPr="00C83507">
              <w:rPr>
                <w:rFonts w:ascii="Arial" w:hAnsi="Arial" w:cs="Arial"/>
                <w:b/>
                <w:bCs/>
                <w:color w:val="000000"/>
                <w:sz w:val="20"/>
                <w:szCs w:val="20"/>
              </w:rPr>
              <w:t>Escape</w:t>
            </w:r>
            <w:r w:rsidR="00BE278B" w:rsidRPr="00C83507">
              <w:rPr>
                <w:rFonts w:ascii="Arial" w:hAnsi="Arial" w:cs="Arial"/>
                <w:color w:val="000000"/>
                <w:sz w:val="20"/>
                <w:szCs w:val="20"/>
              </w:rPr>
              <w:t xml:space="preserve"> function.</w:t>
            </w:r>
          </w:p>
          <w:p w:rsidR="00BE278B" w:rsidRPr="00C83507" w:rsidRDefault="00BE278B" w:rsidP="00250F8D">
            <w:pPr>
              <w:rPr>
                <w:rFonts w:ascii="Arial" w:hAnsi="Arial" w:cs="Arial"/>
                <w:color w:val="000000"/>
                <w:sz w:val="20"/>
                <w:szCs w:val="20"/>
              </w:rPr>
            </w:pPr>
          </w:p>
          <w:p w:rsidR="00EF3868" w:rsidRPr="00C83507" w:rsidRDefault="00574F0D" w:rsidP="00250F8D">
            <w:pPr>
              <w:rPr>
                <w:rFonts w:ascii="Arial" w:hAnsi="Arial" w:cs="Arial"/>
                <w:color w:val="000000"/>
                <w:sz w:val="20"/>
                <w:szCs w:val="20"/>
              </w:rPr>
            </w:pPr>
            <w:r w:rsidRPr="00C83507">
              <w:rPr>
                <w:rFonts w:ascii="Arial" w:hAnsi="Arial" w:cs="Arial"/>
                <w:color w:val="000000"/>
                <w:sz w:val="20"/>
                <w:szCs w:val="20"/>
              </w:rPr>
              <w:t xml:space="preserve">Suppose someone hands you a string value like this one, a value that has been encoded using </w:t>
            </w:r>
            <w:r w:rsidR="005A51B3">
              <w:rPr>
                <w:rFonts w:ascii="Arial" w:hAnsi="Arial" w:cs="Arial"/>
                <w:color w:val="000000"/>
                <w:sz w:val="20"/>
                <w:szCs w:val="20"/>
              </w:rPr>
              <w:t xml:space="preserve">the </w:t>
            </w:r>
            <w:r w:rsidRPr="00C83507">
              <w:rPr>
                <w:rFonts w:ascii="Arial" w:hAnsi="Arial" w:cs="Arial"/>
                <w:color w:val="000000"/>
                <w:sz w:val="20"/>
                <w:szCs w:val="20"/>
              </w:rPr>
              <w:t>VBScript Escape function</w:t>
            </w:r>
            <w:r w:rsidR="00C84AB3" w:rsidRPr="00C83507">
              <w:rPr>
                <w:rFonts w:ascii="Arial" w:hAnsi="Arial" w:cs="Arial"/>
                <w:color w:val="000000"/>
                <w:sz w:val="20"/>
                <w:szCs w:val="20"/>
              </w:rPr>
              <w:t xml:space="preserve"> (or its equivalent)</w:t>
            </w:r>
            <w:r w:rsidRPr="00C83507">
              <w:rPr>
                <w:rFonts w:ascii="Arial" w:hAnsi="Arial" w:cs="Arial"/>
                <w:color w:val="000000"/>
                <w:sz w:val="20"/>
                <w:szCs w:val="20"/>
              </w:rPr>
              <w:t>:</w:t>
            </w:r>
          </w:p>
          <w:p w:rsidR="00EF3868" w:rsidRPr="00C83507" w:rsidRDefault="00EF3868" w:rsidP="00250F8D">
            <w:pPr>
              <w:rPr>
                <w:rFonts w:ascii="Arial" w:hAnsi="Arial" w:cs="Arial"/>
                <w:color w:val="000000"/>
                <w:sz w:val="20"/>
                <w:szCs w:val="20"/>
              </w:rPr>
            </w:pPr>
          </w:p>
          <w:p w:rsidR="00EF3868" w:rsidRPr="00C83507" w:rsidRDefault="00EF3868" w:rsidP="00250F8D">
            <w:pPr>
              <w:rPr>
                <w:rFonts w:ascii="Courier New" w:hAnsi="Courier New" w:cs="Courier New"/>
                <w:color w:val="000000"/>
                <w:sz w:val="20"/>
                <w:szCs w:val="20"/>
              </w:rPr>
            </w:pPr>
            <w:r w:rsidRPr="00C83507">
              <w:rPr>
                <w:rFonts w:ascii="Courier New" w:hAnsi="Courier New" w:cs="Courier New"/>
                <w:color w:val="000000"/>
                <w:sz w:val="20"/>
                <w:szCs w:val="20"/>
              </w:rPr>
              <w:t>http%3a%2f%2fwww.microsoft.com%2ftechnet%2fscriptcenter%2fdefault.mspx</w:t>
            </w:r>
          </w:p>
          <w:p w:rsidR="00EF3868" w:rsidRPr="00C83507" w:rsidRDefault="00EF3868" w:rsidP="00250F8D">
            <w:pPr>
              <w:rPr>
                <w:rFonts w:ascii="Arial" w:hAnsi="Arial" w:cs="Arial"/>
                <w:color w:val="000000"/>
                <w:sz w:val="20"/>
                <w:szCs w:val="20"/>
              </w:rPr>
            </w:pPr>
          </w:p>
          <w:p w:rsidR="00574F0D" w:rsidRPr="00C83507" w:rsidRDefault="00574F0D" w:rsidP="00250F8D">
            <w:pPr>
              <w:rPr>
                <w:rFonts w:ascii="Arial" w:hAnsi="Arial" w:cs="Arial"/>
                <w:color w:val="000000"/>
                <w:sz w:val="20"/>
                <w:szCs w:val="20"/>
              </w:rPr>
            </w:pPr>
            <w:r w:rsidRPr="00C83507">
              <w:rPr>
                <w:rFonts w:ascii="Arial" w:hAnsi="Arial" w:cs="Arial"/>
                <w:color w:val="000000"/>
                <w:sz w:val="20"/>
                <w:szCs w:val="20"/>
              </w:rPr>
              <w:t>Can you use Windows PowerShell to decode this value (that is, turn it back into a regular string value)? You can if you use the .Net Framework</w:t>
            </w:r>
            <w:r w:rsidR="005A51B3">
              <w:rPr>
                <w:rFonts w:ascii="Arial" w:hAnsi="Arial" w:cs="Arial"/>
                <w:color w:val="000000"/>
                <w:sz w:val="20"/>
                <w:szCs w:val="20"/>
              </w:rPr>
              <w:t>’</w:t>
            </w:r>
            <w:r w:rsidRPr="00C83507">
              <w:rPr>
                <w:rFonts w:ascii="Arial" w:hAnsi="Arial" w:cs="Arial"/>
                <w:color w:val="000000"/>
                <w:sz w:val="20"/>
                <w:szCs w:val="20"/>
              </w:rPr>
              <w:t xml:space="preserve">s </w:t>
            </w:r>
            <w:r w:rsidRPr="00C83507">
              <w:rPr>
                <w:rFonts w:ascii="Arial" w:hAnsi="Arial" w:cs="Arial"/>
                <w:b/>
                <w:color w:val="000000"/>
                <w:sz w:val="20"/>
                <w:szCs w:val="20"/>
              </w:rPr>
              <w:t>System.Web.HTTPUtility</w:t>
            </w:r>
            <w:r w:rsidRPr="00C83507">
              <w:rPr>
                <w:rFonts w:ascii="Arial" w:hAnsi="Arial" w:cs="Arial"/>
                <w:color w:val="000000"/>
                <w:sz w:val="20"/>
                <w:szCs w:val="20"/>
              </w:rPr>
              <w:t xml:space="preserve"> class and the </w:t>
            </w:r>
            <w:r w:rsidRPr="00C83507">
              <w:rPr>
                <w:rFonts w:ascii="Arial" w:hAnsi="Arial" w:cs="Arial"/>
                <w:b/>
                <w:color w:val="000000"/>
                <w:sz w:val="20"/>
                <w:szCs w:val="20"/>
              </w:rPr>
              <w:t>URLDecode()</w:t>
            </w:r>
            <w:r w:rsidRPr="00C83507">
              <w:rPr>
                <w:rFonts w:ascii="Arial" w:hAnsi="Arial" w:cs="Arial"/>
                <w:color w:val="000000"/>
                <w:sz w:val="20"/>
                <w:szCs w:val="20"/>
              </w:rPr>
              <w:t xml:space="preserve"> method. Assuming that the string value is stored in the variable $a these two commands should do the trick:</w:t>
            </w:r>
          </w:p>
          <w:p w:rsidR="00574F0D" w:rsidRPr="00C83507" w:rsidRDefault="00574F0D" w:rsidP="00250F8D">
            <w:pPr>
              <w:rPr>
                <w:rFonts w:ascii="Arial" w:hAnsi="Arial" w:cs="Arial"/>
                <w:color w:val="000000"/>
                <w:sz w:val="20"/>
                <w:szCs w:val="20"/>
              </w:rPr>
            </w:pPr>
          </w:p>
          <w:p w:rsidR="00EF3868" w:rsidRPr="00C83507" w:rsidRDefault="00EF3868" w:rsidP="00250F8D">
            <w:pPr>
              <w:rPr>
                <w:rFonts w:ascii="Courier New" w:hAnsi="Courier New" w:cs="Courier New"/>
                <w:color w:val="000000"/>
                <w:sz w:val="20"/>
                <w:szCs w:val="20"/>
              </w:rPr>
            </w:pPr>
            <w:r w:rsidRPr="00C83507">
              <w:rPr>
                <w:rFonts w:ascii="Courier New" w:hAnsi="Courier New" w:cs="Courier New"/>
                <w:color w:val="000000"/>
                <w:sz w:val="20"/>
                <w:szCs w:val="20"/>
              </w:rPr>
              <w:t>[Reflection.Assembly]::LoadWithPartialName("System.Web")</w:t>
            </w:r>
          </w:p>
          <w:p w:rsidR="00EF3868" w:rsidRPr="00C83507" w:rsidRDefault="00EF3868" w:rsidP="00EF3868">
            <w:pPr>
              <w:rPr>
                <w:rFonts w:ascii="Arial" w:hAnsi="Arial" w:cs="Arial"/>
                <w:color w:val="000000"/>
                <w:sz w:val="20"/>
                <w:szCs w:val="20"/>
                <w:lang w:val="pt-BR"/>
              </w:rPr>
            </w:pPr>
            <w:r w:rsidRPr="00C83507">
              <w:rPr>
                <w:rFonts w:ascii="Courier New" w:hAnsi="Courier New" w:cs="Courier New"/>
                <w:color w:val="000000"/>
                <w:sz w:val="20"/>
                <w:szCs w:val="20"/>
                <w:lang w:val="pt-BR"/>
              </w:rPr>
              <w:t>$a = [web.httputility]::urldecode($a)</w:t>
            </w:r>
          </w:p>
          <w:p w:rsidR="00EF3868" w:rsidRPr="00C83507" w:rsidRDefault="00EF3868" w:rsidP="00250F8D">
            <w:pPr>
              <w:rPr>
                <w:rFonts w:ascii="Arial" w:hAnsi="Arial" w:cs="Arial"/>
                <w:color w:val="000000"/>
                <w:sz w:val="20"/>
                <w:szCs w:val="20"/>
                <w:lang w:val="pt-BR"/>
              </w:rPr>
            </w:pPr>
          </w:p>
          <w:p w:rsidR="00574F0D" w:rsidRPr="00C83507" w:rsidRDefault="00574F0D" w:rsidP="00574F0D">
            <w:pPr>
              <w:rPr>
                <w:rFonts w:ascii="Arial" w:hAnsi="Arial" w:cs="Arial"/>
                <w:color w:val="000000"/>
                <w:sz w:val="20"/>
                <w:szCs w:val="20"/>
              </w:rPr>
            </w:pPr>
            <w:r w:rsidRPr="00C83507">
              <w:rPr>
                <w:rFonts w:ascii="Arial" w:hAnsi="Arial" w:cs="Arial"/>
                <w:color w:val="000000"/>
                <w:sz w:val="20"/>
                <w:szCs w:val="20"/>
              </w:rPr>
              <w:t>When you run the commands and then echo back the value of $a you should get the following:</w:t>
            </w:r>
          </w:p>
          <w:p w:rsidR="00574F0D" w:rsidRPr="00C83507" w:rsidRDefault="00574F0D" w:rsidP="00574F0D">
            <w:pPr>
              <w:rPr>
                <w:rFonts w:ascii="Courier New" w:hAnsi="Courier New" w:cs="Courier New"/>
                <w:color w:val="000000"/>
                <w:sz w:val="20"/>
                <w:szCs w:val="20"/>
              </w:rPr>
            </w:pPr>
          </w:p>
          <w:p w:rsidR="00EF3868" w:rsidRPr="00C83507" w:rsidRDefault="00EF3868" w:rsidP="00250F8D">
            <w:pPr>
              <w:rPr>
                <w:rFonts w:ascii="Courier New" w:hAnsi="Courier New" w:cs="Courier New"/>
                <w:color w:val="000000"/>
                <w:sz w:val="20"/>
                <w:szCs w:val="20"/>
              </w:rPr>
            </w:pPr>
            <w:r w:rsidRPr="00C83507">
              <w:rPr>
                <w:rFonts w:ascii="Courier New" w:hAnsi="Courier New" w:cs="Courier New"/>
                <w:color w:val="000000"/>
                <w:sz w:val="20"/>
                <w:szCs w:val="20"/>
              </w:rPr>
              <w:t>http://www.microsoft.com/technet/scriptcenter/default.mspx</w:t>
            </w:r>
          </w:p>
          <w:p w:rsidR="00EF3868" w:rsidRPr="00C83507" w:rsidRDefault="00EF3868" w:rsidP="00250F8D">
            <w:pPr>
              <w:rPr>
                <w:rFonts w:ascii="Arial" w:hAnsi="Arial" w:cs="Arial"/>
                <w:color w:val="000000"/>
                <w:sz w:val="20"/>
                <w:szCs w:val="20"/>
              </w:rPr>
            </w:pPr>
          </w:p>
        </w:tc>
      </w:tr>
      <w:tr w:rsidR="00250F8D" w:rsidRPr="00C83507" w:rsidTr="000529F2">
        <w:tc>
          <w:tcPr>
            <w:tcW w:w="2538" w:type="dxa"/>
            <w:tcBorders>
              <w:bottom w:val="single" w:sz="4" w:space="0" w:color="auto"/>
            </w:tcBorders>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VarType</w:t>
            </w:r>
          </w:p>
        </w:tc>
        <w:tc>
          <w:tcPr>
            <w:tcW w:w="6318" w:type="dxa"/>
            <w:tcBorders>
              <w:bottom w:val="single" w:sz="4" w:space="0" w:color="auto"/>
            </w:tcBorders>
            <w:shd w:val="clear" w:color="auto" w:fill="auto"/>
          </w:tcPr>
          <w:p w:rsidR="00250F8D"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BE278B" w:rsidRPr="00C83507">
              <w:rPr>
                <w:rFonts w:ascii="Arial" w:hAnsi="Arial" w:cs="Arial"/>
                <w:color w:val="000000"/>
                <w:sz w:val="20"/>
                <w:szCs w:val="20"/>
              </w:rPr>
              <w:t>Returns a value indicating the subtype of a variable.</w:t>
            </w:r>
          </w:p>
          <w:p w:rsidR="00BE278B" w:rsidRPr="00C83507" w:rsidRDefault="00BE278B" w:rsidP="00250F8D">
            <w:pPr>
              <w:rPr>
                <w:rFonts w:ascii="Arial" w:hAnsi="Arial" w:cs="Arial"/>
                <w:color w:val="000000"/>
                <w:sz w:val="20"/>
                <w:szCs w:val="20"/>
              </w:rPr>
            </w:pPr>
          </w:p>
          <w:p w:rsidR="00574F0D" w:rsidRPr="00C83507" w:rsidRDefault="00693D2E" w:rsidP="00250F8D">
            <w:pPr>
              <w:rPr>
                <w:rFonts w:ascii="Arial" w:hAnsi="Arial" w:cs="Arial"/>
                <w:color w:val="000000"/>
                <w:sz w:val="20"/>
                <w:szCs w:val="20"/>
              </w:rPr>
            </w:pPr>
            <w:r w:rsidRPr="00C83507">
              <w:rPr>
                <w:rFonts w:ascii="Arial" w:hAnsi="Arial" w:cs="Arial"/>
                <w:color w:val="000000"/>
                <w:sz w:val="20"/>
                <w:szCs w:val="20"/>
              </w:rPr>
              <w:t>In VBScript you can use the VarType function to return an integer value that represents a particular data type (for example, a 9 represents an object). To be honest, we don’t know how to do this in Windows PowerShell (that is, return an integer value as opposed to the actual data type name). And, to be equally honest, we don’t think it matters much.</w:t>
            </w:r>
          </w:p>
          <w:p w:rsidR="00C83507" w:rsidRPr="00C83507" w:rsidRDefault="00C83507" w:rsidP="00250F8D">
            <w:pPr>
              <w:rPr>
                <w:rFonts w:ascii="Arial" w:hAnsi="Arial" w:cs="Arial"/>
                <w:color w:val="000000"/>
                <w:sz w:val="20"/>
                <w:szCs w:val="20"/>
              </w:rPr>
            </w:pPr>
          </w:p>
          <w:p w:rsidR="00C83507" w:rsidRPr="00C83507" w:rsidRDefault="00C83507" w:rsidP="00C83507">
            <w:pPr>
              <w:pStyle w:val="CommentText"/>
              <w:rPr>
                <w:rFonts w:ascii="Arial" w:hAnsi="Arial" w:cs="Arial"/>
                <w:color w:val="000000"/>
              </w:rPr>
            </w:pPr>
            <w:r w:rsidRPr="00C83507">
              <w:rPr>
                <w:rFonts w:ascii="Arial" w:hAnsi="Arial" w:cs="Arial"/>
                <w:b/>
                <w:color w:val="000000"/>
              </w:rPr>
              <w:t>Technical Note</w:t>
            </w:r>
            <w:r w:rsidRPr="00C83507">
              <w:rPr>
                <w:rFonts w:ascii="Arial" w:hAnsi="Arial" w:cs="Arial"/>
                <w:color w:val="000000"/>
              </w:rPr>
              <w:t>. VBScript uses a data type known as a Variant. That means that its types are comprised of 2 things: a chunk of memory where the type value is stored, and a description of the type. If you have a set of bits stored in memory somewhere</w:t>
            </w:r>
            <w:r w:rsidR="005A51B3">
              <w:rPr>
                <w:rFonts w:ascii="Arial" w:hAnsi="Arial" w:cs="Arial"/>
                <w:color w:val="000000"/>
              </w:rPr>
              <w:t>,</w:t>
            </w:r>
            <w:r w:rsidRPr="00C83507">
              <w:rPr>
                <w:rFonts w:ascii="Arial" w:hAnsi="Arial" w:cs="Arial"/>
                <w:color w:val="000000"/>
              </w:rPr>
              <w:t xml:space="preserve"> that’s not enough to tell where it’s a number 32 or the space character or a certain object with certain values</w:t>
            </w:r>
            <w:r w:rsidR="005A51B3">
              <w:rPr>
                <w:rFonts w:ascii="Arial" w:hAnsi="Arial" w:cs="Arial"/>
                <w:color w:val="000000"/>
              </w:rPr>
              <w:t xml:space="preserve">. </w:t>
            </w:r>
            <w:r w:rsidRPr="00C83507">
              <w:rPr>
                <w:rFonts w:ascii="Arial" w:hAnsi="Arial" w:cs="Arial"/>
                <w:color w:val="000000"/>
              </w:rPr>
              <w:t xml:space="preserve">Because of that VBScript’s VarType function returns an integer that tells you the type bit for the Variant. </w:t>
            </w:r>
          </w:p>
          <w:p w:rsidR="00C83507" w:rsidRPr="00C83507" w:rsidRDefault="00C83507" w:rsidP="00C83507">
            <w:pPr>
              <w:pStyle w:val="CommentText"/>
              <w:rPr>
                <w:rFonts w:ascii="Arial" w:hAnsi="Arial" w:cs="Arial"/>
                <w:color w:val="000000"/>
              </w:rPr>
            </w:pPr>
          </w:p>
          <w:p w:rsidR="00C83507" w:rsidRPr="00C83507" w:rsidRDefault="00C83507" w:rsidP="00C83507">
            <w:pPr>
              <w:rPr>
                <w:rFonts w:ascii="Arial" w:hAnsi="Arial" w:cs="Arial"/>
                <w:color w:val="000000"/>
                <w:sz w:val="20"/>
                <w:szCs w:val="20"/>
              </w:rPr>
            </w:pPr>
            <w:r w:rsidRPr="00C83507">
              <w:rPr>
                <w:rFonts w:ascii="Arial" w:hAnsi="Arial" w:cs="Arial"/>
                <w:color w:val="000000"/>
                <w:sz w:val="20"/>
                <w:szCs w:val="20"/>
              </w:rPr>
              <w:t>PowerShell variables are strongly typed. That means there is no exact equivalent for the VarType function. To determine the data type in a PowerShell variable you pipe the contents of the variable to Get-Member and rely on the Cmdlet to tell you the type. There’s no way to have an enumeration that maps to each possible data type; because you can construct new data types on the fly, that enumeration would have to account for an infinite number of data types. Needless to say, that would be a pretty tough job.</w:t>
            </w:r>
          </w:p>
          <w:p w:rsidR="00574F0D" w:rsidRPr="00C83507" w:rsidRDefault="00574F0D" w:rsidP="00250F8D">
            <w:pPr>
              <w:rPr>
                <w:rFonts w:ascii="Arial" w:hAnsi="Arial" w:cs="Arial"/>
                <w:color w:val="000000"/>
                <w:sz w:val="20"/>
                <w:szCs w:val="20"/>
              </w:rPr>
            </w:pPr>
          </w:p>
        </w:tc>
      </w:tr>
      <w:tr w:rsidR="00250F8D" w:rsidRPr="00C83507" w:rsidTr="000529F2">
        <w:tc>
          <w:tcPr>
            <w:tcW w:w="2538" w:type="dxa"/>
            <w:shd w:val="clear" w:color="auto" w:fill="auto"/>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Weekday</w:t>
            </w:r>
          </w:p>
        </w:tc>
        <w:tc>
          <w:tcPr>
            <w:tcW w:w="6318" w:type="dxa"/>
            <w:shd w:val="clear" w:color="auto" w:fill="auto"/>
          </w:tcPr>
          <w:p w:rsidR="00250F8D"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BE278B" w:rsidRPr="00C83507">
              <w:rPr>
                <w:rFonts w:ascii="Arial" w:hAnsi="Arial" w:cs="Arial"/>
                <w:color w:val="000000"/>
                <w:sz w:val="20"/>
                <w:szCs w:val="20"/>
              </w:rPr>
              <w:t>Returns a whole number representing the day of the week.</w:t>
            </w:r>
          </w:p>
          <w:p w:rsidR="00C34958" w:rsidRPr="00C83507" w:rsidRDefault="00C34958" w:rsidP="00250F8D">
            <w:pPr>
              <w:rPr>
                <w:rFonts w:ascii="Arial" w:hAnsi="Arial" w:cs="Arial"/>
                <w:color w:val="000000"/>
                <w:sz w:val="20"/>
                <w:szCs w:val="20"/>
              </w:rPr>
            </w:pPr>
          </w:p>
          <w:p w:rsidR="000529F2" w:rsidRPr="00C83507" w:rsidRDefault="000529F2" w:rsidP="00250F8D">
            <w:pPr>
              <w:rPr>
                <w:rFonts w:ascii="Arial" w:hAnsi="Arial" w:cs="Arial"/>
                <w:color w:val="000000"/>
                <w:sz w:val="20"/>
                <w:szCs w:val="20"/>
              </w:rPr>
            </w:pPr>
            <w:r w:rsidRPr="00C83507">
              <w:rPr>
                <w:rFonts w:ascii="Arial" w:hAnsi="Arial" w:cs="Arial"/>
                <w:color w:val="000000"/>
                <w:sz w:val="20"/>
                <w:szCs w:val="20"/>
              </w:rPr>
              <w:t xml:space="preserve">You know, you’re right: if you want to return an integer value representing a day of the week (say, getting back a </w:t>
            </w:r>
            <w:r w:rsidRPr="00C83507">
              <w:rPr>
                <w:rFonts w:ascii="Arial" w:hAnsi="Arial" w:cs="Arial"/>
                <w:i/>
                <w:color w:val="000000"/>
                <w:sz w:val="20"/>
                <w:szCs w:val="20"/>
              </w:rPr>
              <w:t>6</w:t>
            </w:r>
            <w:r w:rsidRPr="00C83507">
              <w:rPr>
                <w:rFonts w:ascii="Arial" w:hAnsi="Arial" w:cs="Arial"/>
                <w:color w:val="000000"/>
                <w:sz w:val="20"/>
                <w:szCs w:val="20"/>
              </w:rPr>
              <w:t xml:space="preserve"> as opposed to getting back </w:t>
            </w:r>
            <w:r w:rsidRPr="00C83507">
              <w:rPr>
                <w:rFonts w:ascii="Arial" w:hAnsi="Arial" w:cs="Arial"/>
                <w:i/>
                <w:color w:val="000000"/>
                <w:sz w:val="20"/>
                <w:szCs w:val="20"/>
              </w:rPr>
              <w:t>Friday</w:t>
            </w:r>
            <w:r w:rsidRPr="00C83507">
              <w:rPr>
                <w:rFonts w:ascii="Arial" w:hAnsi="Arial" w:cs="Arial"/>
                <w:color w:val="000000"/>
                <w:sz w:val="20"/>
                <w:szCs w:val="20"/>
              </w:rPr>
              <w:t xml:space="preserve">), well, </w:t>
            </w:r>
            <w:r w:rsidR="00466EFF" w:rsidRPr="00C83507">
              <w:rPr>
                <w:rFonts w:ascii="Arial" w:hAnsi="Arial" w:cs="Arial"/>
                <w:color w:val="000000"/>
                <w:sz w:val="20"/>
                <w:szCs w:val="20"/>
              </w:rPr>
              <w:t>that’s</w:t>
            </w:r>
            <w:r w:rsidRPr="00C83507">
              <w:rPr>
                <w:rFonts w:ascii="Arial" w:hAnsi="Arial" w:cs="Arial"/>
                <w:color w:val="000000"/>
                <w:sz w:val="20"/>
                <w:szCs w:val="20"/>
              </w:rPr>
              <w:t xml:space="preserve"> really none of our business, is it? </w:t>
            </w:r>
            <w:r w:rsidR="00466EFF" w:rsidRPr="00C83507">
              <w:rPr>
                <w:rFonts w:ascii="Arial" w:hAnsi="Arial" w:cs="Arial"/>
                <w:color w:val="000000"/>
                <w:sz w:val="20"/>
                <w:szCs w:val="20"/>
              </w:rPr>
              <w:t>To tell you the truth, w</w:t>
            </w:r>
            <w:r w:rsidRPr="00C83507">
              <w:rPr>
                <w:rFonts w:ascii="Arial" w:hAnsi="Arial" w:cs="Arial"/>
                <w:color w:val="000000"/>
                <w:sz w:val="20"/>
                <w:szCs w:val="20"/>
              </w:rPr>
              <w:t xml:space="preserve">e don’t know of any way </w:t>
            </w:r>
            <w:r w:rsidR="005A51B3">
              <w:rPr>
                <w:rFonts w:ascii="Arial" w:hAnsi="Arial" w:cs="Arial"/>
                <w:color w:val="000000"/>
                <w:sz w:val="20"/>
                <w:szCs w:val="20"/>
              </w:rPr>
              <w:t xml:space="preserve">built into Windows PowerShell </w:t>
            </w:r>
            <w:r w:rsidRPr="00C83507">
              <w:rPr>
                <w:rFonts w:ascii="Arial" w:hAnsi="Arial" w:cs="Arial"/>
                <w:color w:val="000000"/>
                <w:sz w:val="20"/>
                <w:szCs w:val="20"/>
              </w:rPr>
              <w:t xml:space="preserve">to </w:t>
            </w:r>
            <w:r w:rsidR="005A51B3">
              <w:rPr>
                <w:rFonts w:ascii="Arial" w:hAnsi="Arial" w:cs="Arial"/>
                <w:color w:val="000000"/>
                <w:sz w:val="20"/>
                <w:szCs w:val="20"/>
              </w:rPr>
              <w:t>do this</w:t>
            </w:r>
            <w:r w:rsidRPr="00C83507">
              <w:rPr>
                <w:rFonts w:ascii="Arial" w:hAnsi="Arial" w:cs="Arial"/>
                <w:color w:val="000000"/>
                <w:sz w:val="20"/>
                <w:szCs w:val="20"/>
              </w:rPr>
              <w:t xml:space="preserve">; however, you </w:t>
            </w:r>
            <w:r w:rsidRPr="00C83507">
              <w:rPr>
                <w:rFonts w:ascii="Arial" w:hAnsi="Arial" w:cs="Arial"/>
                <w:i/>
                <w:color w:val="000000"/>
                <w:sz w:val="20"/>
                <w:szCs w:val="20"/>
              </w:rPr>
              <w:t>can</w:t>
            </w:r>
            <w:r w:rsidRPr="00C83507">
              <w:rPr>
                <w:rFonts w:ascii="Arial" w:hAnsi="Arial" w:cs="Arial"/>
                <w:color w:val="000000"/>
                <w:sz w:val="20"/>
                <w:szCs w:val="20"/>
              </w:rPr>
              <w:t xml:space="preserve"> do th</w:t>
            </w:r>
            <w:r w:rsidR="005A51B3">
              <w:rPr>
                <w:rFonts w:ascii="Arial" w:hAnsi="Arial" w:cs="Arial"/>
                <w:color w:val="000000"/>
                <w:sz w:val="20"/>
                <w:szCs w:val="20"/>
              </w:rPr>
              <w:t>is</w:t>
            </w:r>
            <w:r w:rsidRPr="00C83507">
              <w:rPr>
                <w:rFonts w:ascii="Arial" w:hAnsi="Arial" w:cs="Arial"/>
                <w:color w:val="000000"/>
                <w:sz w:val="20"/>
                <w:szCs w:val="20"/>
              </w:rPr>
              <w:t xml:space="preserve"> by using the .NET Framework’s </w:t>
            </w:r>
            <w:r w:rsidRPr="00C83507">
              <w:rPr>
                <w:rFonts w:ascii="Arial" w:hAnsi="Arial" w:cs="Arial"/>
                <w:b/>
                <w:color w:val="000000"/>
                <w:sz w:val="20"/>
                <w:szCs w:val="20"/>
              </w:rPr>
              <w:t>Microsoft.VisualBasic.DateAndTime</w:t>
            </w:r>
            <w:r w:rsidRPr="00C83507">
              <w:rPr>
                <w:rFonts w:ascii="Arial" w:hAnsi="Arial" w:cs="Arial"/>
                <w:color w:val="000000"/>
                <w:sz w:val="20"/>
                <w:szCs w:val="20"/>
              </w:rPr>
              <w:t xml:space="preserve"> class and the </w:t>
            </w:r>
            <w:r w:rsidRPr="00C83507">
              <w:rPr>
                <w:rFonts w:ascii="Arial" w:hAnsi="Arial" w:cs="Arial"/>
                <w:b/>
                <w:color w:val="000000"/>
                <w:sz w:val="20"/>
                <w:szCs w:val="20"/>
              </w:rPr>
              <w:t>DatePart</w:t>
            </w:r>
            <w:r w:rsidRPr="00C83507">
              <w:rPr>
                <w:rFonts w:ascii="Arial" w:hAnsi="Arial" w:cs="Arial"/>
                <w:color w:val="000000"/>
                <w:sz w:val="20"/>
                <w:szCs w:val="20"/>
              </w:rPr>
              <w:t xml:space="preserve"> function. The following three commands assign the current date and time to the variable $a, load the Microsoft.VisualBasic assembly, then use the DatePart function to return an integer representing the day of the week. Note that DatePart requires two parameters:</w:t>
            </w:r>
          </w:p>
          <w:p w:rsidR="000529F2" w:rsidRPr="00C83507" w:rsidRDefault="000529F2" w:rsidP="00250F8D">
            <w:pPr>
              <w:rPr>
                <w:rFonts w:ascii="Arial" w:hAnsi="Arial" w:cs="Arial"/>
                <w:color w:val="000000"/>
                <w:sz w:val="20"/>
                <w:szCs w:val="20"/>
              </w:rPr>
            </w:pPr>
          </w:p>
          <w:p w:rsidR="000529F2" w:rsidRPr="00C83507" w:rsidRDefault="00466EFF" w:rsidP="000529F2">
            <w:pPr>
              <w:numPr>
                <w:ilvl w:val="0"/>
                <w:numId w:val="9"/>
              </w:numPr>
              <w:rPr>
                <w:rFonts w:ascii="Arial" w:hAnsi="Arial" w:cs="Arial"/>
                <w:color w:val="000000"/>
                <w:sz w:val="20"/>
                <w:szCs w:val="20"/>
              </w:rPr>
            </w:pPr>
            <w:r w:rsidRPr="00C83507">
              <w:rPr>
                <w:rFonts w:ascii="Arial" w:hAnsi="Arial" w:cs="Arial"/>
                <w:b/>
                <w:color w:val="000000"/>
                <w:sz w:val="20"/>
                <w:szCs w:val="20"/>
              </w:rPr>
              <w:t>w</w:t>
            </w:r>
            <w:r w:rsidR="000529F2" w:rsidRPr="00C83507">
              <w:rPr>
                <w:rFonts w:ascii="Arial" w:hAnsi="Arial" w:cs="Arial"/>
                <w:color w:val="000000"/>
                <w:sz w:val="20"/>
                <w:szCs w:val="20"/>
              </w:rPr>
              <w:t>, which tells the function we want the day of the week.</w:t>
            </w:r>
          </w:p>
          <w:p w:rsidR="000529F2" w:rsidRPr="00C83507" w:rsidRDefault="000529F2" w:rsidP="000529F2">
            <w:pPr>
              <w:numPr>
                <w:ilvl w:val="0"/>
                <w:numId w:val="9"/>
              </w:numPr>
              <w:rPr>
                <w:rFonts w:ascii="Arial" w:hAnsi="Arial" w:cs="Arial"/>
                <w:color w:val="000000"/>
                <w:sz w:val="20"/>
                <w:szCs w:val="20"/>
              </w:rPr>
            </w:pPr>
            <w:r w:rsidRPr="00C83507">
              <w:rPr>
                <w:rFonts w:ascii="Arial" w:hAnsi="Arial" w:cs="Arial"/>
                <w:b/>
                <w:color w:val="000000"/>
                <w:sz w:val="20"/>
                <w:szCs w:val="20"/>
              </w:rPr>
              <w:t>$a</w:t>
            </w:r>
            <w:r w:rsidRPr="00C83507">
              <w:rPr>
                <w:rFonts w:ascii="Arial" w:hAnsi="Arial" w:cs="Arial"/>
                <w:color w:val="000000"/>
                <w:sz w:val="20"/>
                <w:szCs w:val="20"/>
              </w:rPr>
              <w:t>, the date we want to check.</w:t>
            </w:r>
          </w:p>
          <w:p w:rsidR="000529F2" w:rsidRPr="00C83507" w:rsidRDefault="000529F2" w:rsidP="00250F8D">
            <w:pPr>
              <w:rPr>
                <w:rFonts w:ascii="Arial" w:hAnsi="Arial" w:cs="Arial"/>
                <w:color w:val="000000"/>
                <w:sz w:val="20"/>
                <w:szCs w:val="20"/>
              </w:rPr>
            </w:pPr>
          </w:p>
          <w:p w:rsidR="000529F2" w:rsidRPr="00C83507" w:rsidRDefault="000529F2" w:rsidP="00250F8D">
            <w:pPr>
              <w:rPr>
                <w:rFonts w:ascii="Arial" w:hAnsi="Arial" w:cs="Arial"/>
                <w:color w:val="000000"/>
                <w:sz w:val="20"/>
                <w:szCs w:val="20"/>
              </w:rPr>
            </w:pPr>
            <w:r w:rsidRPr="00C83507">
              <w:rPr>
                <w:rFonts w:ascii="Arial" w:hAnsi="Arial" w:cs="Arial"/>
                <w:color w:val="000000"/>
                <w:sz w:val="20"/>
                <w:szCs w:val="20"/>
              </w:rPr>
              <w:t>Here are the commands:</w:t>
            </w:r>
          </w:p>
          <w:p w:rsidR="000529F2" w:rsidRPr="00C83507" w:rsidRDefault="000529F2" w:rsidP="00250F8D">
            <w:pPr>
              <w:rPr>
                <w:rFonts w:ascii="Arial" w:hAnsi="Arial" w:cs="Arial"/>
                <w:color w:val="000000"/>
                <w:sz w:val="20"/>
                <w:szCs w:val="20"/>
              </w:rPr>
            </w:pPr>
          </w:p>
          <w:p w:rsidR="00693D2E" w:rsidRPr="00C83507" w:rsidRDefault="00E954A2" w:rsidP="00250F8D">
            <w:pPr>
              <w:rPr>
                <w:rFonts w:ascii="Courier New" w:hAnsi="Courier New" w:cs="Courier New"/>
                <w:color w:val="000000"/>
                <w:sz w:val="20"/>
                <w:szCs w:val="20"/>
              </w:rPr>
            </w:pPr>
            <w:r w:rsidRPr="00C83507">
              <w:rPr>
                <w:rFonts w:ascii="Courier New" w:hAnsi="Courier New" w:cs="Courier New"/>
                <w:color w:val="000000"/>
                <w:sz w:val="20"/>
                <w:szCs w:val="20"/>
              </w:rPr>
              <w:t>$a = get-date</w:t>
            </w:r>
          </w:p>
          <w:p w:rsidR="00E954A2" w:rsidRPr="00C83507" w:rsidRDefault="00E954A2" w:rsidP="00250F8D">
            <w:pPr>
              <w:rPr>
                <w:rFonts w:ascii="Courier New" w:hAnsi="Courier New" w:cs="Courier New"/>
                <w:color w:val="000000"/>
                <w:sz w:val="20"/>
                <w:szCs w:val="20"/>
              </w:rPr>
            </w:pPr>
            <w:r w:rsidRPr="00C83507">
              <w:rPr>
                <w:rFonts w:ascii="Courier New" w:hAnsi="Courier New" w:cs="Courier New"/>
                <w:color w:val="000000"/>
                <w:sz w:val="20"/>
                <w:szCs w:val="20"/>
              </w:rPr>
              <w:t>[reflection.assembly]::LoadWithPartialName("'Microsoft.VisualBasic")</w:t>
            </w:r>
          </w:p>
          <w:p w:rsidR="00E954A2" w:rsidRPr="00C83507" w:rsidRDefault="00E954A2" w:rsidP="00250F8D">
            <w:pPr>
              <w:rPr>
                <w:rFonts w:ascii="Courier New" w:hAnsi="Courier New" w:cs="Courier New"/>
                <w:color w:val="000000"/>
                <w:sz w:val="20"/>
                <w:szCs w:val="20"/>
              </w:rPr>
            </w:pPr>
            <w:r w:rsidRPr="00C83507">
              <w:rPr>
                <w:rFonts w:ascii="Courier New" w:hAnsi="Courier New" w:cs="Courier New"/>
                <w:color w:val="000000"/>
                <w:sz w:val="20"/>
                <w:szCs w:val="20"/>
              </w:rPr>
              <w:t>[Microsoft.VisualBasic.DateAndTime]::DatePart("w",$a)</w:t>
            </w:r>
          </w:p>
          <w:p w:rsidR="003B3519" w:rsidRPr="00C83507" w:rsidRDefault="003B3519" w:rsidP="00250F8D">
            <w:pPr>
              <w:rPr>
                <w:rFonts w:ascii="Courier New" w:hAnsi="Courier New" w:cs="Courier New"/>
                <w:color w:val="000000"/>
                <w:sz w:val="20"/>
                <w:szCs w:val="20"/>
              </w:rPr>
            </w:pPr>
          </w:p>
          <w:p w:rsidR="00C83507" w:rsidRPr="00C83507" w:rsidRDefault="00C83507" w:rsidP="00250F8D">
            <w:pPr>
              <w:rPr>
                <w:rFonts w:ascii="Arial" w:hAnsi="Arial" w:cs="Arial"/>
                <w:color w:val="000000"/>
                <w:sz w:val="20"/>
                <w:szCs w:val="20"/>
              </w:rPr>
            </w:pPr>
            <w:r w:rsidRPr="00C83507">
              <w:rPr>
                <w:rFonts w:ascii="Arial" w:hAnsi="Arial" w:cs="Arial"/>
                <w:color w:val="000000"/>
                <w:sz w:val="20"/>
                <w:szCs w:val="20"/>
              </w:rPr>
              <w:t>Or, if you’re really gung-ho on this, here’s another approach:</w:t>
            </w:r>
          </w:p>
          <w:p w:rsidR="00C83507" w:rsidRPr="00C83507" w:rsidRDefault="00C83507" w:rsidP="00250F8D">
            <w:pPr>
              <w:rPr>
                <w:rFonts w:ascii="Arial" w:hAnsi="Arial" w:cs="Arial"/>
                <w:color w:val="000000"/>
                <w:sz w:val="20"/>
                <w:szCs w:val="20"/>
              </w:rPr>
            </w:pPr>
          </w:p>
          <w:p w:rsidR="00C83507" w:rsidRPr="00C83507" w:rsidRDefault="003B3519" w:rsidP="00250F8D">
            <w:pPr>
              <w:rPr>
                <w:rFonts w:ascii="Arial" w:hAnsi="Arial" w:cs="Arial"/>
                <w:color w:val="000000"/>
                <w:sz w:val="20"/>
                <w:szCs w:val="20"/>
              </w:rPr>
            </w:pPr>
            <w:r w:rsidRPr="00C83507">
              <w:rPr>
                <w:rFonts w:ascii="Arial" w:hAnsi="Arial" w:cs="Arial"/>
                <w:color w:val="000000"/>
                <w:sz w:val="20"/>
                <w:szCs w:val="20"/>
              </w:rPr>
              <w:t xml:space="preserve">The </w:t>
            </w:r>
            <w:r w:rsidR="00C83507" w:rsidRPr="00C83507">
              <w:rPr>
                <w:rFonts w:ascii="Arial" w:hAnsi="Arial" w:cs="Arial"/>
                <w:color w:val="000000"/>
                <w:sz w:val="20"/>
                <w:szCs w:val="20"/>
              </w:rPr>
              <w:t>G</w:t>
            </w:r>
            <w:r w:rsidRPr="00C83507">
              <w:rPr>
                <w:rFonts w:ascii="Arial" w:hAnsi="Arial" w:cs="Arial"/>
                <w:color w:val="000000"/>
                <w:sz w:val="20"/>
                <w:szCs w:val="20"/>
              </w:rPr>
              <w:t>et-</w:t>
            </w:r>
            <w:r w:rsidR="00C83507" w:rsidRPr="00C83507">
              <w:rPr>
                <w:rFonts w:ascii="Arial" w:hAnsi="Arial" w:cs="Arial"/>
                <w:color w:val="000000"/>
                <w:sz w:val="20"/>
                <w:szCs w:val="20"/>
              </w:rPr>
              <w:t>D</w:t>
            </w:r>
            <w:r w:rsidRPr="00C83507">
              <w:rPr>
                <w:rFonts w:ascii="Arial" w:hAnsi="Arial" w:cs="Arial"/>
                <w:color w:val="000000"/>
                <w:sz w:val="20"/>
                <w:szCs w:val="20"/>
              </w:rPr>
              <w:t xml:space="preserve">ate </w:t>
            </w:r>
            <w:r w:rsidR="00C83507" w:rsidRPr="00C83507">
              <w:rPr>
                <w:rFonts w:ascii="Arial" w:hAnsi="Arial" w:cs="Arial"/>
                <w:color w:val="000000"/>
                <w:sz w:val="20"/>
                <w:szCs w:val="20"/>
              </w:rPr>
              <w:t>C</w:t>
            </w:r>
            <w:r w:rsidRPr="00C83507">
              <w:rPr>
                <w:rFonts w:ascii="Arial" w:hAnsi="Arial" w:cs="Arial"/>
                <w:color w:val="000000"/>
                <w:sz w:val="20"/>
                <w:szCs w:val="20"/>
              </w:rPr>
              <w:t xml:space="preserve">mdlet returns a System.DateTime object </w:t>
            </w:r>
            <w:r w:rsidR="00C83507" w:rsidRPr="00C83507">
              <w:rPr>
                <w:rFonts w:ascii="Arial" w:hAnsi="Arial" w:cs="Arial"/>
                <w:color w:val="000000"/>
                <w:sz w:val="20"/>
                <w:szCs w:val="20"/>
              </w:rPr>
              <w:t>that</w:t>
            </w:r>
            <w:r w:rsidRPr="00C83507">
              <w:rPr>
                <w:rFonts w:ascii="Arial" w:hAnsi="Arial" w:cs="Arial"/>
                <w:color w:val="000000"/>
                <w:sz w:val="20"/>
                <w:szCs w:val="20"/>
              </w:rPr>
              <w:t xml:space="preserve"> has a DayOfWeek property. This property is an enumeration (a sequence of numbers that each represent something) with </w:t>
            </w:r>
            <w:r w:rsidR="00C83507" w:rsidRPr="00C83507">
              <w:rPr>
                <w:rFonts w:ascii="Arial" w:hAnsi="Arial" w:cs="Arial"/>
                <w:color w:val="000000"/>
                <w:sz w:val="20"/>
                <w:szCs w:val="20"/>
              </w:rPr>
              <w:t>0 representing</w:t>
            </w:r>
            <w:r w:rsidRPr="00C83507">
              <w:rPr>
                <w:rFonts w:ascii="Arial" w:hAnsi="Arial" w:cs="Arial"/>
                <w:color w:val="000000"/>
                <w:sz w:val="20"/>
                <w:szCs w:val="20"/>
              </w:rPr>
              <w:t xml:space="preserve"> Sunday, 1</w:t>
            </w:r>
            <w:r w:rsidR="00C83507" w:rsidRPr="00C83507">
              <w:rPr>
                <w:rFonts w:ascii="Arial" w:hAnsi="Arial" w:cs="Arial"/>
                <w:color w:val="000000"/>
                <w:sz w:val="20"/>
                <w:szCs w:val="20"/>
              </w:rPr>
              <w:t xml:space="preserve"> representing</w:t>
            </w:r>
            <w:r w:rsidRPr="00C83507">
              <w:rPr>
                <w:rFonts w:ascii="Arial" w:hAnsi="Arial" w:cs="Arial"/>
                <w:color w:val="000000"/>
                <w:sz w:val="20"/>
                <w:szCs w:val="20"/>
              </w:rPr>
              <w:t xml:space="preserve"> Monday, </w:t>
            </w:r>
            <w:r w:rsidR="00C83507" w:rsidRPr="00C83507">
              <w:rPr>
                <w:rFonts w:ascii="Arial" w:hAnsi="Arial" w:cs="Arial"/>
                <w:color w:val="000000"/>
                <w:sz w:val="20"/>
                <w:szCs w:val="20"/>
              </w:rPr>
              <w:t>a</w:t>
            </w:r>
            <w:r w:rsidRPr="00C83507">
              <w:rPr>
                <w:rFonts w:ascii="Arial" w:hAnsi="Arial" w:cs="Arial"/>
                <w:color w:val="000000"/>
                <w:sz w:val="20"/>
                <w:szCs w:val="20"/>
              </w:rPr>
              <w:t xml:space="preserve">nd so on. If you type </w:t>
            </w:r>
            <w:r w:rsidRPr="00C83507">
              <w:rPr>
                <w:rFonts w:ascii="Arial" w:hAnsi="Arial" w:cs="Arial"/>
                <w:b/>
                <w:color w:val="000000"/>
                <w:sz w:val="20"/>
                <w:szCs w:val="20"/>
              </w:rPr>
              <w:t>(</w:t>
            </w:r>
            <w:r w:rsidR="00C83507" w:rsidRPr="00C83507">
              <w:rPr>
                <w:rFonts w:ascii="Arial" w:hAnsi="Arial" w:cs="Arial"/>
                <w:b/>
                <w:color w:val="000000"/>
                <w:sz w:val="20"/>
                <w:szCs w:val="20"/>
              </w:rPr>
              <w:t>G</w:t>
            </w:r>
            <w:r w:rsidRPr="00C83507">
              <w:rPr>
                <w:rFonts w:ascii="Arial" w:hAnsi="Arial" w:cs="Arial"/>
                <w:b/>
                <w:color w:val="000000"/>
                <w:sz w:val="20"/>
                <w:szCs w:val="20"/>
              </w:rPr>
              <w:t>et-</w:t>
            </w:r>
            <w:r w:rsidR="00C83507" w:rsidRPr="00C83507">
              <w:rPr>
                <w:rFonts w:ascii="Arial" w:hAnsi="Arial" w:cs="Arial"/>
                <w:b/>
                <w:color w:val="000000"/>
                <w:sz w:val="20"/>
                <w:szCs w:val="20"/>
              </w:rPr>
              <w:t>D</w:t>
            </w:r>
            <w:r w:rsidRPr="00C83507">
              <w:rPr>
                <w:rFonts w:ascii="Arial" w:hAnsi="Arial" w:cs="Arial"/>
                <w:b/>
                <w:color w:val="000000"/>
                <w:sz w:val="20"/>
                <w:szCs w:val="20"/>
              </w:rPr>
              <w:t>ate).DayOfWeek</w:t>
            </w:r>
            <w:r w:rsidRPr="00C83507">
              <w:rPr>
                <w:rFonts w:ascii="Arial" w:hAnsi="Arial" w:cs="Arial"/>
                <w:color w:val="000000"/>
                <w:sz w:val="20"/>
                <w:szCs w:val="20"/>
              </w:rPr>
              <w:t>, you will see the text representation of the day. To get at the underlying numeric value you need to type</w:t>
            </w:r>
            <w:r w:rsidR="00C83507" w:rsidRPr="00C83507">
              <w:rPr>
                <w:rFonts w:ascii="Arial" w:hAnsi="Arial" w:cs="Arial"/>
                <w:color w:val="000000"/>
                <w:sz w:val="20"/>
                <w:szCs w:val="20"/>
              </w:rPr>
              <w:t xml:space="preserve"> this:</w:t>
            </w:r>
          </w:p>
          <w:p w:rsidR="00C83507" w:rsidRPr="00C83507" w:rsidRDefault="00C83507" w:rsidP="00250F8D">
            <w:pPr>
              <w:rPr>
                <w:rFonts w:ascii="Arial" w:hAnsi="Arial" w:cs="Arial"/>
                <w:color w:val="000000"/>
                <w:sz w:val="20"/>
                <w:szCs w:val="20"/>
              </w:rPr>
            </w:pPr>
          </w:p>
          <w:p w:rsidR="00C83507" w:rsidRPr="00C83507" w:rsidRDefault="003B3519" w:rsidP="00250F8D">
            <w:pPr>
              <w:rPr>
                <w:rFonts w:ascii="Courier New" w:hAnsi="Courier New" w:cs="Courier New"/>
                <w:color w:val="000000"/>
                <w:sz w:val="20"/>
                <w:szCs w:val="20"/>
              </w:rPr>
            </w:pPr>
            <w:r w:rsidRPr="00C83507">
              <w:rPr>
                <w:rFonts w:ascii="Courier New" w:hAnsi="Courier New" w:cs="Courier New"/>
                <w:color w:val="000000"/>
                <w:sz w:val="20"/>
                <w:szCs w:val="20"/>
              </w:rPr>
              <w:t>(</w:t>
            </w:r>
            <w:r w:rsidR="00C83507">
              <w:rPr>
                <w:rFonts w:ascii="Courier New" w:hAnsi="Courier New" w:cs="Courier New"/>
                <w:color w:val="000000"/>
                <w:sz w:val="20"/>
                <w:szCs w:val="20"/>
              </w:rPr>
              <w:t>G</w:t>
            </w:r>
            <w:r w:rsidRPr="00C83507">
              <w:rPr>
                <w:rFonts w:ascii="Courier New" w:hAnsi="Courier New" w:cs="Courier New"/>
                <w:color w:val="000000"/>
                <w:sz w:val="20"/>
                <w:szCs w:val="20"/>
              </w:rPr>
              <w:t>et-</w:t>
            </w:r>
            <w:r w:rsidR="00C83507">
              <w:rPr>
                <w:rFonts w:ascii="Courier New" w:hAnsi="Courier New" w:cs="Courier New"/>
                <w:color w:val="000000"/>
                <w:sz w:val="20"/>
                <w:szCs w:val="20"/>
              </w:rPr>
              <w:t>D</w:t>
            </w:r>
            <w:r w:rsidRPr="00C83507">
              <w:rPr>
                <w:rFonts w:ascii="Courier New" w:hAnsi="Courier New" w:cs="Courier New"/>
                <w:color w:val="000000"/>
                <w:sz w:val="20"/>
                <w:szCs w:val="20"/>
              </w:rPr>
              <w:t xml:space="preserve">ate).DayOfWeek.value__ </w:t>
            </w:r>
          </w:p>
          <w:p w:rsidR="00C83507" w:rsidRPr="00C83507" w:rsidRDefault="00C83507" w:rsidP="00250F8D">
            <w:pPr>
              <w:rPr>
                <w:rFonts w:ascii="Arial" w:hAnsi="Arial" w:cs="Arial"/>
                <w:color w:val="000000"/>
                <w:sz w:val="20"/>
                <w:szCs w:val="20"/>
              </w:rPr>
            </w:pPr>
          </w:p>
          <w:p w:rsidR="00C83507" w:rsidRPr="00C83507" w:rsidRDefault="00C83507" w:rsidP="00250F8D">
            <w:pPr>
              <w:rPr>
                <w:rFonts w:ascii="Arial" w:hAnsi="Arial" w:cs="Arial"/>
                <w:color w:val="000000"/>
                <w:sz w:val="20"/>
                <w:szCs w:val="20"/>
              </w:rPr>
            </w:pPr>
            <w:r w:rsidRPr="00C83507">
              <w:rPr>
                <w:rFonts w:ascii="Arial" w:hAnsi="Arial" w:cs="Arial"/>
                <w:b/>
                <w:color w:val="000000"/>
                <w:sz w:val="20"/>
                <w:szCs w:val="20"/>
              </w:rPr>
              <w:t>Note</w:t>
            </w:r>
            <w:r w:rsidRPr="00C83507">
              <w:rPr>
                <w:rFonts w:ascii="Arial" w:hAnsi="Arial" w:cs="Arial"/>
                <w:color w:val="000000"/>
                <w:sz w:val="20"/>
                <w:szCs w:val="20"/>
              </w:rPr>
              <w:t xml:space="preserve">: The </w:t>
            </w:r>
            <w:r w:rsidR="003B3519" w:rsidRPr="00C83507">
              <w:rPr>
                <w:rFonts w:ascii="Arial" w:hAnsi="Arial" w:cs="Arial"/>
                <w:color w:val="000000"/>
                <w:sz w:val="20"/>
                <w:szCs w:val="20"/>
              </w:rPr>
              <w:t xml:space="preserve">value is followed by 2 underscores. </w:t>
            </w:r>
          </w:p>
          <w:p w:rsidR="00C83507" w:rsidRPr="00C83507" w:rsidRDefault="00C83507" w:rsidP="00250F8D">
            <w:pPr>
              <w:rPr>
                <w:rFonts w:ascii="Arial" w:hAnsi="Arial" w:cs="Arial"/>
                <w:color w:val="000000"/>
                <w:sz w:val="20"/>
                <w:szCs w:val="20"/>
              </w:rPr>
            </w:pPr>
          </w:p>
          <w:p w:rsidR="003B3519" w:rsidRPr="00C83507" w:rsidRDefault="00C83507" w:rsidP="00250F8D">
            <w:pPr>
              <w:rPr>
                <w:rFonts w:ascii="Arial" w:hAnsi="Arial" w:cs="Arial"/>
                <w:color w:val="000000"/>
                <w:sz w:val="20"/>
                <w:szCs w:val="20"/>
              </w:rPr>
            </w:pPr>
            <w:r>
              <w:rPr>
                <w:rFonts w:ascii="Arial" w:hAnsi="Arial" w:cs="Arial"/>
                <w:color w:val="000000"/>
                <w:sz w:val="20"/>
                <w:szCs w:val="20"/>
              </w:rPr>
              <w:t>Of Course</w:t>
            </w:r>
            <w:r w:rsidR="003B3519" w:rsidRPr="00C83507">
              <w:rPr>
                <w:rFonts w:ascii="Arial" w:hAnsi="Arial" w:cs="Arial"/>
                <w:color w:val="000000"/>
                <w:sz w:val="20"/>
                <w:szCs w:val="20"/>
              </w:rPr>
              <w:t xml:space="preserve">, because the DayOfWeek enumeration starts by numbering Sunday at 0 rather than 1, you need to add 1 at the end of this last command to get the same result as the VBScript function. </w:t>
            </w:r>
          </w:p>
          <w:p w:rsidR="003B3519" w:rsidRPr="00C83507" w:rsidRDefault="003B3519" w:rsidP="00250F8D">
            <w:pPr>
              <w:rPr>
                <w:rFonts w:ascii="Courier New" w:hAnsi="Courier New" w:cs="Courier New"/>
                <w:color w:val="000000"/>
                <w:sz w:val="20"/>
                <w:szCs w:val="20"/>
              </w:rPr>
            </w:pPr>
          </w:p>
          <w:p w:rsidR="003B3519" w:rsidRPr="00C83507" w:rsidRDefault="003B3519" w:rsidP="00250F8D">
            <w:pPr>
              <w:rPr>
                <w:rFonts w:ascii="Courier New" w:hAnsi="Courier New" w:cs="Courier New"/>
                <w:color w:val="000000"/>
                <w:sz w:val="20"/>
                <w:szCs w:val="20"/>
              </w:rPr>
            </w:pPr>
            <w:r w:rsidRPr="00C83507">
              <w:rPr>
                <w:rFonts w:ascii="Courier New" w:hAnsi="Courier New" w:cs="Courier New"/>
                <w:color w:val="000000"/>
                <w:sz w:val="20"/>
                <w:szCs w:val="20"/>
              </w:rPr>
              <w:t>(</w:t>
            </w:r>
            <w:r w:rsidR="00C83507">
              <w:rPr>
                <w:rFonts w:ascii="Courier New" w:hAnsi="Courier New" w:cs="Courier New"/>
                <w:color w:val="000000"/>
                <w:sz w:val="20"/>
                <w:szCs w:val="20"/>
              </w:rPr>
              <w:t>G</w:t>
            </w:r>
            <w:r w:rsidRPr="00C83507">
              <w:rPr>
                <w:rFonts w:ascii="Courier New" w:hAnsi="Courier New" w:cs="Courier New"/>
                <w:color w:val="000000"/>
                <w:sz w:val="20"/>
                <w:szCs w:val="20"/>
              </w:rPr>
              <w:t>et-</w:t>
            </w:r>
            <w:r w:rsidR="00C83507">
              <w:rPr>
                <w:rFonts w:ascii="Courier New" w:hAnsi="Courier New" w:cs="Courier New"/>
                <w:color w:val="000000"/>
                <w:sz w:val="20"/>
                <w:szCs w:val="20"/>
              </w:rPr>
              <w:t>D</w:t>
            </w:r>
            <w:r w:rsidRPr="00C83507">
              <w:rPr>
                <w:rFonts w:ascii="Courier New" w:hAnsi="Courier New" w:cs="Courier New"/>
                <w:color w:val="000000"/>
                <w:sz w:val="20"/>
                <w:szCs w:val="20"/>
              </w:rPr>
              <w:t>ate).DayOfWeek.value__ + 1</w:t>
            </w:r>
          </w:p>
          <w:p w:rsidR="003B3519" w:rsidRPr="00C83507" w:rsidRDefault="003B3519" w:rsidP="00250F8D">
            <w:pPr>
              <w:numPr>
                <w:ins w:id="0" w:author="Dean Tsaltas" w:date="2006-09-21T16:25:00Z"/>
              </w:numPr>
              <w:rPr>
                <w:rFonts w:ascii="Courier New" w:hAnsi="Courier New" w:cs="Courier New"/>
                <w:color w:val="000000"/>
                <w:sz w:val="20"/>
                <w:szCs w:val="20"/>
              </w:rPr>
            </w:pPr>
            <w:r w:rsidRPr="00C83507">
              <w:rPr>
                <w:rFonts w:ascii="Courier New" w:hAnsi="Courier New" w:cs="Courier New"/>
                <w:color w:val="000000"/>
                <w:sz w:val="20"/>
                <w:szCs w:val="20"/>
              </w:rPr>
              <w:t xml:space="preserve"> </w:t>
            </w:r>
          </w:p>
          <w:p w:rsidR="00E954A2" w:rsidRPr="00C83507" w:rsidRDefault="000529F2" w:rsidP="00250F8D">
            <w:pPr>
              <w:rPr>
                <w:rFonts w:ascii="Arial" w:hAnsi="Arial" w:cs="Arial"/>
                <w:color w:val="000000"/>
                <w:sz w:val="20"/>
                <w:szCs w:val="20"/>
              </w:rPr>
            </w:pPr>
            <w:r w:rsidRPr="00C83507">
              <w:rPr>
                <w:rFonts w:ascii="Arial" w:hAnsi="Arial" w:cs="Arial"/>
                <w:color w:val="000000"/>
                <w:sz w:val="20"/>
                <w:szCs w:val="20"/>
              </w:rPr>
              <w:t>Assuming you run these commands on a Friday you should get back the following:</w:t>
            </w:r>
          </w:p>
          <w:p w:rsidR="000529F2" w:rsidRPr="00C83507" w:rsidRDefault="000529F2" w:rsidP="00250F8D">
            <w:pPr>
              <w:rPr>
                <w:rFonts w:ascii="Arial" w:hAnsi="Arial" w:cs="Arial"/>
                <w:color w:val="000000"/>
                <w:sz w:val="20"/>
                <w:szCs w:val="20"/>
              </w:rPr>
            </w:pPr>
          </w:p>
          <w:p w:rsidR="00E954A2" w:rsidRPr="00C83507" w:rsidRDefault="00E954A2" w:rsidP="00250F8D">
            <w:pPr>
              <w:rPr>
                <w:rFonts w:ascii="Courier New" w:hAnsi="Courier New" w:cs="Courier New"/>
                <w:color w:val="000000"/>
                <w:sz w:val="20"/>
                <w:szCs w:val="20"/>
              </w:rPr>
            </w:pPr>
            <w:r w:rsidRPr="00C83507">
              <w:rPr>
                <w:rFonts w:ascii="Courier New" w:hAnsi="Courier New" w:cs="Courier New"/>
                <w:color w:val="000000"/>
                <w:sz w:val="20"/>
                <w:szCs w:val="20"/>
              </w:rPr>
              <w:t>6</w:t>
            </w:r>
          </w:p>
          <w:p w:rsidR="00693D2E" w:rsidRPr="00C83507" w:rsidRDefault="00693D2E" w:rsidP="00250F8D">
            <w:pPr>
              <w:rPr>
                <w:rFonts w:ascii="Arial" w:hAnsi="Arial" w:cs="Arial"/>
                <w:color w:val="000000"/>
                <w:sz w:val="20"/>
                <w:szCs w:val="20"/>
              </w:rPr>
            </w:pPr>
          </w:p>
        </w:tc>
      </w:tr>
      <w:tr w:rsidR="00250F8D" w:rsidRPr="00C83507" w:rsidTr="00855885">
        <w:tc>
          <w:tcPr>
            <w:tcW w:w="2538" w:type="dxa"/>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WeekdayName</w:t>
            </w:r>
          </w:p>
        </w:tc>
        <w:tc>
          <w:tcPr>
            <w:tcW w:w="6318" w:type="dxa"/>
          </w:tcPr>
          <w:p w:rsidR="00BE278B"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BE278B" w:rsidRPr="00C83507">
              <w:rPr>
                <w:rFonts w:ascii="Arial" w:hAnsi="Arial" w:cs="Arial"/>
                <w:color w:val="000000"/>
                <w:sz w:val="20"/>
                <w:szCs w:val="20"/>
              </w:rPr>
              <w:t xml:space="preserve">Returns a string indicating the specified day of the week. </w:t>
            </w:r>
          </w:p>
          <w:p w:rsidR="00BE278B" w:rsidRPr="00C83507" w:rsidRDefault="00BE278B" w:rsidP="00250F8D">
            <w:pPr>
              <w:rPr>
                <w:rFonts w:ascii="Arial" w:hAnsi="Arial" w:cs="Arial"/>
                <w:color w:val="000000"/>
                <w:sz w:val="20"/>
                <w:szCs w:val="20"/>
              </w:rPr>
            </w:pPr>
          </w:p>
          <w:p w:rsidR="00FD7D55" w:rsidRPr="00C83507" w:rsidRDefault="00FD7D55" w:rsidP="00250F8D">
            <w:pPr>
              <w:rPr>
                <w:rFonts w:ascii="Arial" w:hAnsi="Arial" w:cs="Arial"/>
                <w:color w:val="000000"/>
                <w:sz w:val="20"/>
                <w:szCs w:val="20"/>
              </w:rPr>
            </w:pPr>
            <w:r w:rsidRPr="00C83507">
              <w:rPr>
                <w:rFonts w:ascii="Arial" w:hAnsi="Arial" w:cs="Arial"/>
                <w:color w:val="000000"/>
                <w:sz w:val="20"/>
                <w:szCs w:val="20"/>
              </w:rPr>
              <w:t xml:space="preserve">Determining the day of the week (Monday, Tuesday, Wednesday, etc.) is a tad bit convoluted in VBScript; you have to first call the Weekday function (which returns an integer value representing the day of the week) and then call the WeekdayName function to translate that integer into a string value. In Windows PowerShell this is actually much easier; you simply get the </w:t>
            </w:r>
            <w:r w:rsidR="00BC2AAA" w:rsidRPr="00C83507">
              <w:rPr>
                <w:rFonts w:ascii="Arial" w:hAnsi="Arial" w:cs="Arial"/>
                <w:color w:val="000000"/>
                <w:sz w:val="20"/>
                <w:szCs w:val="20"/>
              </w:rPr>
              <w:t xml:space="preserve">desired date and then get the value of the </w:t>
            </w:r>
            <w:r w:rsidR="00BC2AAA" w:rsidRPr="00C83507">
              <w:rPr>
                <w:rFonts w:ascii="Arial" w:hAnsi="Arial" w:cs="Arial"/>
                <w:b/>
                <w:color w:val="000000"/>
                <w:sz w:val="20"/>
                <w:szCs w:val="20"/>
              </w:rPr>
              <w:t>DayOfWeek</w:t>
            </w:r>
            <w:r w:rsidR="00BC2AAA" w:rsidRPr="00C83507">
              <w:rPr>
                <w:rFonts w:ascii="Arial" w:hAnsi="Arial" w:cs="Arial"/>
                <w:color w:val="000000"/>
                <w:sz w:val="20"/>
                <w:szCs w:val="20"/>
              </w:rPr>
              <w:t xml:space="preserve"> property. For example, this command assigns the DayOfWeek for the current date to the variable $a:</w:t>
            </w:r>
          </w:p>
          <w:p w:rsidR="00FD7D55" w:rsidRPr="00C83507" w:rsidRDefault="00FD7D55" w:rsidP="00250F8D">
            <w:pPr>
              <w:rPr>
                <w:rFonts w:ascii="Arial" w:hAnsi="Arial" w:cs="Arial"/>
                <w:color w:val="000000"/>
                <w:sz w:val="20"/>
                <w:szCs w:val="20"/>
              </w:rPr>
            </w:pPr>
          </w:p>
          <w:p w:rsidR="00250F8D" w:rsidRPr="00C83507" w:rsidRDefault="00BC2AAA"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6E1B44" w:rsidRPr="00C83507">
              <w:rPr>
                <w:rFonts w:ascii="Courier New" w:hAnsi="Courier New" w:cs="Courier New"/>
                <w:color w:val="000000"/>
                <w:sz w:val="20"/>
                <w:szCs w:val="20"/>
              </w:rPr>
              <w:t>(get-date).dayofweek</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 xml:space="preserve">When you run this command and then echo back the value of $a you should get </w:t>
            </w:r>
            <w:r w:rsidR="00BC2AAA" w:rsidRPr="00C83507">
              <w:rPr>
                <w:rFonts w:ascii="Arial" w:hAnsi="Arial" w:cs="Arial"/>
                <w:color w:val="000000"/>
                <w:sz w:val="20"/>
                <w:szCs w:val="20"/>
              </w:rPr>
              <w:t xml:space="preserve">something similar </w:t>
            </w:r>
            <w:r w:rsidRPr="00C83507">
              <w:rPr>
                <w:rFonts w:ascii="Arial" w:hAnsi="Arial" w:cs="Arial"/>
                <w:color w:val="000000"/>
                <w:sz w:val="20"/>
                <w:szCs w:val="20"/>
              </w:rPr>
              <w:t>the following:</w:t>
            </w:r>
          </w:p>
          <w:p w:rsidR="00BC2AAA" w:rsidRPr="00C83507" w:rsidRDefault="00BC2AAA" w:rsidP="00FD7D55">
            <w:pPr>
              <w:rPr>
                <w:rFonts w:ascii="Arial" w:hAnsi="Arial" w:cs="Arial"/>
                <w:color w:val="000000"/>
                <w:sz w:val="20"/>
                <w:szCs w:val="20"/>
              </w:rPr>
            </w:pPr>
          </w:p>
          <w:p w:rsidR="00BC2AAA" w:rsidRPr="005A51B3" w:rsidRDefault="00BC2AAA" w:rsidP="00FD7D55">
            <w:pPr>
              <w:rPr>
                <w:rFonts w:ascii="Courier New" w:hAnsi="Courier New" w:cs="Courier New"/>
                <w:color w:val="000000"/>
                <w:sz w:val="20"/>
                <w:szCs w:val="20"/>
              </w:rPr>
            </w:pPr>
            <w:r w:rsidRPr="005A51B3">
              <w:rPr>
                <w:rFonts w:ascii="Courier New" w:hAnsi="Courier New" w:cs="Courier New"/>
                <w:color w:val="000000"/>
                <w:sz w:val="20"/>
                <w:szCs w:val="20"/>
              </w:rPr>
              <w:t>Friday</w:t>
            </w:r>
          </w:p>
          <w:p w:rsidR="00BC2AAA" w:rsidRPr="00C83507" w:rsidRDefault="00BC2AAA" w:rsidP="00FD7D55">
            <w:pPr>
              <w:rPr>
                <w:rFonts w:ascii="Arial" w:hAnsi="Arial" w:cs="Arial"/>
                <w:color w:val="000000"/>
                <w:sz w:val="20"/>
                <w:szCs w:val="20"/>
              </w:rPr>
            </w:pPr>
          </w:p>
          <w:p w:rsidR="00BC2AAA" w:rsidRPr="00C83507" w:rsidRDefault="00BC2AAA" w:rsidP="00FD7D55">
            <w:pPr>
              <w:rPr>
                <w:rFonts w:ascii="Arial" w:hAnsi="Arial" w:cs="Arial"/>
                <w:color w:val="000000"/>
                <w:sz w:val="20"/>
                <w:szCs w:val="20"/>
              </w:rPr>
            </w:pPr>
            <w:r w:rsidRPr="00C83507">
              <w:rPr>
                <w:rFonts w:ascii="Arial" w:hAnsi="Arial" w:cs="Arial"/>
                <w:color w:val="000000"/>
                <w:sz w:val="20"/>
                <w:szCs w:val="20"/>
              </w:rPr>
              <w:t>What if you wanted to determine the day of the week for a date other than the current one? No problem; this command returns the day of the week for 12/25/2007:</w:t>
            </w:r>
          </w:p>
          <w:p w:rsidR="00BC2AAA" w:rsidRPr="00C83507" w:rsidRDefault="00BC2AAA" w:rsidP="00FD7D55">
            <w:pPr>
              <w:rPr>
                <w:rFonts w:ascii="Arial" w:hAnsi="Arial" w:cs="Arial"/>
                <w:color w:val="000000"/>
                <w:sz w:val="20"/>
                <w:szCs w:val="20"/>
              </w:rPr>
            </w:pPr>
          </w:p>
          <w:p w:rsidR="00BC2AAA" w:rsidRPr="00C83507" w:rsidRDefault="00BC2AAA" w:rsidP="00FD7D55">
            <w:pPr>
              <w:rPr>
                <w:rFonts w:ascii="Courier New" w:hAnsi="Courier New" w:cs="Courier New"/>
                <w:color w:val="000000"/>
                <w:sz w:val="20"/>
                <w:szCs w:val="20"/>
              </w:rPr>
            </w:pPr>
            <w:r w:rsidRPr="00C83507">
              <w:rPr>
                <w:rFonts w:ascii="Courier New" w:hAnsi="Courier New" w:cs="Courier New"/>
                <w:color w:val="000000"/>
                <w:sz w:val="20"/>
                <w:szCs w:val="20"/>
              </w:rPr>
              <w:t>$a = (get-date "12/25/2007").dayofweek</w:t>
            </w:r>
          </w:p>
          <w:p w:rsidR="00FD7D55" w:rsidRPr="00C83507" w:rsidRDefault="00FD7D55" w:rsidP="00FD7D55">
            <w:pPr>
              <w:rPr>
                <w:rFonts w:ascii="Arial" w:hAnsi="Arial" w:cs="Arial"/>
                <w:color w:val="000000"/>
                <w:sz w:val="20"/>
                <w:szCs w:val="20"/>
              </w:rPr>
            </w:pPr>
          </w:p>
          <w:p w:rsidR="00BC2AAA" w:rsidRPr="00C83507" w:rsidRDefault="00BC2AAA" w:rsidP="00FD7D55">
            <w:pPr>
              <w:rPr>
                <w:rFonts w:ascii="Arial" w:hAnsi="Arial" w:cs="Arial"/>
                <w:color w:val="000000"/>
                <w:sz w:val="20"/>
                <w:szCs w:val="20"/>
              </w:rPr>
            </w:pPr>
            <w:r w:rsidRPr="00C83507">
              <w:rPr>
                <w:rFonts w:ascii="Arial" w:hAnsi="Arial" w:cs="Arial"/>
                <w:color w:val="000000"/>
                <w:sz w:val="20"/>
                <w:szCs w:val="20"/>
              </w:rPr>
              <w:t>And here’s what you get back after running that command:</w:t>
            </w:r>
          </w:p>
          <w:p w:rsidR="00BC2AAA" w:rsidRPr="00C83507" w:rsidRDefault="00BC2AAA" w:rsidP="00FD7D55">
            <w:pPr>
              <w:rPr>
                <w:rFonts w:ascii="Arial" w:hAnsi="Arial" w:cs="Arial"/>
                <w:color w:val="000000"/>
                <w:sz w:val="20"/>
                <w:szCs w:val="20"/>
              </w:rPr>
            </w:pPr>
          </w:p>
          <w:p w:rsidR="00BC2AAA" w:rsidRPr="00C83507" w:rsidRDefault="00BC2AAA" w:rsidP="00FD7D55">
            <w:pPr>
              <w:rPr>
                <w:rFonts w:ascii="Courier New" w:hAnsi="Courier New" w:cs="Courier New"/>
                <w:color w:val="000000"/>
                <w:sz w:val="20"/>
                <w:szCs w:val="20"/>
              </w:rPr>
            </w:pPr>
            <w:r w:rsidRPr="00C83507">
              <w:rPr>
                <w:rFonts w:ascii="Courier New" w:hAnsi="Courier New" w:cs="Courier New"/>
                <w:color w:val="000000"/>
                <w:sz w:val="20"/>
                <w:szCs w:val="20"/>
              </w:rPr>
              <w:t>Tuesday</w:t>
            </w:r>
          </w:p>
          <w:p w:rsidR="006E1B44" w:rsidRPr="00C83507" w:rsidRDefault="006E1B44" w:rsidP="00250F8D">
            <w:pPr>
              <w:rPr>
                <w:rFonts w:ascii="Arial" w:hAnsi="Arial" w:cs="Arial"/>
                <w:color w:val="000000"/>
                <w:sz w:val="20"/>
                <w:szCs w:val="20"/>
              </w:rPr>
            </w:pPr>
          </w:p>
        </w:tc>
      </w:tr>
      <w:tr w:rsidR="00250F8D" w:rsidRPr="00C83507" w:rsidTr="00855885">
        <w:tc>
          <w:tcPr>
            <w:tcW w:w="2538" w:type="dxa"/>
          </w:tcPr>
          <w:p w:rsidR="00250F8D" w:rsidRPr="00C83507" w:rsidRDefault="00250F8D" w:rsidP="00250F8D">
            <w:pPr>
              <w:rPr>
                <w:rFonts w:ascii="Arial" w:hAnsi="Arial" w:cs="Arial"/>
                <w:color w:val="000000"/>
                <w:sz w:val="20"/>
                <w:szCs w:val="20"/>
              </w:rPr>
            </w:pPr>
            <w:r w:rsidRPr="00C83507">
              <w:rPr>
                <w:rFonts w:ascii="Arial" w:hAnsi="Arial" w:cs="Arial"/>
                <w:color w:val="000000"/>
                <w:sz w:val="20"/>
                <w:szCs w:val="20"/>
              </w:rPr>
              <w:t>Year</w:t>
            </w:r>
          </w:p>
        </w:tc>
        <w:tc>
          <w:tcPr>
            <w:tcW w:w="6318" w:type="dxa"/>
          </w:tcPr>
          <w:p w:rsidR="00BE278B" w:rsidRPr="00C83507" w:rsidRDefault="00232A4D" w:rsidP="00250F8D">
            <w:pPr>
              <w:rPr>
                <w:rFonts w:ascii="Arial" w:hAnsi="Arial" w:cs="Arial"/>
                <w:color w:val="000000"/>
                <w:sz w:val="20"/>
                <w:szCs w:val="20"/>
              </w:rPr>
            </w:pPr>
            <w:r w:rsidRPr="00C83507">
              <w:rPr>
                <w:rFonts w:ascii="Arial" w:hAnsi="Arial" w:cs="Arial"/>
                <w:b/>
                <w:color w:val="000000"/>
                <w:sz w:val="20"/>
                <w:szCs w:val="20"/>
              </w:rPr>
              <w:t xml:space="preserve">Definition: </w:t>
            </w:r>
            <w:r w:rsidR="00BE278B" w:rsidRPr="00C83507">
              <w:rPr>
                <w:rFonts w:ascii="Arial" w:hAnsi="Arial" w:cs="Arial"/>
                <w:color w:val="000000"/>
                <w:sz w:val="20"/>
                <w:szCs w:val="20"/>
              </w:rPr>
              <w:t xml:space="preserve">Returns a whole number representing the year. </w:t>
            </w:r>
          </w:p>
          <w:p w:rsidR="00BE278B" w:rsidRPr="00C83507" w:rsidRDefault="00BE278B" w:rsidP="00250F8D">
            <w:pPr>
              <w:rPr>
                <w:rFonts w:ascii="Arial" w:hAnsi="Arial" w:cs="Arial"/>
                <w:color w:val="000000"/>
                <w:sz w:val="20"/>
                <w:szCs w:val="20"/>
              </w:rPr>
            </w:pPr>
          </w:p>
          <w:p w:rsidR="000110B5" w:rsidRPr="00C83507" w:rsidRDefault="000110B5" w:rsidP="00250F8D">
            <w:pPr>
              <w:rPr>
                <w:rFonts w:ascii="Arial" w:hAnsi="Arial" w:cs="Arial"/>
                <w:color w:val="000000"/>
                <w:sz w:val="20"/>
                <w:szCs w:val="20"/>
              </w:rPr>
            </w:pPr>
            <w:r w:rsidRPr="00C83507">
              <w:rPr>
                <w:rFonts w:ascii="Arial" w:hAnsi="Arial" w:cs="Arial"/>
                <w:color w:val="000000"/>
                <w:sz w:val="20"/>
                <w:szCs w:val="20"/>
              </w:rPr>
              <w:t xml:space="preserve">Don’t feel bad: sometimes the Scripting Guys forget what year it is, too. Or at least we used to, until we realized we could use Windows PowerShell to determine the year for us. All we have to is call the </w:t>
            </w:r>
            <w:r w:rsidRPr="00C83507">
              <w:rPr>
                <w:rFonts w:ascii="Arial" w:hAnsi="Arial" w:cs="Arial"/>
                <w:b/>
                <w:color w:val="000000"/>
                <w:sz w:val="20"/>
                <w:szCs w:val="20"/>
              </w:rPr>
              <w:t>Get-Date</w:t>
            </w:r>
            <w:r w:rsidRPr="00C83507">
              <w:rPr>
                <w:rFonts w:ascii="Arial" w:hAnsi="Arial" w:cs="Arial"/>
                <w:color w:val="000000"/>
                <w:sz w:val="20"/>
                <w:szCs w:val="20"/>
              </w:rPr>
              <w:t xml:space="preserve"> Cmdlet and then grab the value of the </w:t>
            </w:r>
            <w:r w:rsidRPr="00C83507">
              <w:rPr>
                <w:rFonts w:ascii="Arial" w:hAnsi="Arial" w:cs="Arial"/>
                <w:b/>
                <w:color w:val="000000"/>
                <w:sz w:val="20"/>
                <w:szCs w:val="20"/>
              </w:rPr>
              <w:t>Year</w:t>
            </w:r>
            <w:r w:rsidRPr="00C83507">
              <w:rPr>
                <w:rFonts w:ascii="Arial" w:hAnsi="Arial" w:cs="Arial"/>
                <w:color w:val="000000"/>
                <w:sz w:val="20"/>
                <w:szCs w:val="20"/>
              </w:rPr>
              <w:t xml:space="preserve"> property. For example, this command retrieves the current year and stores that value in the variable $a:</w:t>
            </w:r>
          </w:p>
          <w:p w:rsidR="000110B5" w:rsidRPr="00C83507" w:rsidRDefault="000110B5" w:rsidP="00250F8D">
            <w:pPr>
              <w:rPr>
                <w:rFonts w:ascii="Arial" w:hAnsi="Arial" w:cs="Arial"/>
                <w:color w:val="000000"/>
                <w:sz w:val="20"/>
                <w:szCs w:val="20"/>
              </w:rPr>
            </w:pPr>
          </w:p>
          <w:p w:rsidR="00250F8D" w:rsidRPr="00C83507" w:rsidRDefault="00FD7D55" w:rsidP="00250F8D">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687D68" w:rsidRPr="00C83507">
              <w:rPr>
                <w:rFonts w:ascii="Courier New" w:hAnsi="Courier New" w:cs="Courier New"/>
                <w:color w:val="000000"/>
                <w:sz w:val="20"/>
                <w:szCs w:val="20"/>
              </w:rPr>
              <w:t>(get-date).year</w:t>
            </w:r>
          </w:p>
          <w:p w:rsidR="00FD7D55" w:rsidRPr="00C83507" w:rsidRDefault="00FD7D55" w:rsidP="00FD7D55">
            <w:pPr>
              <w:rPr>
                <w:rFonts w:ascii="Arial" w:hAnsi="Arial" w:cs="Arial"/>
                <w:color w:val="000000"/>
                <w:sz w:val="20"/>
                <w:szCs w:val="20"/>
              </w:rPr>
            </w:pPr>
          </w:p>
          <w:p w:rsidR="00FD7D55" w:rsidRPr="00C83507" w:rsidRDefault="00FD7D55" w:rsidP="00FD7D5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r w:rsidR="000110B5" w:rsidRPr="00C83507">
              <w:rPr>
                <w:rFonts w:ascii="Arial" w:hAnsi="Arial" w:cs="Arial"/>
                <w:color w:val="000000"/>
                <w:sz w:val="20"/>
                <w:szCs w:val="20"/>
              </w:rPr>
              <w:t xml:space="preserve"> (assuming the command was run during the year 2006)</w:t>
            </w:r>
            <w:r w:rsidRPr="00C83507">
              <w:rPr>
                <w:rFonts w:ascii="Arial" w:hAnsi="Arial" w:cs="Arial"/>
                <w:color w:val="000000"/>
                <w:sz w:val="20"/>
                <w:szCs w:val="20"/>
              </w:rPr>
              <w:t>:</w:t>
            </w:r>
          </w:p>
          <w:p w:rsidR="00FD7D55" w:rsidRPr="00C83507" w:rsidRDefault="00FD7D55" w:rsidP="00FD7D55">
            <w:pPr>
              <w:rPr>
                <w:rFonts w:ascii="Arial" w:hAnsi="Arial" w:cs="Arial"/>
                <w:color w:val="000000"/>
                <w:sz w:val="20"/>
                <w:szCs w:val="20"/>
              </w:rPr>
            </w:pPr>
          </w:p>
          <w:p w:rsidR="00FD7D55" w:rsidRPr="00C83507" w:rsidRDefault="000110B5" w:rsidP="00FD7D55">
            <w:pPr>
              <w:rPr>
                <w:rFonts w:ascii="Courier New" w:hAnsi="Courier New" w:cs="Courier New"/>
                <w:color w:val="000000"/>
                <w:sz w:val="20"/>
                <w:szCs w:val="20"/>
              </w:rPr>
            </w:pPr>
            <w:r w:rsidRPr="00C83507">
              <w:rPr>
                <w:rFonts w:ascii="Courier New" w:hAnsi="Courier New" w:cs="Courier New"/>
                <w:color w:val="000000"/>
                <w:sz w:val="20"/>
                <w:szCs w:val="20"/>
              </w:rPr>
              <w:t>2006</w:t>
            </w:r>
          </w:p>
          <w:p w:rsidR="00FD7D55" w:rsidRPr="00C83507" w:rsidRDefault="00FD7D55" w:rsidP="00FD7D55">
            <w:pPr>
              <w:rPr>
                <w:rFonts w:ascii="Arial" w:hAnsi="Arial" w:cs="Arial"/>
                <w:color w:val="000000"/>
                <w:sz w:val="20"/>
                <w:szCs w:val="20"/>
              </w:rPr>
            </w:pPr>
          </w:p>
          <w:p w:rsidR="000110B5" w:rsidRPr="00C83507" w:rsidRDefault="000110B5" w:rsidP="00FD7D55">
            <w:pPr>
              <w:rPr>
                <w:rFonts w:ascii="Arial" w:hAnsi="Arial" w:cs="Arial"/>
                <w:color w:val="000000"/>
                <w:sz w:val="20"/>
                <w:szCs w:val="20"/>
              </w:rPr>
            </w:pPr>
            <w:r w:rsidRPr="00C83507">
              <w:rPr>
                <w:rFonts w:ascii="Arial" w:hAnsi="Arial" w:cs="Arial"/>
                <w:color w:val="000000"/>
                <w:sz w:val="20"/>
                <w:szCs w:val="20"/>
              </w:rPr>
              <w:t xml:space="preserve">Of course, you can determine the year for </w:t>
            </w:r>
            <w:r w:rsidRPr="00C83507">
              <w:rPr>
                <w:rFonts w:ascii="Arial" w:hAnsi="Arial" w:cs="Arial"/>
                <w:i/>
                <w:color w:val="000000"/>
                <w:sz w:val="20"/>
                <w:szCs w:val="20"/>
              </w:rPr>
              <w:t>any</w:t>
            </w:r>
            <w:r w:rsidRPr="00C83507">
              <w:rPr>
                <w:rFonts w:ascii="Arial" w:hAnsi="Arial" w:cs="Arial"/>
                <w:color w:val="000000"/>
                <w:sz w:val="20"/>
                <w:szCs w:val="20"/>
              </w:rPr>
              <w:t xml:space="preserve"> date; all you have to do is ask Get-</w:t>
            </w:r>
            <w:r w:rsidR="005A51B3">
              <w:rPr>
                <w:rFonts w:ascii="Arial" w:hAnsi="Arial" w:cs="Arial"/>
                <w:color w:val="000000"/>
                <w:sz w:val="20"/>
                <w:szCs w:val="20"/>
              </w:rPr>
              <w:t>D</w:t>
            </w:r>
            <w:r w:rsidRPr="00C83507">
              <w:rPr>
                <w:rFonts w:ascii="Arial" w:hAnsi="Arial" w:cs="Arial"/>
                <w:color w:val="000000"/>
                <w:sz w:val="20"/>
                <w:szCs w:val="20"/>
              </w:rPr>
              <w:t>ate to work with that date instead. For example, this command returns the year for the date 9/15/200</w:t>
            </w:r>
            <w:r w:rsidR="00466EFF" w:rsidRPr="00C83507">
              <w:rPr>
                <w:rFonts w:ascii="Arial" w:hAnsi="Arial" w:cs="Arial"/>
                <w:color w:val="000000"/>
                <w:sz w:val="20"/>
                <w:szCs w:val="20"/>
              </w:rPr>
              <w:t>5</w:t>
            </w:r>
            <w:r w:rsidRPr="00C83507">
              <w:rPr>
                <w:rFonts w:ascii="Arial" w:hAnsi="Arial" w:cs="Arial"/>
                <w:color w:val="000000"/>
                <w:sz w:val="20"/>
                <w:szCs w:val="20"/>
              </w:rPr>
              <w:t>:</w:t>
            </w:r>
          </w:p>
          <w:p w:rsidR="000110B5" w:rsidRPr="00C83507" w:rsidRDefault="000110B5" w:rsidP="00FD7D55">
            <w:pPr>
              <w:rPr>
                <w:rFonts w:ascii="Arial" w:hAnsi="Arial" w:cs="Arial"/>
                <w:color w:val="000000"/>
                <w:sz w:val="20"/>
                <w:szCs w:val="20"/>
              </w:rPr>
            </w:pPr>
          </w:p>
          <w:p w:rsidR="00FD7D55" w:rsidRPr="00C83507" w:rsidRDefault="00FD7D55" w:rsidP="00FD7D55">
            <w:pPr>
              <w:rPr>
                <w:rFonts w:ascii="Courier New" w:hAnsi="Courier New" w:cs="Courier New"/>
                <w:color w:val="000000"/>
                <w:sz w:val="20"/>
                <w:szCs w:val="20"/>
              </w:rPr>
            </w:pPr>
            <w:r w:rsidRPr="00C83507">
              <w:rPr>
                <w:rFonts w:ascii="Courier New" w:hAnsi="Courier New" w:cs="Courier New"/>
                <w:color w:val="000000"/>
                <w:sz w:val="20"/>
                <w:szCs w:val="20"/>
              </w:rPr>
              <w:t>$a = (get-date "9/15/2005").year</w:t>
            </w:r>
          </w:p>
          <w:p w:rsidR="00FD7D55" w:rsidRPr="00C83507" w:rsidRDefault="00FD7D55" w:rsidP="00FD7D55">
            <w:pPr>
              <w:rPr>
                <w:rFonts w:ascii="Arial" w:hAnsi="Arial" w:cs="Arial"/>
                <w:color w:val="000000"/>
                <w:sz w:val="20"/>
                <w:szCs w:val="20"/>
              </w:rPr>
            </w:pPr>
          </w:p>
          <w:p w:rsidR="000110B5" w:rsidRPr="00C83507" w:rsidRDefault="000110B5" w:rsidP="000110B5">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0110B5" w:rsidRPr="00C83507" w:rsidRDefault="000110B5" w:rsidP="000110B5">
            <w:pPr>
              <w:rPr>
                <w:rFonts w:ascii="Arial" w:hAnsi="Arial" w:cs="Arial"/>
                <w:color w:val="000000"/>
                <w:sz w:val="20"/>
                <w:szCs w:val="20"/>
              </w:rPr>
            </w:pPr>
          </w:p>
          <w:p w:rsidR="00FD7D55" w:rsidRPr="00C83507" w:rsidRDefault="000110B5" w:rsidP="00FD7D55">
            <w:pPr>
              <w:rPr>
                <w:rFonts w:ascii="Courier New" w:hAnsi="Courier New" w:cs="Courier New"/>
                <w:color w:val="000000"/>
                <w:sz w:val="20"/>
                <w:szCs w:val="20"/>
              </w:rPr>
            </w:pPr>
            <w:r w:rsidRPr="00C83507">
              <w:rPr>
                <w:rFonts w:ascii="Courier New" w:hAnsi="Courier New" w:cs="Courier New"/>
                <w:color w:val="000000"/>
                <w:sz w:val="20"/>
                <w:szCs w:val="20"/>
              </w:rPr>
              <w:t>2005</w:t>
            </w:r>
          </w:p>
          <w:p w:rsidR="00687D68" w:rsidRPr="00C83507" w:rsidRDefault="00687D68" w:rsidP="00250F8D">
            <w:pPr>
              <w:rPr>
                <w:rFonts w:ascii="Arial" w:hAnsi="Arial" w:cs="Arial"/>
                <w:color w:val="000000"/>
                <w:sz w:val="20"/>
                <w:szCs w:val="20"/>
              </w:rPr>
            </w:pPr>
          </w:p>
        </w:tc>
      </w:tr>
    </w:tbl>
    <w:p w:rsidR="002E3196" w:rsidRPr="00C83507" w:rsidRDefault="002E3196" w:rsidP="00250F8D">
      <w:pPr>
        <w:rPr>
          <w:rFonts w:ascii="Arial" w:hAnsi="Arial" w:cs="Arial"/>
          <w:color w:val="000000"/>
          <w:sz w:val="20"/>
          <w:szCs w:val="20"/>
        </w:rPr>
      </w:pPr>
    </w:p>
    <w:p w:rsidR="00830117" w:rsidRPr="00C83507" w:rsidRDefault="00830117" w:rsidP="00250F8D">
      <w:pPr>
        <w:rPr>
          <w:rFonts w:ascii="Arial" w:hAnsi="Arial" w:cs="Arial"/>
          <w:color w:val="000000"/>
          <w:sz w:val="20"/>
          <w:szCs w:val="20"/>
        </w:rPr>
      </w:pPr>
    </w:p>
    <w:tbl>
      <w:tblPr>
        <w:tblStyle w:val="TableGrid"/>
        <w:tblW w:w="0" w:type="auto"/>
        <w:tblLook w:val="01E0"/>
      </w:tblPr>
      <w:tblGrid>
        <w:gridCol w:w="2718"/>
        <w:gridCol w:w="6138"/>
      </w:tblGrid>
      <w:tr w:rsidR="003D12F3" w:rsidRPr="00C83507" w:rsidTr="00815EF1">
        <w:tc>
          <w:tcPr>
            <w:tcW w:w="2718" w:type="dxa"/>
            <w:tcBorders>
              <w:bottom w:val="single" w:sz="4" w:space="0" w:color="auto"/>
            </w:tcBorders>
            <w:shd w:val="clear" w:color="auto" w:fill="E6E6E6"/>
          </w:tcPr>
          <w:p w:rsidR="003D12F3" w:rsidRPr="00C83507" w:rsidRDefault="003D12F3" w:rsidP="003D12F3">
            <w:pPr>
              <w:rPr>
                <w:rFonts w:ascii="Arial" w:hAnsi="Arial" w:cs="Arial"/>
                <w:b/>
                <w:color w:val="000000"/>
                <w:sz w:val="20"/>
                <w:szCs w:val="20"/>
              </w:rPr>
            </w:pPr>
            <w:r w:rsidRPr="00C83507">
              <w:rPr>
                <w:rFonts w:ascii="Arial" w:hAnsi="Arial" w:cs="Arial"/>
                <w:b/>
                <w:color w:val="000000"/>
                <w:sz w:val="20"/>
                <w:szCs w:val="20"/>
              </w:rPr>
              <w:t>VBScript Statement</w:t>
            </w:r>
          </w:p>
        </w:tc>
        <w:tc>
          <w:tcPr>
            <w:tcW w:w="6138" w:type="dxa"/>
            <w:tcBorders>
              <w:bottom w:val="single" w:sz="4" w:space="0" w:color="auto"/>
            </w:tcBorders>
            <w:shd w:val="clear" w:color="auto" w:fill="E6E6E6"/>
          </w:tcPr>
          <w:p w:rsidR="003D12F3" w:rsidRPr="00C83507" w:rsidRDefault="003D12F3" w:rsidP="003D12F3">
            <w:pPr>
              <w:rPr>
                <w:rFonts w:ascii="Arial" w:hAnsi="Arial" w:cs="Arial"/>
                <w:b/>
                <w:color w:val="000000"/>
                <w:sz w:val="20"/>
                <w:szCs w:val="20"/>
              </w:rPr>
            </w:pPr>
            <w:r w:rsidRPr="00C83507">
              <w:rPr>
                <w:rFonts w:ascii="Arial" w:hAnsi="Arial" w:cs="Arial"/>
                <w:b/>
                <w:color w:val="000000"/>
                <w:sz w:val="20"/>
                <w:szCs w:val="20"/>
              </w:rPr>
              <w:t>Windows PowerShell Equivalent</w:t>
            </w:r>
          </w:p>
        </w:tc>
      </w:tr>
      <w:tr w:rsidR="00830117" w:rsidRPr="00C83507" w:rsidTr="005B0F3B">
        <w:tc>
          <w:tcPr>
            <w:tcW w:w="2718" w:type="dxa"/>
            <w:tcBorders>
              <w:bottom w:val="single" w:sz="4" w:space="0" w:color="auto"/>
            </w:tcBorders>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Call Statement</w:t>
            </w:r>
          </w:p>
        </w:tc>
        <w:tc>
          <w:tcPr>
            <w:tcW w:w="6138" w:type="dxa"/>
            <w:tcBorders>
              <w:bottom w:val="single" w:sz="4" w:space="0" w:color="auto"/>
            </w:tcBorders>
            <w:shd w:val="clear" w:color="auto" w:fill="auto"/>
          </w:tcPr>
          <w:p w:rsidR="00BB6D1F" w:rsidRPr="00C83507" w:rsidRDefault="00232A4D" w:rsidP="00830117">
            <w:pPr>
              <w:rPr>
                <w:rFonts w:ascii="Arial" w:hAnsi="Arial" w:cs="Arial"/>
                <w:color w:val="000000"/>
                <w:sz w:val="20"/>
                <w:szCs w:val="20"/>
              </w:rPr>
            </w:pPr>
            <w:r w:rsidRPr="00C83507">
              <w:rPr>
                <w:rFonts w:ascii="Arial" w:hAnsi="Arial" w:cs="Arial"/>
                <w:b/>
                <w:color w:val="000000"/>
                <w:sz w:val="20"/>
                <w:szCs w:val="20"/>
              </w:rPr>
              <w:t xml:space="preserve">Definition: </w:t>
            </w:r>
            <w:r w:rsidR="00BB6D1F" w:rsidRPr="00C83507">
              <w:rPr>
                <w:rFonts w:ascii="Arial" w:hAnsi="Arial" w:cs="Arial"/>
                <w:color w:val="000000"/>
                <w:sz w:val="20"/>
                <w:szCs w:val="20"/>
              </w:rPr>
              <w:t xml:space="preserve">Transfers control to a </w:t>
            </w:r>
            <w:r w:rsidR="00BB6D1F" w:rsidRPr="00C83507">
              <w:rPr>
                <w:rFonts w:ascii="Arial" w:hAnsi="Arial" w:cs="Arial"/>
                <w:b/>
                <w:bCs/>
                <w:color w:val="000000"/>
                <w:sz w:val="20"/>
                <w:szCs w:val="20"/>
              </w:rPr>
              <w:t>Sub</w:t>
            </w:r>
            <w:r w:rsidR="00BB6D1F" w:rsidRPr="00C83507">
              <w:rPr>
                <w:rFonts w:ascii="Arial" w:hAnsi="Arial" w:cs="Arial"/>
                <w:color w:val="000000"/>
                <w:sz w:val="20"/>
                <w:szCs w:val="20"/>
              </w:rPr>
              <w:t xml:space="preserve"> or </w:t>
            </w:r>
            <w:r w:rsidR="00BB6D1F" w:rsidRPr="00C83507">
              <w:rPr>
                <w:rFonts w:ascii="Arial" w:hAnsi="Arial" w:cs="Arial"/>
                <w:b/>
                <w:bCs/>
                <w:color w:val="000000"/>
                <w:sz w:val="20"/>
                <w:szCs w:val="20"/>
              </w:rPr>
              <w:t>Function</w:t>
            </w:r>
            <w:r w:rsidR="00BB6D1F" w:rsidRPr="00C83507">
              <w:rPr>
                <w:rFonts w:ascii="Arial" w:hAnsi="Arial" w:cs="Arial"/>
                <w:color w:val="000000"/>
                <w:sz w:val="20"/>
                <w:szCs w:val="20"/>
              </w:rPr>
              <w:t xml:space="preserve"> procedure.</w:t>
            </w:r>
          </w:p>
          <w:p w:rsidR="00BB6D1F" w:rsidRPr="00C83507" w:rsidRDefault="00BB6D1F" w:rsidP="00830117">
            <w:pPr>
              <w:rPr>
                <w:rFonts w:ascii="Arial" w:hAnsi="Arial" w:cs="Arial"/>
                <w:color w:val="000000"/>
                <w:sz w:val="20"/>
                <w:szCs w:val="20"/>
              </w:rPr>
            </w:pPr>
          </w:p>
          <w:p w:rsidR="003E36F7" w:rsidRPr="00C83507" w:rsidRDefault="003E36F7" w:rsidP="00830117">
            <w:pPr>
              <w:rPr>
                <w:rFonts w:ascii="Arial" w:hAnsi="Arial" w:cs="Arial"/>
                <w:color w:val="000000"/>
                <w:sz w:val="20"/>
                <w:szCs w:val="20"/>
              </w:rPr>
            </w:pPr>
            <w:r w:rsidRPr="00C83507">
              <w:rPr>
                <w:rFonts w:ascii="Arial" w:hAnsi="Arial" w:cs="Arial"/>
                <w:color w:val="000000"/>
                <w:sz w:val="20"/>
                <w:szCs w:val="20"/>
              </w:rPr>
              <w:t xml:space="preserve">The Call statement is optional in VBScript: you can call a subroutine or function either by using the Call statement followed by the procedure name or by simply specifying the procedure name. The Call statement is not used at all in Windows PowerShell; instead, you call a function simply by specifying the function name followed by any function parameters. For example, this command calls the function MultiplyNumbers, </w:t>
            </w:r>
            <w:r w:rsidR="00EF2141" w:rsidRPr="00C83507">
              <w:rPr>
                <w:rFonts w:ascii="Arial" w:hAnsi="Arial" w:cs="Arial"/>
                <w:color w:val="000000"/>
                <w:sz w:val="20"/>
                <w:szCs w:val="20"/>
              </w:rPr>
              <w:t>supplying</w:t>
            </w:r>
            <w:r w:rsidRPr="00C83507">
              <w:rPr>
                <w:rFonts w:ascii="Arial" w:hAnsi="Arial" w:cs="Arial"/>
                <w:color w:val="000000"/>
                <w:sz w:val="20"/>
                <w:szCs w:val="20"/>
              </w:rPr>
              <w:t xml:space="preserve"> a pair of parameters (25 and 67):</w:t>
            </w:r>
          </w:p>
          <w:p w:rsidR="003E36F7" w:rsidRPr="00C83507" w:rsidRDefault="003E36F7" w:rsidP="00830117">
            <w:pPr>
              <w:rPr>
                <w:rFonts w:ascii="Arial" w:hAnsi="Arial" w:cs="Arial"/>
                <w:color w:val="000000"/>
                <w:sz w:val="20"/>
                <w:szCs w:val="20"/>
              </w:rPr>
            </w:pPr>
          </w:p>
          <w:p w:rsidR="00830117" w:rsidRPr="00C83507" w:rsidRDefault="002F7887" w:rsidP="00830117">
            <w:pPr>
              <w:rPr>
                <w:rFonts w:ascii="Courier New" w:hAnsi="Courier New" w:cs="Courier New"/>
                <w:color w:val="000000"/>
                <w:sz w:val="20"/>
                <w:szCs w:val="20"/>
              </w:rPr>
            </w:pPr>
            <w:r w:rsidRPr="00C83507">
              <w:rPr>
                <w:rFonts w:ascii="Courier New" w:hAnsi="Courier New" w:cs="Courier New"/>
                <w:color w:val="000000"/>
                <w:sz w:val="20"/>
                <w:szCs w:val="20"/>
              </w:rPr>
              <w:t>multiplynumbers 25 67</w:t>
            </w:r>
          </w:p>
          <w:p w:rsidR="002F7887" w:rsidRPr="00C83507" w:rsidRDefault="002F7887" w:rsidP="00830117">
            <w:pPr>
              <w:rPr>
                <w:rFonts w:ascii="Arial" w:hAnsi="Arial" w:cs="Arial"/>
                <w:color w:val="000000"/>
                <w:sz w:val="20"/>
                <w:szCs w:val="20"/>
              </w:rPr>
            </w:pPr>
          </w:p>
        </w:tc>
      </w:tr>
      <w:tr w:rsidR="00830117" w:rsidRPr="00C83507" w:rsidTr="005B0F3B">
        <w:tc>
          <w:tcPr>
            <w:tcW w:w="2718" w:type="dxa"/>
            <w:tcBorders>
              <w:bottom w:val="single" w:sz="4" w:space="0" w:color="auto"/>
            </w:tcBorders>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Class Statement</w:t>
            </w:r>
          </w:p>
        </w:tc>
        <w:tc>
          <w:tcPr>
            <w:tcW w:w="6138" w:type="dxa"/>
            <w:tcBorders>
              <w:bottom w:val="single" w:sz="4" w:space="0" w:color="auto"/>
            </w:tcBorders>
            <w:shd w:val="clear" w:color="auto" w:fill="auto"/>
          </w:tcPr>
          <w:p w:rsidR="00830117" w:rsidRPr="00C83507" w:rsidRDefault="00232A4D" w:rsidP="00830117">
            <w:pPr>
              <w:rPr>
                <w:rFonts w:ascii="Arial" w:hAnsi="Arial" w:cs="Arial"/>
                <w:color w:val="000000"/>
                <w:sz w:val="20"/>
                <w:szCs w:val="20"/>
              </w:rPr>
            </w:pPr>
            <w:r w:rsidRPr="00C83507">
              <w:rPr>
                <w:rFonts w:ascii="Arial" w:hAnsi="Arial" w:cs="Arial"/>
                <w:b/>
                <w:color w:val="000000"/>
                <w:sz w:val="20"/>
                <w:szCs w:val="20"/>
              </w:rPr>
              <w:t xml:space="preserve">Definition: </w:t>
            </w:r>
            <w:r w:rsidR="00BB6D1F" w:rsidRPr="00C83507">
              <w:rPr>
                <w:rFonts w:ascii="Arial" w:hAnsi="Arial" w:cs="Arial"/>
                <w:color w:val="000000"/>
                <w:sz w:val="20"/>
                <w:szCs w:val="20"/>
              </w:rPr>
              <w:t>Declares the name of a class, as well as a definition of the variables, properties, and methods that comprise the class.</w:t>
            </w:r>
          </w:p>
          <w:p w:rsidR="00BB6D1F" w:rsidRPr="00C83507" w:rsidRDefault="00BB6D1F" w:rsidP="00830117">
            <w:pPr>
              <w:rPr>
                <w:rFonts w:ascii="Arial" w:hAnsi="Arial" w:cs="Arial"/>
                <w:color w:val="000000"/>
                <w:sz w:val="20"/>
                <w:szCs w:val="20"/>
              </w:rPr>
            </w:pPr>
          </w:p>
          <w:p w:rsidR="005B0F3B" w:rsidRPr="00C83507" w:rsidRDefault="005B0F3B" w:rsidP="00830117">
            <w:pPr>
              <w:rPr>
                <w:rFonts w:ascii="Arial" w:hAnsi="Arial" w:cs="Arial"/>
                <w:color w:val="000000"/>
                <w:sz w:val="20"/>
                <w:szCs w:val="20"/>
              </w:rPr>
            </w:pPr>
            <w:r w:rsidRPr="00C83507">
              <w:rPr>
                <w:rFonts w:ascii="Arial" w:hAnsi="Arial" w:cs="Arial"/>
                <w:color w:val="000000"/>
                <w:sz w:val="20"/>
                <w:szCs w:val="20"/>
              </w:rPr>
              <w:t xml:space="preserve">Although it </w:t>
            </w:r>
            <w:r w:rsidRPr="00C83507">
              <w:rPr>
                <w:rFonts w:ascii="Arial" w:hAnsi="Arial" w:cs="Arial"/>
                <w:i/>
                <w:color w:val="000000"/>
                <w:sz w:val="20"/>
                <w:szCs w:val="20"/>
              </w:rPr>
              <w:t>is</w:t>
            </w:r>
            <w:r w:rsidRPr="00C83507">
              <w:rPr>
                <w:rFonts w:ascii="Arial" w:hAnsi="Arial" w:cs="Arial"/>
                <w:color w:val="000000"/>
                <w:sz w:val="20"/>
                <w:szCs w:val="20"/>
              </w:rPr>
              <w:t xml:space="preserve"> possible to create a class in Windows PowerShell, it’s not a very straightforward process and definitely goes beyond the scope of this introductory manual. So, for the time being, forget we even mentioned it.</w:t>
            </w:r>
          </w:p>
          <w:p w:rsidR="005B0F3B" w:rsidRPr="00C83507" w:rsidRDefault="005B0F3B" w:rsidP="00830117">
            <w:pPr>
              <w:rPr>
                <w:rFonts w:ascii="Arial" w:hAnsi="Arial" w:cs="Arial"/>
                <w:color w:val="000000"/>
                <w:sz w:val="20"/>
                <w:szCs w:val="20"/>
              </w:rPr>
            </w:pPr>
          </w:p>
        </w:tc>
      </w:tr>
      <w:tr w:rsidR="00830117" w:rsidRPr="00C83507" w:rsidTr="00FE5D91">
        <w:tc>
          <w:tcPr>
            <w:tcW w:w="2718" w:type="dxa"/>
            <w:tcBorders>
              <w:bottom w:val="single" w:sz="4" w:space="0" w:color="auto"/>
            </w:tcBorders>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Const Statement</w:t>
            </w:r>
          </w:p>
        </w:tc>
        <w:tc>
          <w:tcPr>
            <w:tcW w:w="6138" w:type="dxa"/>
            <w:tcBorders>
              <w:bottom w:val="single" w:sz="4" w:space="0" w:color="auto"/>
            </w:tcBorders>
            <w:shd w:val="clear" w:color="auto" w:fill="auto"/>
          </w:tcPr>
          <w:p w:rsidR="00BB6D1F" w:rsidRPr="00C83507" w:rsidRDefault="00232A4D" w:rsidP="00830117">
            <w:pPr>
              <w:rPr>
                <w:rFonts w:ascii="Arial" w:hAnsi="Arial" w:cs="Arial"/>
                <w:color w:val="000000"/>
                <w:sz w:val="20"/>
                <w:szCs w:val="20"/>
              </w:rPr>
            </w:pPr>
            <w:r w:rsidRPr="00C83507">
              <w:rPr>
                <w:rFonts w:ascii="Arial" w:hAnsi="Arial" w:cs="Arial"/>
                <w:b/>
                <w:color w:val="000000"/>
                <w:sz w:val="20"/>
                <w:szCs w:val="20"/>
              </w:rPr>
              <w:t xml:space="preserve">Definition: </w:t>
            </w:r>
            <w:r w:rsidR="00BB6D1F" w:rsidRPr="00C83507">
              <w:rPr>
                <w:rFonts w:ascii="Arial" w:hAnsi="Arial" w:cs="Arial"/>
                <w:color w:val="000000"/>
                <w:sz w:val="20"/>
                <w:szCs w:val="20"/>
              </w:rPr>
              <w:t>Declares constants for use in place of literal values.</w:t>
            </w:r>
          </w:p>
          <w:p w:rsidR="00BB6D1F" w:rsidRPr="00C83507" w:rsidRDefault="00BB6D1F" w:rsidP="00830117">
            <w:pPr>
              <w:rPr>
                <w:rFonts w:ascii="Arial" w:hAnsi="Arial" w:cs="Arial"/>
                <w:color w:val="000000"/>
                <w:sz w:val="20"/>
                <w:szCs w:val="20"/>
              </w:rPr>
            </w:pPr>
          </w:p>
          <w:p w:rsidR="00432504" w:rsidRPr="00C83507" w:rsidRDefault="00766A30" w:rsidP="00830117">
            <w:pPr>
              <w:rPr>
                <w:rFonts w:ascii="Arial" w:hAnsi="Arial" w:cs="Arial"/>
                <w:color w:val="000000"/>
                <w:sz w:val="20"/>
                <w:szCs w:val="20"/>
              </w:rPr>
            </w:pPr>
            <w:r w:rsidRPr="00C83507">
              <w:rPr>
                <w:rFonts w:ascii="Arial" w:hAnsi="Arial" w:cs="Arial"/>
                <w:color w:val="000000"/>
                <w:sz w:val="20"/>
                <w:szCs w:val="20"/>
              </w:rPr>
              <w:t xml:space="preserve">A constant is nothing more than a variable whose value cannot be changed while a script is running. In Windows PowerShell you can define a constant by using the </w:t>
            </w:r>
            <w:r w:rsidRPr="00C83507">
              <w:rPr>
                <w:rFonts w:ascii="Arial" w:hAnsi="Arial" w:cs="Arial"/>
                <w:b/>
                <w:color w:val="000000"/>
                <w:sz w:val="20"/>
                <w:szCs w:val="20"/>
              </w:rPr>
              <w:t>Set-Variable</w:t>
            </w:r>
            <w:r w:rsidRPr="00C83507">
              <w:rPr>
                <w:rFonts w:ascii="Arial" w:hAnsi="Arial" w:cs="Arial"/>
                <w:color w:val="000000"/>
                <w:sz w:val="20"/>
                <w:szCs w:val="20"/>
              </w:rPr>
              <w:t xml:space="preserve"> Cmdlet and specifying three parameters:</w:t>
            </w:r>
          </w:p>
          <w:p w:rsidR="00766A30" w:rsidRPr="00C83507" w:rsidRDefault="00766A30" w:rsidP="00830117">
            <w:pPr>
              <w:rPr>
                <w:rFonts w:ascii="Arial" w:hAnsi="Arial" w:cs="Arial"/>
                <w:color w:val="000000"/>
                <w:sz w:val="20"/>
                <w:szCs w:val="20"/>
              </w:rPr>
            </w:pPr>
          </w:p>
          <w:p w:rsidR="00766A30" w:rsidRPr="00C83507" w:rsidRDefault="00766A30" w:rsidP="00466EFF">
            <w:pPr>
              <w:numPr>
                <w:ilvl w:val="0"/>
                <w:numId w:val="13"/>
              </w:numPr>
              <w:rPr>
                <w:rFonts w:ascii="Arial" w:hAnsi="Arial" w:cs="Arial"/>
                <w:color w:val="000000"/>
                <w:sz w:val="20"/>
                <w:szCs w:val="20"/>
              </w:rPr>
            </w:pPr>
            <w:r w:rsidRPr="00C83507">
              <w:rPr>
                <w:rFonts w:ascii="Arial" w:hAnsi="Arial" w:cs="Arial"/>
                <w:b/>
                <w:color w:val="000000"/>
                <w:sz w:val="20"/>
                <w:szCs w:val="20"/>
              </w:rPr>
              <w:t>-name</w:t>
            </w:r>
            <w:r w:rsidRPr="00C83507">
              <w:rPr>
                <w:rFonts w:ascii="Arial" w:hAnsi="Arial" w:cs="Arial"/>
                <w:color w:val="000000"/>
                <w:sz w:val="20"/>
                <w:szCs w:val="20"/>
              </w:rPr>
              <w:t>, the name of the constant (don’t include the $).</w:t>
            </w:r>
          </w:p>
          <w:p w:rsidR="00766A30" w:rsidRPr="00C83507" w:rsidRDefault="00766A30" w:rsidP="00466EFF">
            <w:pPr>
              <w:numPr>
                <w:ilvl w:val="0"/>
                <w:numId w:val="13"/>
              </w:numPr>
              <w:rPr>
                <w:rFonts w:ascii="Arial" w:hAnsi="Arial" w:cs="Arial"/>
                <w:color w:val="000000"/>
                <w:sz w:val="20"/>
                <w:szCs w:val="20"/>
              </w:rPr>
            </w:pPr>
            <w:r w:rsidRPr="00C83507">
              <w:rPr>
                <w:rFonts w:ascii="Arial" w:hAnsi="Arial" w:cs="Arial"/>
                <w:b/>
                <w:color w:val="000000"/>
                <w:sz w:val="20"/>
                <w:szCs w:val="20"/>
              </w:rPr>
              <w:t>-value</w:t>
            </w:r>
            <w:r w:rsidRPr="00C83507">
              <w:rPr>
                <w:rFonts w:ascii="Arial" w:hAnsi="Arial" w:cs="Arial"/>
                <w:color w:val="000000"/>
                <w:sz w:val="20"/>
                <w:szCs w:val="20"/>
              </w:rPr>
              <w:t>, the value of the constant.</w:t>
            </w:r>
          </w:p>
          <w:p w:rsidR="00766A30" w:rsidRPr="00C83507" w:rsidRDefault="00766A30" w:rsidP="00466EFF">
            <w:pPr>
              <w:numPr>
                <w:ilvl w:val="0"/>
                <w:numId w:val="13"/>
              </w:numPr>
              <w:rPr>
                <w:rFonts w:ascii="Arial" w:hAnsi="Arial" w:cs="Arial"/>
                <w:color w:val="000000"/>
                <w:sz w:val="20"/>
                <w:szCs w:val="20"/>
              </w:rPr>
            </w:pPr>
            <w:r w:rsidRPr="00C83507">
              <w:rPr>
                <w:rFonts w:ascii="Arial" w:hAnsi="Arial" w:cs="Arial"/>
                <w:b/>
                <w:color w:val="000000"/>
                <w:sz w:val="20"/>
                <w:szCs w:val="20"/>
              </w:rPr>
              <w:t>-option</w:t>
            </w:r>
            <w:r w:rsidRPr="00C83507">
              <w:rPr>
                <w:rFonts w:ascii="Arial" w:hAnsi="Arial" w:cs="Arial"/>
                <w:color w:val="000000"/>
                <w:sz w:val="20"/>
                <w:szCs w:val="20"/>
              </w:rPr>
              <w:t xml:space="preserve"> </w:t>
            </w:r>
            <w:r w:rsidRPr="00C83507">
              <w:rPr>
                <w:rFonts w:ascii="Arial" w:hAnsi="Arial" w:cs="Arial"/>
                <w:b/>
                <w:color w:val="000000"/>
                <w:sz w:val="20"/>
                <w:szCs w:val="20"/>
              </w:rPr>
              <w:t>constant</w:t>
            </w:r>
            <w:r w:rsidRPr="00C83507">
              <w:rPr>
                <w:rFonts w:ascii="Arial" w:hAnsi="Arial" w:cs="Arial"/>
                <w:color w:val="000000"/>
                <w:sz w:val="20"/>
                <w:szCs w:val="20"/>
              </w:rPr>
              <w:t xml:space="preserve">, to create a constant as opposed to a </w:t>
            </w:r>
            <w:r w:rsidR="00A6051F" w:rsidRPr="00C83507">
              <w:rPr>
                <w:rFonts w:ascii="Arial" w:hAnsi="Arial" w:cs="Arial"/>
                <w:color w:val="000000"/>
                <w:sz w:val="20"/>
                <w:szCs w:val="20"/>
              </w:rPr>
              <w:t xml:space="preserve">standard </w:t>
            </w:r>
            <w:r w:rsidRPr="00C83507">
              <w:rPr>
                <w:rFonts w:ascii="Arial" w:hAnsi="Arial" w:cs="Arial"/>
                <w:color w:val="000000"/>
                <w:sz w:val="20"/>
                <w:szCs w:val="20"/>
              </w:rPr>
              <w:t>variable.</w:t>
            </w:r>
          </w:p>
          <w:p w:rsidR="00766A30" w:rsidRPr="00C83507" w:rsidRDefault="00766A30" w:rsidP="00830117">
            <w:pPr>
              <w:rPr>
                <w:rFonts w:ascii="Arial" w:hAnsi="Arial" w:cs="Arial"/>
                <w:color w:val="000000"/>
                <w:sz w:val="20"/>
                <w:szCs w:val="20"/>
              </w:rPr>
            </w:pPr>
          </w:p>
          <w:p w:rsidR="00766A30" w:rsidRPr="00C83507" w:rsidRDefault="00766A30" w:rsidP="00830117">
            <w:pPr>
              <w:rPr>
                <w:rFonts w:ascii="Arial" w:hAnsi="Arial" w:cs="Arial"/>
                <w:color w:val="000000"/>
                <w:sz w:val="20"/>
                <w:szCs w:val="20"/>
              </w:rPr>
            </w:pPr>
            <w:r w:rsidRPr="00C83507">
              <w:rPr>
                <w:rFonts w:ascii="Arial" w:hAnsi="Arial" w:cs="Arial"/>
                <w:color w:val="000000"/>
                <w:sz w:val="20"/>
                <w:szCs w:val="20"/>
              </w:rPr>
              <w:t>For example, this command creates a constant named $ForReading, with a value of 1:</w:t>
            </w:r>
          </w:p>
          <w:p w:rsidR="00432504" w:rsidRPr="00C83507" w:rsidRDefault="00432504" w:rsidP="00830117">
            <w:pPr>
              <w:rPr>
                <w:rFonts w:ascii="Arial" w:hAnsi="Arial" w:cs="Arial"/>
                <w:color w:val="000000"/>
                <w:sz w:val="20"/>
                <w:szCs w:val="20"/>
              </w:rPr>
            </w:pPr>
          </w:p>
          <w:p w:rsidR="00830117" w:rsidRPr="00C83507" w:rsidRDefault="00C31D88" w:rsidP="00830117">
            <w:pPr>
              <w:rPr>
                <w:rFonts w:ascii="Courier New" w:hAnsi="Courier New" w:cs="Courier New"/>
                <w:color w:val="000000"/>
                <w:sz w:val="20"/>
                <w:szCs w:val="20"/>
              </w:rPr>
            </w:pPr>
            <w:r w:rsidRPr="00C83507">
              <w:rPr>
                <w:rFonts w:ascii="Courier New" w:hAnsi="Courier New" w:cs="Courier New"/>
                <w:color w:val="000000"/>
                <w:sz w:val="20"/>
                <w:szCs w:val="20"/>
              </w:rPr>
              <w:t xml:space="preserve">set-variable -name </w:t>
            </w:r>
            <w:r w:rsidR="00B86D85" w:rsidRPr="00C83507">
              <w:rPr>
                <w:rFonts w:ascii="Courier New" w:hAnsi="Courier New" w:cs="Courier New"/>
                <w:color w:val="000000"/>
                <w:sz w:val="20"/>
                <w:szCs w:val="20"/>
              </w:rPr>
              <w:t>ForReading</w:t>
            </w:r>
            <w:r w:rsidRPr="00C83507">
              <w:rPr>
                <w:rFonts w:ascii="Courier New" w:hAnsi="Courier New" w:cs="Courier New"/>
                <w:color w:val="000000"/>
                <w:sz w:val="20"/>
                <w:szCs w:val="20"/>
              </w:rPr>
              <w:t xml:space="preserve"> -value </w:t>
            </w:r>
            <w:r w:rsidR="00B86D85" w:rsidRPr="00C83507">
              <w:rPr>
                <w:rFonts w:ascii="Courier New" w:hAnsi="Courier New" w:cs="Courier New"/>
                <w:color w:val="000000"/>
                <w:sz w:val="20"/>
                <w:szCs w:val="20"/>
              </w:rPr>
              <w:t>1</w:t>
            </w:r>
            <w:r w:rsidRPr="00C83507">
              <w:rPr>
                <w:rFonts w:ascii="Courier New" w:hAnsi="Courier New" w:cs="Courier New"/>
                <w:color w:val="000000"/>
                <w:sz w:val="20"/>
                <w:szCs w:val="20"/>
              </w:rPr>
              <w:t xml:space="preserve"> -option constant</w:t>
            </w:r>
          </w:p>
          <w:p w:rsidR="00855885" w:rsidRPr="00C83507" w:rsidRDefault="00855885" w:rsidP="00830117">
            <w:pPr>
              <w:rPr>
                <w:rFonts w:ascii="Arial" w:hAnsi="Arial" w:cs="Arial"/>
                <w:color w:val="000000"/>
                <w:sz w:val="20"/>
                <w:szCs w:val="20"/>
              </w:rPr>
            </w:pPr>
          </w:p>
          <w:p w:rsidR="00766A30" w:rsidRPr="00C83507" w:rsidRDefault="00766A30" w:rsidP="00830117">
            <w:pPr>
              <w:rPr>
                <w:rFonts w:ascii="Arial" w:hAnsi="Arial" w:cs="Arial"/>
                <w:color w:val="000000"/>
                <w:sz w:val="20"/>
                <w:szCs w:val="20"/>
              </w:rPr>
            </w:pPr>
            <w:r w:rsidRPr="00C83507">
              <w:rPr>
                <w:rFonts w:ascii="Arial" w:hAnsi="Arial" w:cs="Arial"/>
                <w:color w:val="000000"/>
                <w:sz w:val="20"/>
                <w:szCs w:val="20"/>
              </w:rPr>
              <w:t>If you try to assign a new value to this constant you’ll get an error message similar to this:</w:t>
            </w:r>
          </w:p>
          <w:p w:rsidR="00766A30" w:rsidRPr="00C83507" w:rsidRDefault="00766A30" w:rsidP="00830117">
            <w:pPr>
              <w:rPr>
                <w:rFonts w:ascii="Arial" w:hAnsi="Arial" w:cs="Arial"/>
                <w:color w:val="000000"/>
                <w:sz w:val="20"/>
                <w:szCs w:val="20"/>
              </w:rPr>
            </w:pPr>
          </w:p>
          <w:p w:rsidR="00766A30" w:rsidRPr="00C83507" w:rsidRDefault="00766A30" w:rsidP="00830117">
            <w:pPr>
              <w:rPr>
                <w:rFonts w:ascii="Courier New" w:hAnsi="Courier New" w:cs="Courier New"/>
                <w:color w:val="000000"/>
                <w:sz w:val="20"/>
                <w:szCs w:val="20"/>
              </w:rPr>
            </w:pPr>
            <w:r w:rsidRPr="00C83507">
              <w:rPr>
                <w:rFonts w:ascii="Courier New" w:hAnsi="Courier New" w:cs="Courier New"/>
                <w:color w:val="000000"/>
                <w:sz w:val="20"/>
                <w:szCs w:val="20"/>
              </w:rPr>
              <w:t>Cannot overwrite variable ForReading because it is read-only or constant.</w:t>
            </w:r>
          </w:p>
          <w:p w:rsidR="00766A30" w:rsidRPr="00C83507" w:rsidRDefault="00766A30" w:rsidP="00830117">
            <w:pPr>
              <w:rPr>
                <w:rFonts w:ascii="Arial" w:hAnsi="Arial" w:cs="Arial"/>
                <w:color w:val="000000"/>
                <w:sz w:val="20"/>
                <w:szCs w:val="20"/>
              </w:rPr>
            </w:pPr>
          </w:p>
        </w:tc>
      </w:tr>
      <w:tr w:rsidR="00830117" w:rsidRPr="00C83507" w:rsidTr="00F97890">
        <w:tc>
          <w:tcPr>
            <w:tcW w:w="2718" w:type="dxa"/>
            <w:tcBorders>
              <w:bottom w:val="single" w:sz="4" w:space="0" w:color="auto"/>
            </w:tcBorders>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Dim Statement</w:t>
            </w:r>
          </w:p>
        </w:tc>
        <w:tc>
          <w:tcPr>
            <w:tcW w:w="6138" w:type="dxa"/>
            <w:tcBorders>
              <w:bottom w:val="single" w:sz="4" w:space="0" w:color="auto"/>
            </w:tcBorders>
            <w:shd w:val="clear" w:color="auto" w:fill="auto"/>
          </w:tcPr>
          <w:p w:rsidR="00830117" w:rsidRPr="00C83507" w:rsidRDefault="00232A4D" w:rsidP="00830117">
            <w:pPr>
              <w:rPr>
                <w:rFonts w:ascii="Arial" w:hAnsi="Arial" w:cs="Arial"/>
                <w:color w:val="000000"/>
                <w:sz w:val="20"/>
                <w:szCs w:val="20"/>
              </w:rPr>
            </w:pPr>
            <w:r w:rsidRPr="00C83507">
              <w:rPr>
                <w:rFonts w:ascii="Arial" w:hAnsi="Arial" w:cs="Arial"/>
                <w:b/>
                <w:color w:val="000000"/>
                <w:sz w:val="20"/>
                <w:szCs w:val="20"/>
              </w:rPr>
              <w:t xml:space="preserve">Definition: </w:t>
            </w:r>
            <w:r w:rsidR="00BB6D1F" w:rsidRPr="00C83507">
              <w:rPr>
                <w:rFonts w:ascii="Arial" w:hAnsi="Arial" w:cs="Arial"/>
                <w:color w:val="000000"/>
                <w:sz w:val="20"/>
                <w:szCs w:val="20"/>
              </w:rPr>
              <w:t>Declares variables and allocates storage space.</w:t>
            </w:r>
          </w:p>
          <w:p w:rsidR="005F4F95" w:rsidRPr="00C83507" w:rsidRDefault="005F4F95" w:rsidP="00830117">
            <w:pPr>
              <w:rPr>
                <w:rFonts w:ascii="Arial" w:hAnsi="Arial" w:cs="Arial"/>
                <w:color w:val="000000"/>
                <w:sz w:val="20"/>
                <w:szCs w:val="20"/>
              </w:rPr>
            </w:pPr>
          </w:p>
          <w:p w:rsidR="005F4F95" w:rsidRPr="00C83507" w:rsidRDefault="00EF2141" w:rsidP="00830117">
            <w:pPr>
              <w:rPr>
                <w:rFonts w:ascii="Arial" w:hAnsi="Arial" w:cs="Arial"/>
                <w:color w:val="000000"/>
                <w:sz w:val="20"/>
                <w:szCs w:val="20"/>
              </w:rPr>
            </w:pPr>
            <w:r w:rsidRPr="00C83507">
              <w:rPr>
                <w:rFonts w:ascii="Arial" w:hAnsi="Arial" w:cs="Arial"/>
                <w:color w:val="000000"/>
                <w:sz w:val="20"/>
                <w:szCs w:val="20"/>
              </w:rPr>
              <w:t>In VBScript the Dim statement is used to declare a variable, typically without assigning that variable a value of any kind. To declare a variable in Windows PowerShell, but without assigning a value to the variable, use a command similar to this:</w:t>
            </w:r>
          </w:p>
          <w:p w:rsidR="00EF2141" w:rsidRPr="00C83507" w:rsidRDefault="00EF2141" w:rsidP="00830117">
            <w:pPr>
              <w:rPr>
                <w:rFonts w:ascii="Arial" w:hAnsi="Arial" w:cs="Arial"/>
                <w:color w:val="000000"/>
                <w:sz w:val="20"/>
                <w:szCs w:val="20"/>
              </w:rPr>
            </w:pPr>
          </w:p>
          <w:p w:rsidR="00EF2141" w:rsidRPr="00C83507" w:rsidRDefault="00EF2141" w:rsidP="00830117">
            <w:pPr>
              <w:rPr>
                <w:rFonts w:ascii="Courier New" w:hAnsi="Courier New" w:cs="Courier New"/>
                <w:color w:val="000000"/>
                <w:sz w:val="20"/>
                <w:szCs w:val="20"/>
              </w:rPr>
            </w:pPr>
            <w:r w:rsidRPr="00C83507">
              <w:rPr>
                <w:rFonts w:ascii="Courier New" w:hAnsi="Courier New" w:cs="Courier New"/>
                <w:color w:val="000000"/>
                <w:sz w:val="20"/>
                <w:szCs w:val="20"/>
              </w:rPr>
              <w:t>$</w:t>
            </w:r>
            <w:r w:rsidR="00BF64D9" w:rsidRPr="00C83507">
              <w:rPr>
                <w:rFonts w:ascii="Courier New" w:hAnsi="Courier New" w:cs="Courier New"/>
                <w:color w:val="000000"/>
                <w:sz w:val="20"/>
                <w:szCs w:val="20"/>
              </w:rPr>
              <w:t>a</w:t>
            </w:r>
            <w:r w:rsidRPr="00C83507">
              <w:rPr>
                <w:rFonts w:ascii="Courier New" w:hAnsi="Courier New" w:cs="Courier New"/>
                <w:color w:val="000000"/>
                <w:sz w:val="20"/>
                <w:szCs w:val="20"/>
              </w:rPr>
              <w:t xml:space="preserve"> = [string]</w:t>
            </w:r>
          </w:p>
          <w:p w:rsidR="00BB6D1F" w:rsidRPr="00C83507" w:rsidRDefault="00BB6D1F" w:rsidP="00830117">
            <w:pPr>
              <w:rPr>
                <w:rFonts w:ascii="Arial" w:hAnsi="Arial" w:cs="Arial"/>
                <w:color w:val="000000"/>
                <w:sz w:val="20"/>
                <w:szCs w:val="20"/>
              </w:rPr>
            </w:pPr>
          </w:p>
          <w:p w:rsidR="00EF2141" w:rsidRPr="00C83507" w:rsidRDefault="00EF2141" w:rsidP="00830117">
            <w:pPr>
              <w:rPr>
                <w:rFonts w:ascii="Arial" w:hAnsi="Arial" w:cs="Arial"/>
                <w:color w:val="000000"/>
                <w:sz w:val="20"/>
                <w:szCs w:val="20"/>
              </w:rPr>
            </w:pPr>
            <w:r w:rsidRPr="00C83507">
              <w:rPr>
                <w:rFonts w:ascii="Arial" w:hAnsi="Arial" w:cs="Arial"/>
                <w:color w:val="000000"/>
                <w:sz w:val="20"/>
                <w:szCs w:val="20"/>
              </w:rPr>
              <w:t>This command creates a new, empty string variable named $</w:t>
            </w:r>
            <w:r w:rsidR="00BF64D9" w:rsidRPr="00C83507">
              <w:rPr>
                <w:rFonts w:ascii="Arial" w:hAnsi="Arial" w:cs="Arial"/>
                <w:color w:val="000000"/>
                <w:sz w:val="20"/>
                <w:szCs w:val="20"/>
              </w:rPr>
              <w:t>a</w:t>
            </w:r>
            <w:r w:rsidRPr="00C83507">
              <w:rPr>
                <w:rFonts w:ascii="Arial" w:hAnsi="Arial" w:cs="Arial"/>
                <w:color w:val="000000"/>
                <w:sz w:val="20"/>
                <w:szCs w:val="20"/>
              </w:rPr>
              <w:t xml:space="preserve">. In order to declare a variable without assigning it a value you must specify a </w:t>
            </w:r>
            <w:r w:rsidR="00817AF4" w:rsidRPr="00C83507">
              <w:rPr>
                <w:rFonts w:ascii="Arial" w:hAnsi="Arial" w:cs="Arial"/>
                <w:color w:val="000000"/>
                <w:sz w:val="20"/>
                <w:szCs w:val="20"/>
              </w:rPr>
              <w:t>data type</w:t>
            </w:r>
            <w:r w:rsidRPr="00C83507">
              <w:rPr>
                <w:rFonts w:ascii="Arial" w:hAnsi="Arial" w:cs="Arial"/>
                <w:color w:val="000000"/>
                <w:sz w:val="20"/>
                <w:szCs w:val="20"/>
              </w:rPr>
              <w:t xml:space="preserve"> (although this </w:t>
            </w:r>
            <w:r w:rsidR="00817AF4" w:rsidRPr="00C83507">
              <w:rPr>
                <w:rFonts w:ascii="Arial" w:hAnsi="Arial" w:cs="Arial"/>
                <w:color w:val="000000"/>
                <w:sz w:val="20"/>
                <w:szCs w:val="20"/>
              </w:rPr>
              <w:t>data type</w:t>
            </w:r>
            <w:r w:rsidRPr="00C83507">
              <w:rPr>
                <w:rFonts w:ascii="Arial" w:hAnsi="Arial" w:cs="Arial"/>
                <w:color w:val="000000"/>
                <w:sz w:val="20"/>
                <w:szCs w:val="20"/>
              </w:rPr>
              <w:t xml:space="preserve"> can later be changed).</w:t>
            </w:r>
          </w:p>
          <w:p w:rsidR="00EF2141" w:rsidRPr="00C83507" w:rsidRDefault="00EF2141" w:rsidP="00830117">
            <w:pPr>
              <w:rPr>
                <w:rFonts w:ascii="Arial" w:hAnsi="Arial" w:cs="Arial"/>
                <w:color w:val="000000"/>
                <w:sz w:val="20"/>
                <w:szCs w:val="20"/>
              </w:rPr>
            </w:pPr>
          </w:p>
        </w:tc>
      </w:tr>
      <w:tr w:rsidR="00830117" w:rsidRPr="00C83507" w:rsidTr="00F97890">
        <w:tc>
          <w:tcPr>
            <w:tcW w:w="2718" w:type="dxa"/>
            <w:tcBorders>
              <w:bottom w:val="single" w:sz="4" w:space="0" w:color="auto"/>
            </w:tcBorders>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Do...</w:t>
            </w:r>
            <w:smartTag w:uri="urn:schemas-microsoft-com:office:smarttags" w:element="place">
              <w:r w:rsidRPr="00C83507">
                <w:rPr>
                  <w:rFonts w:ascii="Arial" w:hAnsi="Arial" w:cs="Arial"/>
                  <w:color w:val="000000"/>
                  <w:sz w:val="20"/>
                  <w:szCs w:val="20"/>
                </w:rPr>
                <w:t>Loop</w:t>
              </w:r>
            </w:smartTag>
            <w:r w:rsidRPr="00C83507">
              <w:rPr>
                <w:rFonts w:ascii="Arial" w:hAnsi="Arial" w:cs="Arial"/>
                <w:color w:val="000000"/>
                <w:sz w:val="20"/>
                <w:szCs w:val="20"/>
              </w:rPr>
              <w:t xml:space="preserve"> Statement</w:t>
            </w:r>
          </w:p>
        </w:tc>
        <w:tc>
          <w:tcPr>
            <w:tcW w:w="6138" w:type="dxa"/>
            <w:tcBorders>
              <w:bottom w:val="single" w:sz="4" w:space="0" w:color="auto"/>
            </w:tcBorders>
            <w:shd w:val="clear" w:color="auto" w:fill="auto"/>
          </w:tcPr>
          <w:p w:rsidR="00BB6D1F" w:rsidRPr="00C83507" w:rsidRDefault="00232A4D" w:rsidP="00AC08A4">
            <w:pPr>
              <w:rPr>
                <w:rFonts w:ascii="Arial" w:hAnsi="Arial" w:cs="Arial"/>
                <w:color w:val="000000"/>
                <w:sz w:val="20"/>
                <w:szCs w:val="20"/>
              </w:rPr>
            </w:pPr>
            <w:r w:rsidRPr="00C83507">
              <w:rPr>
                <w:rFonts w:ascii="Arial" w:hAnsi="Arial" w:cs="Arial"/>
                <w:b/>
                <w:color w:val="000000"/>
                <w:sz w:val="20"/>
                <w:szCs w:val="20"/>
              </w:rPr>
              <w:t xml:space="preserve">Definition: </w:t>
            </w:r>
            <w:r w:rsidR="00BB6D1F" w:rsidRPr="00C83507">
              <w:rPr>
                <w:rFonts w:ascii="Arial" w:hAnsi="Arial" w:cs="Arial"/>
                <w:color w:val="000000"/>
                <w:sz w:val="20"/>
                <w:szCs w:val="20"/>
              </w:rPr>
              <w:t xml:space="preserve">Repeats a block of statements while a condition is </w:t>
            </w:r>
            <w:r w:rsidR="00BB6D1F" w:rsidRPr="00C83507">
              <w:rPr>
                <w:rFonts w:ascii="Arial" w:hAnsi="Arial" w:cs="Arial"/>
                <w:b/>
                <w:bCs/>
                <w:color w:val="000000"/>
                <w:sz w:val="20"/>
                <w:szCs w:val="20"/>
              </w:rPr>
              <w:t>True</w:t>
            </w:r>
            <w:r w:rsidR="00BB6D1F" w:rsidRPr="00C83507">
              <w:rPr>
                <w:rFonts w:ascii="Arial" w:hAnsi="Arial" w:cs="Arial"/>
                <w:color w:val="000000"/>
                <w:sz w:val="20"/>
                <w:szCs w:val="20"/>
              </w:rPr>
              <w:t xml:space="preserve"> or until a condition becomes </w:t>
            </w:r>
            <w:r w:rsidR="00BB6D1F" w:rsidRPr="00C83507">
              <w:rPr>
                <w:rFonts w:ascii="Arial" w:hAnsi="Arial" w:cs="Arial"/>
                <w:b/>
                <w:bCs/>
                <w:color w:val="000000"/>
                <w:sz w:val="20"/>
                <w:szCs w:val="20"/>
              </w:rPr>
              <w:t>True</w:t>
            </w:r>
            <w:r w:rsidR="00BB6D1F" w:rsidRPr="00C83507">
              <w:rPr>
                <w:rFonts w:ascii="Arial" w:hAnsi="Arial" w:cs="Arial"/>
                <w:color w:val="000000"/>
                <w:sz w:val="20"/>
                <w:szCs w:val="20"/>
              </w:rPr>
              <w:t>.</w:t>
            </w:r>
          </w:p>
          <w:p w:rsidR="00BB6D1F" w:rsidRPr="00C83507" w:rsidRDefault="00BB6D1F" w:rsidP="00AC08A4">
            <w:pPr>
              <w:rPr>
                <w:rFonts w:ascii="Arial" w:hAnsi="Arial" w:cs="Arial"/>
                <w:color w:val="000000"/>
                <w:sz w:val="20"/>
                <w:szCs w:val="20"/>
              </w:rPr>
            </w:pPr>
          </w:p>
          <w:p w:rsidR="00C3753A" w:rsidRPr="00C83507" w:rsidRDefault="00A8556C" w:rsidP="00AC08A4">
            <w:pPr>
              <w:rPr>
                <w:rFonts w:ascii="Arial" w:hAnsi="Arial" w:cs="Arial"/>
                <w:color w:val="000000"/>
                <w:sz w:val="20"/>
                <w:szCs w:val="20"/>
              </w:rPr>
            </w:pPr>
            <w:r w:rsidRPr="00C83507">
              <w:rPr>
                <w:rFonts w:ascii="Arial" w:hAnsi="Arial" w:cs="Arial"/>
                <w:color w:val="000000"/>
                <w:sz w:val="20"/>
                <w:szCs w:val="20"/>
              </w:rPr>
              <w:t xml:space="preserve">The preceding definition pretty much says it all: a Do While loop enables you to repeat a block of code over and over again, at least </w:t>
            </w:r>
            <w:r w:rsidR="00466EFF" w:rsidRPr="00C83507">
              <w:rPr>
                <w:rFonts w:ascii="Arial" w:hAnsi="Arial" w:cs="Arial"/>
                <w:color w:val="000000"/>
                <w:sz w:val="20"/>
                <w:szCs w:val="20"/>
              </w:rPr>
              <w:t>as long as</w:t>
            </w:r>
            <w:r w:rsidRPr="00C83507">
              <w:rPr>
                <w:rFonts w:ascii="Arial" w:hAnsi="Arial" w:cs="Arial"/>
                <w:color w:val="000000"/>
                <w:sz w:val="20"/>
                <w:szCs w:val="20"/>
              </w:rPr>
              <w:t xml:space="preserve"> a specified condition is true</w:t>
            </w:r>
            <w:r w:rsidR="00466EFF" w:rsidRPr="00C83507">
              <w:rPr>
                <w:rFonts w:ascii="Arial" w:hAnsi="Arial" w:cs="Arial"/>
                <w:color w:val="000000"/>
                <w:sz w:val="20"/>
                <w:szCs w:val="20"/>
              </w:rPr>
              <w:t>. B</w:t>
            </w:r>
            <w:r w:rsidRPr="00C83507">
              <w:rPr>
                <w:rFonts w:ascii="Arial" w:hAnsi="Arial" w:cs="Arial"/>
                <w:color w:val="000000"/>
                <w:sz w:val="20"/>
                <w:szCs w:val="20"/>
              </w:rPr>
              <w:t xml:space="preserve">y comparison, a Do Until loop enables you to repeat a block of code over and over again, at least </w:t>
            </w:r>
            <w:r w:rsidRPr="00C83507">
              <w:rPr>
                <w:rFonts w:ascii="Arial" w:hAnsi="Arial" w:cs="Arial"/>
                <w:i/>
                <w:color w:val="000000"/>
                <w:sz w:val="20"/>
                <w:szCs w:val="20"/>
              </w:rPr>
              <w:t>until</w:t>
            </w:r>
            <w:r w:rsidRPr="00C83507">
              <w:rPr>
                <w:rFonts w:ascii="Arial" w:hAnsi="Arial" w:cs="Arial"/>
                <w:color w:val="000000"/>
                <w:sz w:val="20"/>
                <w:szCs w:val="20"/>
              </w:rPr>
              <w:t xml:space="preserve"> a specified condition becomes true. As you might </w:t>
            </w:r>
            <w:r w:rsidR="00466EFF" w:rsidRPr="00C83507">
              <w:rPr>
                <w:rFonts w:ascii="Arial" w:hAnsi="Arial" w:cs="Arial"/>
                <w:color w:val="000000"/>
                <w:sz w:val="20"/>
                <w:szCs w:val="20"/>
              </w:rPr>
              <w:t>have guessed</w:t>
            </w:r>
            <w:r w:rsidRPr="00C83507">
              <w:rPr>
                <w:rFonts w:ascii="Arial" w:hAnsi="Arial" w:cs="Arial"/>
                <w:color w:val="000000"/>
                <w:sz w:val="20"/>
                <w:szCs w:val="20"/>
              </w:rPr>
              <w:t>, you can create either type of loop using Windows PowerShell.</w:t>
            </w:r>
          </w:p>
          <w:p w:rsidR="00871AA7" w:rsidRPr="00C83507" w:rsidRDefault="00871AA7" w:rsidP="00AC08A4">
            <w:pPr>
              <w:rPr>
                <w:rFonts w:ascii="Arial" w:hAnsi="Arial" w:cs="Arial"/>
                <w:color w:val="000000"/>
                <w:sz w:val="20"/>
                <w:szCs w:val="20"/>
              </w:rPr>
            </w:pPr>
          </w:p>
          <w:p w:rsidR="00871AA7" w:rsidRPr="00C83507" w:rsidRDefault="00871AA7" w:rsidP="00AC08A4">
            <w:pPr>
              <w:rPr>
                <w:rFonts w:ascii="Arial" w:hAnsi="Arial" w:cs="Arial"/>
                <w:color w:val="000000"/>
                <w:sz w:val="20"/>
                <w:szCs w:val="20"/>
              </w:rPr>
            </w:pPr>
            <w:r w:rsidRPr="00C83507">
              <w:rPr>
                <w:rFonts w:ascii="Arial" w:hAnsi="Arial" w:cs="Arial"/>
                <w:color w:val="000000"/>
                <w:sz w:val="20"/>
                <w:szCs w:val="20"/>
              </w:rPr>
              <w:t xml:space="preserve">To begin with, let’s take a look at the Do While loop. To create a Do While loop you need the following </w:t>
            </w:r>
            <w:r w:rsidR="00466EFF" w:rsidRPr="00C83507">
              <w:rPr>
                <w:rFonts w:ascii="Arial" w:hAnsi="Arial" w:cs="Arial"/>
                <w:color w:val="000000"/>
                <w:sz w:val="20"/>
                <w:szCs w:val="20"/>
              </w:rPr>
              <w:t>items</w:t>
            </w:r>
            <w:r w:rsidRPr="00C83507">
              <w:rPr>
                <w:rFonts w:ascii="Arial" w:hAnsi="Arial" w:cs="Arial"/>
                <w:color w:val="000000"/>
                <w:sz w:val="20"/>
                <w:szCs w:val="20"/>
              </w:rPr>
              <w:t>:</w:t>
            </w:r>
          </w:p>
          <w:p w:rsidR="00871AA7" w:rsidRPr="00C83507" w:rsidRDefault="00871AA7" w:rsidP="00AC08A4">
            <w:pPr>
              <w:rPr>
                <w:rFonts w:ascii="Arial" w:hAnsi="Arial" w:cs="Arial"/>
                <w:color w:val="000000"/>
                <w:sz w:val="20"/>
                <w:szCs w:val="20"/>
              </w:rPr>
            </w:pPr>
          </w:p>
          <w:p w:rsidR="00871AA7" w:rsidRPr="00C83507" w:rsidRDefault="00871AA7" w:rsidP="00871AA7">
            <w:pPr>
              <w:numPr>
                <w:ilvl w:val="0"/>
                <w:numId w:val="7"/>
              </w:numPr>
              <w:rPr>
                <w:rFonts w:ascii="Arial" w:hAnsi="Arial" w:cs="Arial"/>
                <w:color w:val="000000"/>
                <w:sz w:val="20"/>
                <w:szCs w:val="20"/>
              </w:rPr>
            </w:pPr>
            <w:r w:rsidRPr="00C83507">
              <w:rPr>
                <w:rFonts w:ascii="Arial" w:hAnsi="Arial" w:cs="Arial"/>
                <w:color w:val="000000"/>
                <w:sz w:val="20"/>
                <w:szCs w:val="20"/>
              </w:rPr>
              <w:t xml:space="preserve">The </w:t>
            </w:r>
            <w:r w:rsidRPr="00C83507">
              <w:rPr>
                <w:rFonts w:ascii="Arial" w:hAnsi="Arial" w:cs="Arial"/>
                <w:b/>
                <w:color w:val="000000"/>
                <w:sz w:val="20"/>
                <w:szCs w:val="20"/>
              </w:rPr>
              <w:t>Do</w:t>
            </w:r>
            <w:r w:rsidRPr="00C83507">
              <w:rPr>
                <w:rFonts w:ascii="Arial" w:hAnsi="Arial" w:cs="Arial"/>
                <w:color w:val="000000"/>
                <w:sz w:val="20"/>
                <w:szCs w:val="20"/>
              </w:rPr>
              <w:t xml:space="preserve"> keyword.</w:t>
            </w:r>
          </w:p>
          <w:p w:rsidR="00871AA7" w:rsidRPr="00C83507" w:rsidRDefault="00871AA7" w:rsidP="00871AA7">
            <w:pPr>
              <w:numPr>
                <w:ilvl w:val="0"/>
                <w:numId w:val="7"/>
              </w:numPr>
              <w:rPr>
                <w:rFonts w:ascii="Arial" w:hAnsi="Arial" w:cs="Arial"/>
                <w:color w:val="000000"/>
                <w:sz w:val="20"/>
                <w:szCs w:val="20"/>
              </w:rPr>
            </w:pPr>
            <w:r w:rsidRPr="00C83507">
              <w:rPr>
                <w:rFonts w:ascii="Arial" w:hAnsi="Arial" w:cs="Arial"/>
                <w:color w:val="000000"/>
                <w:sz w:val="20"/>
                <w:szCs w:val="20"/>
              </w:rPr>
              <w:t>The action (or actions) you want to perform. These actions must be contained within curly braces.</w:t>
            </w:r>
          </w:p>
          <w:p w:rsidR="00871AA7" w:rsidRPr="00C83507" w:rsidRDefault="00871AA7" w:rsidP="00871AA7">
            <w:pPr>
              <w:numPr>
                <w:ilvl w:val="0"/>
                <w:numId w:val="7"/>
              </w:numPr>
              <w:rPr>
                <w:rFonts w:ascii="Arial" w:hAnsi="Arial" w:cs="Arial"/>
                <w:color w:val="000000"/>
                <w:sz w:val="20"/>
                <w:szCs w:val="20"/>
              </w:rPr>
            </w:pPr>
            <w:r w:rsidRPr="00C83507">
              <w:rPr>
                <w:rFonts w:ascii="Arial" w:hAnsi="Arial" w:cs="Arial"/>
                <w:color w:val="000000"/>
                <w:sz w:val="20"/>
                <w:szCs w:val="20"/>
              </w:rPr>
              <w:t xml:space="preserve">The </w:t>
            </w:r>
            <w:r w:rsidRPr="00C83507">
              <w:rPr>
                <w:rFonts w:ascii="Arial" w:hAnsi="Arial" w:cs="Arial"/>
                <w:b/>
                <w:color w:val="000000"/>
                <w:sz w:val="20"/>
                <w:szCs w:val="20"/>
              </w:rPr>
              <w:t>While</w:t>
            </w:r>
            <w:r w:rsidRPr="00C83507">
              <w:rPr>
                <w:rFonts w:ascii="Arial" w:hAnsi="Arial" w:cs="Arial"/>
                <w:color w:val="000000"/>
                <w:sz w:val="20"/>
                <w:szCs w:val="20"/>
              </w:rPr>
              <w:t xml:space="preserve"> keyword.</w:t>
            </w:r>
          </w:p>
          <w:p w:rsidR="00871AA7" w:rsidRPr="00C83507" w:rsidRDefault="00871AA7" w:rsidP="00871AA7">
            <w:pPr>
              <w:numPr>
                <w:ilvl w:val="0"/>
                <w:numId w:val="7"/>
              </w:numPr>
              <w:rPr>
                <w:rFonts w:ascii="Arial" w:hAnsi="Arial" w:cs="Arial"/>
                <w:color w:val="000000"/>
                <w:sz w:val="20"/>
                <w:szCs w:val="20"/>
              </w:rPr>
            </w:pPr>
            <w:r w:rsidRPr="00C83507">
              <w:rPr>
                <w:rFonts w:ascii="Arial" w:hAnsi="Arial" w:cs="Arial"/>
                <w:color w:val="000000"/>
                <w:sz w:val="20"/>
                <w:szCs w:val="20"/>
              </w:rPr>
              <w:t>The condition that will spell the end of the loop. (In other words, when this condition is met then the loop should end.)</w:t>
            </w:r>
          </w:p>
          <w:p w:rsidR="00871AA7" w:rsidRPr="00C83507" w:rsidRDefault="00871AA7" w:rsidP="00AC08A4">
            <w:pPr>
              <w:rPr>
                <w:rFonts w:ascii="Arial" w:hAnsi="Arial" w:cs="Arial"/>
                <w:color w:val="000000"/>
                <w:sz w:val="20"/>
                <w:szCs w:val="20"/>
              </w:rPr>
            </w:pPr>
          </w:p>
          <w:p w:rsidR="00871AA7" w:rsidRPr="00C83507" w:rsidRDefault="00535EFA" w:rsidP="00AC08A4">
            <w:pPr>
              <w:rPr>
                <w:rFonts w:ascii="Arial" w:hAnsi="Arial" w:cs="Arial"/>
                <w:color w:val="000000"/>
                <w:sz w:val="20"/>
                <w:szCs w:val="20"/>
              </w:rPr>
            </w:pPr>
            <w:r w:rsidRPr="00C83507">
              <w:rPr>
                <w:rFonts w:ascii="Arial" w:hAnsi="Arial" w:cs="Arial"/>
                <w:color w:val="000000"/>
                <w:sz w:val="20"/>
                <w:szCs w:val="20"/>
              </w:rPr>
              <w:t>The following example assigns the value 1 to the variable $</w:t>
            </w:r>
            <w:r w:rsidR="00AF3D28">
              <w:rPr>
                <w:rFonts w:ascii="Arial" w:hAnsi="Arial" w:cs="Arial"/>
                <w:color w:val="000000"/>
                <w:sz w:val="20"/>
                <w:szCs w:val="20"/>
              </w:rPr>
              <w:t>a</w:t>
            </w:r>
            <w:r w:rsidRPr="00C83507">
              <w:rPr>
                <w:rFonts w:ascii="Arial" w:hAnsi="Arial" w:cs="Arial"/>
                <w:color w:val="000000"/>
                <w:sz w:val="20"/>
                <w:szCs w:val="20"/>
              </w:rPr>
              <w:t xml:space="preserve">, then uses that variable as part of a Do While loop. </w:t>
            </w:r>
            <w:r w:rsidR="00F97890" w:rsidRPr="00C83507">
              <w:rPr>
                <w:rFonts w:ascii="Arial" w:hAnsi="Arial" w:cs="Arial"/>
                <w:color w:val="000000"/>
                <w:sz w:val="20"/>
                <w:szCs w:val="20"/>
              </w:rPr>
              <w:t xml:space="preserve">The action to be performed is fairly simple: we </w:t>
            </w:r>
            <w:r w:rsidR="00AF3D28">
              <w:rPr>
                <w:rFonts w:ascii="Arial" w:hAnsi="Arial" w:cs="Arial"/>
                <w:color w:val="000000"/>
                <w:sz w:val="20"/>
                <w:szCs w:val="20"/>
              </w:rPr>
              <w:t>just</w:t>
            </w:r>
            <w:r w:rsidR="00F97890" w:rsidRPr="00C83507">
              <w:rPr>
                <w:rFonts w:ascii="Arial" w:hAnsi="Arial" w:cs="Arial"/>
                <w:color w:val="000000"/>
                <w:sz w:val="20"/>
                <w:szCs w:val="20"/>
              </w:rPr>
              <w:t xml:space="preserve"> echo back the value of $a, then use the </w:t>
            </w:r>
            <w:r w:rsidR="00F97890" w:rsidRPr="00C83507">
              <w:rPr>
                <w:rFonts w:ascii="Arial" w:hAnsi="Arial" w:cs="Arial"/>
                <w:b/>
                <w:color w:val="000000"/>
                <w:sz w:val="20"/>
                <w:szCs w:val="20"/>
              </w:rPr>
              <w:t>++</w:t>
            </w:r>
            <w:r w:rsidR="00F97890" w:rsidRPr="00C83507">
              <w:rPr>
                <w:rFonts w:ascii="Arial" w:hAnsi="Arial" w:cs="Arial"/>
                <w:color w:val="000000"/>
                <w:sz w:val="20"/>
                <w:szCs w:val="20"/>
              </w:rPr>
              <w:t xml:space="preserve"> operator to increment $a by 1. That’s what this portion of the code does:</w:t>
            </w:r>
          </w:p>
          <w:p w:rsidR="00F97890" w:rsidRPr="00C83507" w:rsidRDefault="00F97890" w:rsidP="00AC08A4">
            <w:pPr>
              <w:rPr>
                <w:rFonts w:ascii="Arial" w:hAnsi="Arial" w:cs="Arial"/>
                <w:color w:val="000000"/>
                <w:sz w:val="20"/>
                <w:szCs w:val="20"/>
              </w:rPr>
            </w:pPr>
          </w:p>
          <w:p w:rsidR="00F97890" w:rsidRPr="00C83507" w:rsidRDefault="00F97890" w:rsidP="00AC08A4">
            <w:pPr>
              <w:rPr>
                <w:rFonts w:ascii="Arial" w:hAnsi="Arial" w:cs="Arial"/>
                <w:color w:val="000000"/>
                <w:sz w:val="20"/>
                <w:szCs w:val="20"/>
              </w:rPr>
            </w:pPr>
            <w:r w:rsidRPr="00C83507">
              <w:rPr>
                <w:rFonts w:ascii="Courier New" w:hAnsi="Courier New" w:cs="Courier New"/>
                <w:color w:val="000000"/>
                <w:sz w:val="20"/>
                <w:szCs w:val="20"/>
              </w:rPr>
              <w:t>{$a; $a++}</w:t>
            </w:r>
          </w:p>
          <w:p w:rsidR="00C3753A" w:rsidRPr="00C83507" w:rsidRDefault="00C3753A" w:rsidP="00AC08A4">
            <w:pPr>
              <w:rPr>
                <w:rFonts w:ascii="Arial" w:hAnsi="Arial" w:cs="Arial"/>
                <w:color w:val="000000"/>
                <w:sz w:val="20"/>
                <w:szCs w:val="20"/>
              </w:rPr>
            </w:pPr>
          </w:p>
          <w:p w:rsidR="00F97890" w:rsidRPr="00C83507" w:rsidRDefault="00F97890" w:rsidP="00AC08A4">
            <w:pPr>
              <w:rPr>
                <w:rFonts w:ascii="Arial" w:hAnsi="Arial" w:cs="Arial"/>
                <w:color w:val="000000"/>
                <w:sz w:val="20"/>
                <w:szCs w:val="20"/>
              </w:rPr>
            </w:pPr>
            <w:r w:rsidRPr="00C83507">
              <w:rPr>
                <w:rFonts w:ascii="Arial" w:hAnsi="Arial" w:cs="Arial"/>
                <w:color w:val="000000"/>
                <w:sz w:val="20"/>
                <w:szCs w:val="20"/>
              </w:rPr>
              <w:t>Meanwhile, we’ll keep the loop running as long as $a is less than (</w:t>
            </w:r>
            <w:r w:rsidRPr="00C83507">
              <w:rPr>
                <w:rFonts w:ascii="Arial" w:hAnsi="Arial" w:cs="Arial"/>
                <w:b/>
                <w:color w:val="000000"/>
                <w:sz w:val="20"/>
                <w:szCs w:val="20"/>
              </w:rPr>
              <w:t>-lt</w:t>
            </w:r>
            <w:r w:rsidRPr="00C83507">
              <w:rPr>
                <w:rFonts w:ascii="Arial" w:hAnsi="Arial" w:cs="Arial"/>
                <w:color w:val="000000"/>
                <w:sz w:val="20"/>
                <w:szCs w:val="20"/>
              </w:rPr>
              <w:t>) 10:</w:t>
            </w:r>
          </w:p>
          <w:p w:rsidR="00F97890" w:rsidRPr="00C83507" w:rsidRDefault="00F97890" w:rsidP="00AC08A4">
            <w:pPr>
              <w:rPr>
                <w:rFonts w:ascii="Arial" w:hAnsi="Arial" w:cs="Arial"/>
                <w:color w:val="000000"/>
                <w:sz w:val="20"/>
                <w:szCs w:val="20"/>
              </w:rPr>
            </w:pPr>
          </w:p>
          <w:p w:rsidR="00F97890" w:rsidRPr="00C83507" w:rsidRDefault="00F97890" w:rsidP="00AC08A4">
            <w:pPr>
              <w:rPr>
                <w:rFonts w:ascii="Arial" w:hAnsi="Arial" w:cs="Arial"/>
                <w:color w:val="000000"/>
                <w:sz w:val="20"/>
                <w:szCs w:val="20"/>
              </w:rPr>
            </w:pPr>
            <w:r w:rsidRPr="00C83507">
              <w:rPr>
                <w:rFonts w:ascii="Courier New" w:hAnsi="Courier New" w:cs="Courier New"/>
                <w:color w:val="000000"/>
                <w:sz w:val="20"/>
                <w:szCs w:val="20"/>
              </w:rPr>
              <w:t>($a -lt 10)</w:t>
            </w:r>
            <w:r w:rsidRPr="00C83507">
              <w:rPr>
                <w:rFonts w:ascii="Arial" w:hAnsi="Arial" w:cs="Arial"/>
                <w:color w:val="000000"/>
                <w:sz w:val="20"/>
                <w:szCs w:val="20"/>
              </w:rPr>
              <w:t xml:space="preserve"> </w:t>
            </w:r>
          </w:p>
          <w:p w:rsidR="00F97890" w:rsidRPr="00C83507" w:rsidRDefault="00F97890" w:rsidP="00AC08A4">
            <w:pPr>
              <w:rPr>
                <w:rFonts w:ascii="Arial" w:hAnsi="Arial" w:cs="Arial"/>
                <w:color w:val="000000"/>
                <w:sz w:val="20"/>
                <w:szCs w:val="20"/>
              </w:rPr>
            </w:pPr>
          </w:p>
          <w:p w:rsidR="00F97890" w:rsidRPr="00C83507" w:rsidRDefault="00F97890" w:rsidP="00AC08A4">
            <w:pPr>
              <w:rPr>
                <w:rFonts w:ascii="Arial" w:hAnsi="Arial" w:cs="Arial"/>
                <w:color w:val="000000"/>
                <w:sz w:val="20"/>
                <w:szCs w:val="20"/>
              </w:rPr>
            </w:pPr>
            <w:r w:rsidRPr="00C83507">
              <w:rPr>
                <w:rFonts w:ascii="Arial" w:hAnsi="Arial" w:cs="Arial"/>
                <w:color w:val="000000"/>
                <w:sz w:val="20"/>
                <w:szCs w:val="20"/>
              </w:rPr>
              <w:t>Here’s the complete example</w:t>
            </w:r>
            <w:r w:rsidR="00466EFF" w:rsidRPr="00C83507">
              <w:rPr>
                <w:rFonts w:ascii="Arial" w:hAnsi="Arial" w:cs="Arial"/>
                <w:color w:val="000000"/>
                <w:sz w:val="20"/>
                <w:szCs w:val="20"/>
              </w:rPr>
              <w:t>:</w:t>
            </w:r>
          </w:p>
          <w:p w:rsidR="00F97890" w:rsidRPr="00C83507" w:rsidRDefault="00F97890" w:rsidP="00AC08A4">
            <w:pPr>
              <w:rPr>
                <w:rFonts w:ascii="Arial" w:hAnsi="Arial" w:cs="Arial"/>
                <w:color w:val="000000"/>
                <w:sz w:val="20"/>
                <w:szCs w:val="20"/>
              </w:rPr>
            </w:pPr>
          </w:p>
          <w:p w:rsidR="00AC08A4" w:rsidRPr="00C83507" w:rsidRDefault="00AC08A4" w:rsidP="00AC08A4">
            <w:pPr>
              <w:rPr>
                <w:rFonts w:ascii="Courier New" w:hAnsi="Courier New" w:cs="Courier New"/>
                <w:color w:val="000000"/>
                <w:sz w:val="20"/>
                <w:szCs w:val="20"/>
              </w:rPr>
            </w:pPr>
            <w:r w:rsidRPr="00C83507">
              <w:rPr>
                <w:rFonts w:ascii="Courier New" w:hAnsi="Courier New" w:cs="Courier New"/>
                <w:color w:val="000000"/>
                <w:sz w:val="20"/>
                <w:szCs w:val="20"/>
              </w:rPr>
              <w:t>$a = 1</w:t>
            </w:r>
          </w:p>
          <w:p w:rsidR="00AC08A4" w:rsidRPr="00C83507" w:rsidRDefault="00AC08A4" w:rsidP="00AC08A4">
            <w:pPr>
              <w:rPr>
                <w:rFonts w:ascii="Arial" w:hAnsi="Arial" w:cs="Arial"/>
                <w:color w:val="000000"/>
                <w:sz w:val="20"/>
                <w:szCs w:val="20"/>
              </w:rPr>
            </w:pPr>
            <w:r w:rsidRPr="00C83507">
              <w:rPr>
                <w:rFonts w:ascii="Courier New" w:hAnsi="Courier New" w:cs="Courier New"/>
                <w:color w:val="000000"/>
                <w:sz w:val="20"/>
                <w:szCs w:val="20"/>
              </w:rPr>
              <w:t>do {$a</w:t>
            </w:r>
            <w:r w:rsidR="00871AA7" w:rsidRPr="00C83507">
              <w:rPr>
                <w:rFonts w:ascii="Courier New" w:hAnsi="Courier New" w:cs="Courier New"/>
                <w:color w:val="000000"/>
                <w:sz w:val="20"/>
                <w:szCs w:val="20"/>
              </w:rPr>
              <w:t>; $a++} while ($a</w:t>
            </w:r>
            <w:r w:rsidRPr="00C83507">
              <w:rPr>
                <w:rFonts w:ascii="Courier New" w:hAnsi="Courier New" w:cs="Courier New"/>
                <w:color w:val="000000"/>
                <w:sz w:val="20"/>
                <w:szCs w:val="20"/>
              </w:rPr>
              <w:t xml:space="preserve"> -lt 10)</w:t>
            </w:r>
          </w:p>
          <w:p w:rsidR="00AC08A4" w:rsidRPr="00C83507" w:rsidRDefault="00AC08A4" w:rsidP="00AC08A4">
            <w:pPr>
              <w:rPr>
                <w:rFonts w:ascii="Arial" w:hAnsi="Arial" w:cs="Arial"/>
                <w:color w:val="000000"/>
                <w:sz w:val="20"/>
                <w:szCs w:val="20"/>
              </w:rPr>
            </w:pPr>
          </w:p>
          <w:p w:rsidR="00F97890" w:rsidRPr="00C83507" w:rsidRDefault="00F97890" w:rsidP="00AC08A4">
            <w:pPr>
              <w:rPr>
                <w:rFonts w:ascii="Arial" w:hAnsi="Arial" w:cs="Arial"/>
                <w:color w:val="000000"/>
                <w:sz w:val="20"/>
                <w:szCs w:val="20"/>
              </w:rPr>
            </w:pPr>
            <w:r w:rsidRPr="00C83507">
              <w:rPr>
                <w:rFonts w:ascii="Arial" w:hAnsi="Arial" w:cs="Arial"/>
                <w:color w:val="000000"/>
                <w:sz w:val="20"/>
                <w:szCs w:val="20"/>
              </w:rPr>
              <w:t>And here’s what you’ll get back if you execute those two lines of code:</w:t>
            </w:r>
          </w:p>
          <w:p w:rsidR="00F97890" w:rsidRPr="00C83507" w:rsidRDefault="00F97890" w:rsidP="00AC08A4">
            <w:pPr>
              <w:rPr>
                <w:rFonts w:ascii="Arial" w:hAnsi="Arial" w:cs="Arial"/>
                <w:color w:val="000000"/>
                <w:sz w:val="20"/>
                <w:szCs w:val="20"/>
              </w:rPr>
            </w:pPr>
          </w:p>
          <w:p w:rsidR="00F97890" w:rsidRPr="00C83507" w:rsidRDefault="00F97890" w:rsidP="00F97890">
            <w:pPr>
              <w:rPr>
                <w:rFonts w:ascii="Courier New" w:hAnsi="Courier New" w:cs="Courier New"/>
                <w:color w:val="000000"/>
                <w:sz w:val="20"/>
                <w:szCs w:val="20"/>
              </w:rPr>
            </w:pPr>
            <w:r w:rsidRPr="00C83507">
              <w:rPr>
                <w:rFonts w:ascii="Courier New" w:hAnsi="Courier New" w:cs="Courier New"/>
                <w:color w:val="000000"/>
                <w:sz w:val="20"/>
                <w:szCs w:val="20"/>
              </w:rPr>
              <w:t>1</w:t>
            </w:r>
          </w:p>
          <w:p w:rsidR="00F97890" w:rsidRPr="00C83507" w:rsidRDefault="00F97890" w:rsidP="00F97890">
            <w:pPr>
              <w:rPr>
                <w:rFonts w:ascii="Courier New" w:hAnsi="Courier New" w:cs="Courier New"/>
                <w:color w:val="000000"/>
                <w:sz w:val="20"/>
                <w:szCs w:val="20"/>
              </w:rPr>
            </w:pPr>
            <w:r w:rsidRPr="00C83507">
              <w:rPr>
                <w:rFonts w:ascii="Courier New" w:hAnsi="Courier New" w:cs="Courier New"/>
                <w:color w:val="000000"/>
                <w:sz w:val="20"/>
                <w:szCs w:val="20"/>
              </w:rPr>
              <w:t>2</w:t>
            </w:r>
          </w:p>
          <w:p w:rsidR="00F97890" w:rsidRPr="00C83507" w:rsidRDefault="00F97890" w:rsidP="00F97890">
            <w:pPr>
              <w:rPr>
                <w:rFonts w:ascii="Courier New" w:hAnsi="Courier New" w:cs="Courier New"/>
                <w:color w:val="000000"/>
                <w:sz w:val="20"/>
                <w:szCs w:val="20"/>
              </w:rPr>
            </w:pPr>
            <w:r w:rsidRPr="00C83507">
              <w:rPr>
                <w:rFonts w:ascii="Courier New" w:hAnsi="Courier New" w:cs="Courier New"/>
                <w:color w:val="000000"/>
                <w:sz w:val="20"/>
                <w:szCs w:val="20"/>
              </w:rPr>
              <w:t>3</w:t>
            </w:r>
          </w:p>
          <w:p w:rsidR="00F97890" w:rsidRPr="00C83507" w:rsidRDefault="00F97890" w:rsidP="00F97890">
            <w:pPr>
              <w:rPr>
                <w:rFonts w:ascii="Courier New" w:hAnsi="Courier New" w:cs="Courier New"/>
                <w:color w:val="000000"/>
                <w:sz w:val="20"/>
                <w:szCs w:val="20"/>
              </w:rPr>
            </w:pPr>
            <w:r w:rsidRPr="00C83507">
              <w:rPr>
                <w:rFonts w:ascii="Courier New" w:hAnsi="Courier New" w:cs="Courier New"/>
                <w:color w:val="000000"/>
                <w:sz w:val="20"/>
                <w:szCs w:val="20"/>
              </w:rPr>
              <w:t>4</w:t>
            </w:r>
          </w:p>
          <w:p w:rsidR="00F97890" w:rsidRPr="00C83507" w:rsidRDefault="00F97890" w:rsidP="00F97890">
            <w:pPr>
              <w:rPr>
                <w:rFonts w:ascii="Courier New" w:hAnsi="Courier New" w:cs="Courier New"/>
                <w:color w:val="000000"/>
                <w:sz w:val="20"/>
                <w:szCs w:val="20"/>
              </w:rPr>
            </w:pPr>
            <w:r w:rsidRPr="00C83507">
              <w:rPr>
                <w:rFonts w:ascii="Courier New" w:hAnsi="Courier New" w:cs="Courier New"/>
                <w:color w:val="000000"/>
                <w:sz w:val="20"/>
                <w:szCs w:val="20"/>
              </w:rPr>
              <w:t>5</w:t>
            </w:r>
          </w:p>
          <w:p w:rsidR="00F97890" w:rsidRPr="00C83507" w:rsidRDefault="00F97890" w:rsidP="00F97890">
            <w:pPr>
              <w:rPr>
                <w:rFonts w:ascii="Courier New" w:hAnsi="Courier New" w:cs="Courier New"/>
                <w:color w:val="000000"/>
                <w:sz w:val="20"/>
                <w:szCs w:val="20"/>
              </w:rPr>
            </w:pPr>
            <w:r w:rsidRPr="00C83507">
              <w:rPr>
                <w:rFonts w:ascii="Courier New" w:hAnsi="Courier New" w:cs="Courier New"/>
                <w:color w:val="000000"/>
                <w:sz w:val="20"/>
                <w:szCs w:val="20"/>
              </w:rPr>
              <w:t>6</w:t>
            </w:r>
          </w:p>
          <w:p w:rsidR="00F97890" w:rsidRPr="00C83507" w:rsidRDefault="00F97890" w:rsidP="00F97890">
            <w:pPr>
              <w:rPr>
                <w:rFonts w:ascii="Courier New" w:hAnsi="Courier New" w:cs="Courier New"/>
                <w:color w:val="000000"/>
                <w:sz w:val="20"/>
                <w:szCs w:val="20"/>
              </w:rPr>
            </w:pPr>
            <w:r w:rsidRPr="00C83507">
              <w:rPr>
                <w:rFonts w:ascii="Courier New" w:hAnsi="Courier New" w:cs="Courier New"/>
                <w:color w:val="000000"/>
                <w:sz w:val="20"/>
                <w:szCs w:val="20"/>
              </w:rPr>
              <w:t>7</w:t>
            </w:r>
          </w:p>
          <w:p w:rsidR="00F97890" w:rsidRPr="00C83507" w:rsidRDefault="00F97890" w:rsidP="00F97890">
            <w:pPr>
              <w:rPr>
                <w:rFonts w:ascii="Courier New" w:hAnsi="Courier New" w:cs="Courier New"/>
                <w:color w:val="000000"/>
                <w:sz w:val="20"/>
                <w:szCs w:val="20"/>
              </w:rPr>
            </w:pPr>
            <w:r w:rsidRPr="00C83507">
              <w:rPr>
                <w:rFonts w:ascii="Courier New" w:hAnsi="Courier New" w:cs="Courier New"/>
                <w:color w:val="000000"/>
                <w:sz w:val="20"/>
                <w:szCs w:val="20"/>
              </w:rPr>
              <w:t>8</w:t>
            </w:r>
          </w:p>
          <w:p w:rsidR="00F97890" w:rsidRPr="00C83507" w:rsidRDefault="00F97890" w:rsidP="00F97890">
            <w:pPr>
              <w:rPr>
                <w:rFonts w:ascii="Arial" w:hAnsi="Arial" w:cs="Arial"/>
                <w:color w:val="000000"/>
                <w:sz w:val="20"/>
                <w:szCs w:val="20"/>
              </w:rPr>
            </w:pPr>
            <w:r w:rsidRPr="00C83507">
              <w:rPr>
                <w:rFonts w:ascii="Courier New" w:hAnsi="Courier New" w:cs="Courier New"/>
                <w:color w:val="000000"/>
                <w:sz w:val="20"/>
                <w:szCs w:val="20"/>
              </w:rPr>
              <w:t>9</w:t>
            </w:r>
          </w:p>
          <w:p w:rsidR="00F97890" w:rsidRPr="00C83507" w:rsidRDefault="00F97890" w:rsidP="00AC08A4">
            <w:pPr>
              <w:rPr>
                <w:rFonts w:ascii="Arial" w:hAnsi="Arial" w:cs="Arial"/>
                <w:color w:val="000000"/>
                <w:sz w:val="20"/>
                <w:szCs w:val="20"/>
              </w:rPr>
            </w:pPr>
          </w:p>
          <w:p w:rsidR="00F97890" w:rsidRPr="00C83507" w:rsidRDefault="00F97890" w:rsidP="00AC08A4">
            <w:pPr>
              <w:rPr>
                <w:rFonts w:ascii="Arial" w:hAnsi="Arial" w:cs="Arial"/>
                <w:color w:val="000000"/>
                <w:sz w:val="20"/>
                <w:szCs w:val="20"/>
              </w:rPr>
            </w:pPr>
            <w:r w:rsidRPr="00C83507">
              <w:rPr>
                <w:rFonts w:ascii="Arial" w:hAnsi="Arial" w:cs="Arial"/>
                <w:color w:val="000000"/>
                <w:sz w:val="20"/>
                <w:szCs w:val="20"/>
              </w:rPr>
              <w:t xml:space="preserve">The Do Until loop is constructed the same way, except that we use the </w:t>
            </w:r>
            <w:r w:rsidRPr="00C83507">
              <w:rPr>
                <w:rFonts w:ascii="Arial" w:hAnsi="Arial" w:cs="Arial"/>
                <w:b/>
                <w:color w:val="000000"/>
                <w:sz w:val="20"/>
                <w:szCs w:val="20"/>
              </w:rPr>
              <w:t>Until</w:t>
            </w:r>
            <w:r w:rsidRPr="00C83507">
              <w:rPr>
                <w:rFonts w:ascii="Arial" w:hAnsi="Arial" w:cs="Arial"/>
                <w:color w:val="000000"/>
                <w:sz w:val="20"/>
                <w:szCs w:val="20"/>
              </w:rPr>
              <w:t xml:space="preserve"> keyword instead of the While keyword. In this example, the loop is designed to run until $a is equal to (</w:t>
            </w:r>
            <w:r w:rsidRPr="00C83507">
              <w:rPr>
                <w:rFonts w:ascii="Arial" w:hAnsi="Arial" w:cs="Arial"/>
                <w:b/>
                <w:color w:val="000000"/>
                <w:sz w:val="20"/>
                <w:szCs w:val="20"/>
              </w:rPr>
              <w:t>-eq</w:t>
            </w:r>
            <w:r w:rsidRPr="00C83507">
              <w:rPr>
                <w:rFonts w:ascii="Arial" w:hAnsi="Arial" w:cs="Arial"/>
                <w:color w:val="000000"/>
                <w:sz w:val="20"/>
                <w:szCs w:val="20"/>
              </w:rPr>
              <w:t>) 10:</w:t>
            </w:r>
          </w:p>
          <w:p w:rsidR="00AC08A4" w:rsidRPr="00C83507" w:rsidRDefault="00AC08A4" w:rsidP="00AC08A4">
            <w:pPr>
              <w:rPr>
                <w:rFonts w:ascii="Arial" w:hAnsi="Arial" w:cs="Arial"/>
                <w:color w:val="000000"/>
                <w:sz w:val="20"/>
                <w:szCs w:val="20"/>
              </w:rPr>
            </w:pPr>
          </w:p>
          <w:p w:rsidR="00AC08A4" w:rsidRPr="00C83507" w:rsidRDefault="00AC08A4" w:rsidP="00AC08A4">
            <w:pPr>
              <w:rPr>
                <w:rFonts w:ascii="Courier New" w:hAnsi="Courier New" w:cs="Courier New"/>
                <w:color w:val="000000"/>
                <w:sz w:val="20"/>
                <w:szCs w:val="20"/>
              </w:rPr>
            </w:pPr>
            <w:r w:rsidRPr="00C83507">
              <w:rPr>
                <w:rFonts w:ascii="Courier New" w:hAnsi="Courier New" w:cs="Courier New"/>
                <w:color w:val="000000"/>
                <w:sz w:val="20"/>
                <w:szCs w:val="20"/>
              </w:rPr>
              <w:t>$a = 1</w:t>
            </w:r>
          </w:p>
          <w:p w:rsidR="00AC08A4" w:rsidRPr="00C83507" w:rsidRDefault="00F97890" w:rsidP="00AC08A4">
            <w:pPr>
              <w:rPr>
                <w:rFonts w:ascii="Arial" w:hAnsi="Arial" w:cs="Arial"/>
                <w:color w:val="000000"/>
                <w:sz w:val="20"/>
                <w:szCs w:val="20"/>
                <w:lang w:val="pt-BR"/>
              </w:rPr>
            </w:pPr>
            <w:r w:rsidRPr="00C83507">
              <w:rPr>
                <w:rFonts w:ascii="Courier New" w:hAnsi="Courier New" w:cs="Courier New"/>
                <w:color w:val="000000"/>
                <w:sz w:val="20"/>
                <w:szCs w:val="20"/>
                <w:lang w:val="pt-BR"/>
              </w:rPr>
              <w:t xml:space="preserve">do {$a; $a++} </w:t>
            </w:r>
            <w:r w:rsidR="00AF3D28">
              <w:rPr>
                <w:rFonts w:ascii="Courier New" w:hAnsi="Courier New" w:cs="Courier New"/>
                <w:color w:val="000000"/>
                <w:sz w:val="20"/>
                <w:szCs w:val="20"/>
                <w:lang w:val="pt-BR"/>
              </w:rPr>
              <w:t>until</w:t>
            </w:r>
            <w:r w:rsidRPr="00C83507">
              <w:rPr>
                <w:rFonts w:ascii="Courier New" w:hAnsi="Courier New" w:cs="Courier New"/>
                <w:color w:val="000000"/>
                <w:sz w:val="20"/>
                <w:szCs w:val="20"/>
                <w:lang w:val="pt-BR"/>
              </w:rPr>
              <w:t xml:space="preserve"> ($a -eq 10)</w:t>
            </w:r>
          </w:p>
          <w:p w:rsidR="00830117" w:rsidRPr="00C83507" w:rsidRDefault="00830117" w:rsidP="00830117">
            <w:pPr>
              <w:rPr>
                <w:rFonts w:ascii="Arial" w:hAnsi="Arial" w:cs="Arial"/>
                <w:color w:val="000000"/>
                <w:sz w:val="20"/>
                <w:szCs w:val="20"/>
                <w:lang w:val="pt-BR"/>
              </w:rPr>
            </w:pPr>
          </w:p>
          <w:p w:rsidR="00F97890" w:rsidRPr="00C83507" w:rsidRDefault="00F97890" w:rsidP="00F97890">
            <w:pPr>
              <w:rPr>
                <w:rFonts w:ascii="Arial" w:hAnsi="Arial" w:cs="Arial"/>
                <w:color w:val="000000"/>
                <w:sz w:val="20"/>
                <w:szCs w:val="20"/>
              </w:rPr>
            </w:pPr>
            <w:r w:rsidRPr="00C83507">
              <w:rPr>
                <w:rFonts w:ascii="Arial" w:hAnsi="Arial" w:cs="Arial"/>
                <w:color w:val="000000"/>
                <w:sz w:val="20"/>
                <w:szCs w:val="20"/>
              </w:rPr>
              <w:t>And here’s what you’ll get back if you execute these two lines of code:</w:t>
            </w:r>
          </w:p>
          <w:p w:rsidR="00F97890" w:rsidRPr="00C83507" w:rsidRDefault="00F97890" w:rsidP="00F97890">
            <w:pPr>
              <w:rPr>
                <w:rFonts w:ascii="Arial" w:hAnsi="Arial" w:cs="Arial"/>
                <w:color w:val="000000"/>
                <w:sz w:val="20"/>
                <w:szCs w:val="20"/>
              </w:rPr>
            </w:pPr>
          </w:p>
          <w:p w:rsidR="00F97890" w:rsidRPr="00C83507" w:rsidRDefault="00F97890" w:rsidP="00F97890">
            <w:pPr>
              <w:rPr>
                <w:rFonts w:ascii="Courier New" w:hAnsi="Courier New" w:cs="Courier New"/>
                <w:color w:val="000000"/>
                <w:sz w:val="20"/>
                <w:szCs w:val="20"/>
              </w:rPr>
            </w:pPr>
            <w:r w:rsidRPr="00C83507">
              <w:rPr>
                <w:rFonts w:ascii="Courier New" w:hAnsi="Courier New" w:cs="Courier New"/>
                <w:color w:val="000000"/>
                <w:sz w:val="20"/>
                <w:szCs w:val="20"/>
              </w:rPr>
              <w:t>1</w:t>
            </w:r>
          </w:p>
          <w:p w:rsidR="00F97890" w:rsidRPr="00C83507" w:rsidRDefault="00F97890" w:rsidP="00F97890">
            <w:pPr>
              <w:rPr>
                <w:rFonts w:ascii="Courier New" w:hAnsi="Courier New" w:cs="Courier New"/>
                <w:color w:val="000000"/>
                <w:sz w:val="20"/>
                <w:szCs w:val="20"/>
              </w:rPr>
            </w:pPr>
            <w:r w:rsidRPr="00C83507">
              <w:rPr>
                <w:rFonts w:ascii="Courier New" w:hAnsi="Courier New" w:cs="Courier New"/>
                <w:color w:val="000000"/>
                <w:sz w:val="20"/>
                <w:szCs w:val="20"/>
              </w:rPr>
              <w:t>2</w:t>
            </w:r>
          </w:p>
          <w:p w:rsidR="00F97890" w:rsidRPr="00C83507" w:rsidRDefault="00F97890" w:rsidP="00F97890">
            <w:pPr>
              <w:rPr>
                <w:rFonts w:ascii="Courier New" w:hAnsi="Courier New" w:cs="Courier New"/>
                <w:color w:val="000000"/>
                <w:sz w:val="20"/>
                <w:szCs w:val="20"/>
              </w:rPr>
            </w:pPr>
            <w:r w:rsidRPr="00C83507">
              <w:rPr>
                <w:rFonts w:ascii="Courier New" w:hAnsi="Courier New" w:cs="Courier New"/>
                <w:color w:val="000000"/>
                <w:sz w:val="20"/>
                <w:szCs w:val="20"/>
              </w:rPr>
              <w:t>3</w:t>
            </w:r>
          </w:p>
          <w:p w:rsidR="00F97890" w:rsidRPr="00C83507" w:rsidRDefault="00F97890" w:rsidP="00F97890">
            <w:pPr>
              <w:rPr>
                <w:rFonts w:ascii="Courier New" w:hAnsi="Courier New" w:cs="Courier New"/>
                <w:color w:val="000000"/>
                <w:sz w:val="20"/>
                <w:szCs w:val="20"/>
              </w:rPr>
            </w:pPr>
            <w:r w:rsidRPr="00C83507">
              <w:rPr>
                <w:rFonts w:ascii="Courier New" w:hAnsi="Courier New" w:cs="Courier New"/>
                <w:color w:val="000000"/>
                <w:sz w:val="20"/>
                <w:szCs w:val="20"/>
              </w:rPr>
              <w:t>4</w:t>
            </w:r>
          </w:p>
          <w:p w:rsidR="00F97890" w:rsidRPr="00C83507" w:rsidRDefault="00F97890" w:rsidP="00F97890">
            <w:pPr>
              <w:rPr>
                <w:rFonts w:ascii="Courier New" w:hAnsi="Courier New" w:cs="Courier New"/>
                <w:color w:val="000000"/>
                <w:sz w:val="20"/>
                <w:szCs w:val="20"/>
              </w:rPr>
            </w:pPr>
            <w:r w:rsidRPr="00C83507">
              <w:rPr>
                <w:rFonts w:ascii="Courier New" w:hAnsi="Courier New" w:cs="Courier New"/>
                <w:color w:val="000000"/>
                <w:sz w:val="20"/>
                <w:szCs w:val="20"/>
              </w:rPr>
              <w:t>5</w:t>
            </w:r>
          </w:p>
          <w:p w:rsidR="00F97890" w:rsidRPr="00C83507" w:rsidRDefault="00F97890" w:rsidP="00F97890">
            <w:pPr>
              <w:rPr>
                <w:rFonts w:ascii="Courier New" w:hAnsi="Courier New" w:cs="Courier New"/>
                <w:color w:val="000000"/>
                <w:sz w:val="20"/>
                <w:szCs w:val="20"/>
              </w:rPr>
            </w:pPr>
            <w:r w:rsidRPr="00C83507">
              <w:rPr>
                <w:rFonts w:ascii="Courier New" w:hAnsi="Courier New" w:cs="Courier New"/>
                <w:color w:val="000000"/>
                <w:sz w:val="20"/>
                <w:szCs w:val="20"/>
              </w:rPr>
              <w:t>6</w:t>
            </w:r>
          </w:p>
          <w:p w:rsidR="00F97890" w:rsidRPr="00C83507" w:rsidRDefault="00F97890" w:rsidP="00F97890">
            <w:pPr>
              <w:rPr>
                <w:rFonts w:ascii="Courier New" w:hAnsi="Courier New" w:cs="Courier New"/>
                <w:color w:val="000000"/>
                <w:sz w:val="20"/>
                <w:szCs w:val="20"/>
              </w:rPr>
            </w:pPr>
            <w:r w:rsidRPr="00C83507">
              <w:rPr>
                <w:rFonts w:ascii="Courier New" w:hAnsi="Courier New" w:cs="Courier New"/>
                <w:color w:val="000000"/>
                <w:sz w:val="20"/>
                <w:szCs w:val="20"/>
              </w:rPr>
              <w:t>7</w:t>
            </w:r>
          </w:p>
          <w:p w:rsidR="00F97890" w:rsidRPr="00C83507" w:rsidRDefault="00F97890" w:rsidP="00F97890">
            <w:pPr>
              <w:rPr>
                <w:rFonts w:ascii="Courier New" w:hAnsi="Courier New" w:cs="Courier New"/>
                <w:color w:val="000000"/>
                <w:sz w:val="20"/>
                <w:szCs w:val="20"/>
              </w:rPr>
            </w:pPr>
            <w:r w:rsidRPr="00C83507">
              <w:rPr>
                <w:rFonts w:ascii="Courier New" w:hAnsi="Courier New" w:cs="Courier New"/>
                <w:color w:val="000000"/>
                <w:sz w:val="20"/>
                <w:szCs w:val="20"/>
              </w:rPr>
              <w:t>8</w:t>
            </w:r>
          </w:p>
          <w:p w:rsidR="00F97890" w:rsidRPr="00C83507" w:rsidRDefault="00F97890" w:rsidP="00F97890">
            <w:pPr>
              <w:rPr>
                <w:rFonts w:ascii="Arial" w:hAnsi="Arial" w:cs="Arial"/>
                <w:color w:val="000000"/>
                <w:sz w:val="20"/>
                <w:szCs w:val="20"/>
              </w:rPr>
            </w:pPr>
            <w:r w:rsidRPr="00C83507">
              <w:rPr>
                <w:rFonts w:ascii="Courier New" w:hAnsi="Courier New" w:cs="Courier New"/>
                <w:color w:val="000000"/>
                <w:sz w:val="20"/>
                <w:szCs w:val="20"/>
              </w:rPr>
              <w:t>9</w:t>
            </w:r>
          </w:p>
          <w:p w:rsidR="00F97890" w:rsidRPr="00C83507" w:rsidRDefault="00F97890" w:rsidP="00830117">
            <w:pPr>
              <w:rPr>
                <w:rFonts w:ascii="Arial" w:hAnsi="Arial" w:cs="Arial"/>
                <w:color w:val="000000"/>
                <w:sz w:val="20"/>
                <w:szCs w:val="20"/>
                <w:lang w:val="pt-BR"/>
              </w:rPr>
            </w:pPr>
          </w:p>
        </w:tc>
      </w:tr>
      <w:tr w:rsidR="00830117" w:rsidRPr="00C83507" w:rsidTr="000C3D34">
        <w:tc>
          <w:tcPr>
            <w:tcW w:w="2718" w:type="dxa"/>
            <w:tcBorders>
              <w:bottom w:val="single" w:sz="4" w:space="0" w:color="auto"/>
            </w:tcBorders>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Erase Statement</w:t>
            </w:r>
          </w:p>
        </w:tc>
        <w:tc>
          <w:tcPr>
            <w:tcW w:w="6138" w:type="dxa"/>
            <w:tcBorders>
              <w:bottom w:val="single" w:sz="4" w:space="0" w:color="auto"/>
            </w:tcBorders>
            <w:shd w:val="clear" w:color="auto" w:fill="auto"/>
          </w:tcPr>
          <w:p w:rsidR="00BB6D1F" w:rsidRPr="00C83507" w:rsidRDefault="00232A4D" w:rsidP="00830117">
            <w:pPr>
              <w:rPr>
                <w:rFonts w:ascii="Arial" w:hAnsi="Arial" w:cs="Arial"/>
                <w:color w:val="000000"/>
                <w:sz w:val="20"/>
                <w:szCs w:val="20"/>
              </w:rPr>
            </w:pPr>
            <w:r w:rsidRPr="00C83507">
              <w:rPr>
                <w:rFonts w:ascii="Arial" w:hAnsi="Arial" w:cs="Arial"/>
                <w:b/>
                <w:color w:val="000000"/>
                <w:sz w:val="20"/>
                <w:szCs w:val="20"/>
              </w:rPr>
              <w:t xml:space="preserve">Definition: </w:t>
            </w:r>
            <w:r w:rsidR="00BB6D1F" w:rsidRPr="00C83507">
              <w:rPr>
                <w:rFonts w:ascii="Arial" w:hAnsi="Arial" w:cs="Arial"/>
                <w:color w:val="000000"/>
                <w:sz w:val="20"/>
                <w:szCs w:val="20"/>
              </w:rPr>
              <w:t>Reinitializes the elements of fixed-size arrays and deallocates dynamic-array storage space.</w:t>
            </w:r>
          </w:p>
          <w:p w:rsidR="00BB6D1F" w:rsidRPr="00C83507" w:rsidRDefault="00BB6D1F" w:rsidP="00830117">
            <w:pPr>
              <w:rPr>
                <w:rFonts w:ascii="Arial" w:hAnsi="Arial" w:cs="Arial"/>
                <w:color w:val="000000"/>
                <w:sz w:val="20"/>
                <w:szCs w:val="20"/>
              </w:rPr>
            </w:pPr>
          </w:p>
          <w:p w:rsidR="00247919" w:rsidRPr="00C83507" w:rsidRDefault="00EA7B9C" w:rsidP="00830117">
            <w:pPr>
              <w:rPr>
                <w:rFonts w:ascii="Arial" w:hAnsi="Arial" w:cs="Arial"/>
                <w:color w:val="000000"/>
                <w:sz w:val="20"/>
                <w:szCs w:val="20"/>
              </w:rPr>
            </w:pPr>
            <w:r w:rsidRPr="00C83507">
              <w:rPr>
                <w:rFonts w:ascii="Arial" w:hAnsi="Arial" w:cs="Arial"/>
                <w:color w:val="000000"/>
                <w:sz w:val="20"/>
                <w:szCs w:val="20"/>
              </w:rPr>
              <w:t xml:space="preserve">The Erase statement is similar to a check for a million dollars: although we have no doubt that these items exist, the Scripting Guys have little experience with either one. Suppose you have an array with 9 items. When you run the Erase statement against that array you’ll still have an array with 9 items; however, none of those items will have a value (string values will now be empty, while numeric values will be set to 0). </w:t>
            </w:r>
          </w:p>
          <w:p w:rsidR="00D10C22" w:rsidRPr="00C83507" w:rsidRDefault="00D10C22" w:rsidP="00830117">
            <w:pPr>
              <w:rPr>
                <w:rFonts w:ascii="Arial" w:hAnsi="Arial" w:cs="Arial"/>
                <w:color w:val="000000"/>
                <w:sz w:val="20"/>
                <w:szCs w:val="20"/>
              </w:rPr>
            </w:pPr>
          </w:p>
          <w:p w:rsidR="00D10C22" w:rsidRPr="00C83507" w:rsidRDefault="00D10C22" w:rsidP="00830117">
            <w:pPr>
              <w:rPr>
                <w:rFonts w:ascii="Arial" w:hAnsi="Arial" w:cs="Arial"/>
                <w:color w:val="000000"/>
                <w:sz w:val="20"/>
                <w:szCs w:val="20"/>
              </w:rPr>
            </w:pPr>
            <w:r w:rsidRPr="00C83507">
              <w:rPr>
                <w:rFonts w:ascii="Arial" w:hAnsi="Arial" w:cs="Arial"/>
                <w:color w:val="000000"/>
                <w:sz w:val="20"/>
                <w:szCs w:val="20"/>
              </w:rPr>
              <w:t>Got that? Like we said, we run across the Erase statement about as often as we run across a million dollars. However, if you need to set all the values in an array to 0, well, here’s a command that can do that</w:t>
            </w:r>
            <w:r w:rsidR="00466EFF" w:rsidRPr="00C83507">
              <w:rPr>
                <w:rFonts w:ascii="Arial" w:hAnsi="Arial" w:cs="Arial"/>
                <w:color w:val="000000"/>
                <w:sz w:val="20"/>
                <w:szCs w:val="20"/>
              </w:rPr>
              <w:t xml:space="preserve"> for you</w:t>
            </w:r>
            <w:r w:rsidRPr="00C83507">
              <w:rPr>
                <w:rFonts w:ascii="Arial" w:hAnsi="Arial" w:cs="Arial"/>
                <w:color w:val="000000"/>
                <w:sz w:val="20"/>
                <w:szCs w:val="20"/>
              </w:rPr>
              <w:t>:</w:t>
            </w:r>
          </w:p>
          <w:p w:rsidR="00247919" w:rsidRPr="00C83507" w:rsidRDefault="00247919" w:rsidP="00830117">
            <w:pPr>
              <w:rPr>
                <w:rFonts w:ascii="Arial" w:hAnsi="Arial" w:cs="Arial"/>
                <w:color w:val="000000"/>
                <w:sz w:val="20"/>
                <w:szCs w:val="20"/>
              </w:rPr>
            </w:pPr>
          </w:p>
          <w:p w:rsidR="00830117" w:rsidRPr="00C83507" w:rsidRDefault="00000685" w:rsidP="00830117">
            <w:pPr>
              <w:rPr>
                <w:rFonts w:ascii="Courier New" w:hAnsi="Courier New" w:cs="Courier New"/>
                <w:color w:val="000000"/>
                <w:sz w:val="20"/>
                <w:szCs w:val="20"/>
              </w:rPr>
            </w:pPr>
            <w:r w:rsidRPr="00C83507">
              <w:rPr>
                <w:rFonts w:ascii="Courier New" w:hAnsi="Courier New" w:cs="Courier New"/>
                <w:color w:val="000000"/>
                <w:sz w:val="20"/>
                <w:szCs w:val="20"/>
              </w:rPr>
              <w:t xml:space="preserve">for ($i = 0; $i -lt $a.length; $i++) {$a[$i] = </w:t>
            </w:r>
            <w:r w:rsidR="00EA7B9C" w:rsidRPr="00C83507">
              <w:rPr>
                <w:rFonts w:ascii="Courier New" w:hAnsi="Courier New" w:cs="Courier New"/>
                <w:color w:val="000000"/>
                <w:sz w:val="20"/>
                <w:szCs w:val="20"/>
              </w:rPr>
              <w:t>0</w:t>
            </w:r>
            <w:r w:rsidRPr="00C83507">
              <w:rPr>
                <w:rFonts w:ascii="Courier New" w:hAnsi="Courier New" w:cs="Courier New"/>
                <w:color w:val="000000"/>
                <w:sz w:val="20"/>
                <w:szCs w:val="20"/>
              </w:rPr>
              <w:t>}</w:t>
            </w:r>
          </w:p>
          <w:p w:rsidR="00D10C22" w:rsidRPr="00C83507" w:rsidRDefault="00D10C22" w:rsidP="00830117">
            <w:pPr>
              <w:rPr>
                <w:rFonts w:ascii="Courier New" w:hAnsi="Courier New" w:cs="Courier New"/>
                <w:color w:val="000000"/>
                <w:sz w:val="20"/>
                <w:szCs w:val="20"/>
              </w:rPr>
            </w:pPr>
          </w:p>
          <w:p w:rsidR="00D10C22" w:rsidRPr="00C83507" w:rsidRDefault="00D10C22" w:rsidP="00830117">
            <w:pPr>
              <w:rPr>
                <w:rFonts w:ascii="Arial" w:hAnsi="Arial" w:cs="Arial"/>
                <w:color w:val="000000"/>
                <w:sz w:val="20"/>
                <w:szCs w:val="20"/>
              </w:rPr>
            </w:pPr>
            <w:r w:rsidRPr="00C83507">
              <w:rPr>
                <w:rFonts w:ascii="Arial" w:hAnsi="Arial" w:cs="Arial"/>
                <w:color w:val="000000"/>
                <w:sz w:val="20"/>
                <w:szCs w:val="20"/>
              </w:rPr>
              <w:t>Let’s assume that $a started off life as an array with the following values:</w:t>
            </w:r>
          </w:p>
          <w:p w:rsidR="00D10C22" w:rsidRPr="00C83507" w:rsidRDefault="00D10C22" w:rsidP="00830117">
            <w:pPr>
              <w:rPr>
                <w:rFonts w:ascii="Arial" w:hAnsi="Arial" w:cs="Arial"/>
                <w:color w:val="000000"/>
                <w:sz w:val="20"/>
                <w:szCs w:val="20"/>
              </w:rPr>
            </w:pPr>
          </w:p>
          <w:p w:rsidR="00D10C22" w:rsidRPr="00C83507" w:rsidRDefault="00D10C22" w:rsidP="00830117">
            <w:pPr>
              <w:rPr>
                <w:rFonts w:ascii="Courier New" w:hAnsi="Courier New" w:cs="Courier New"/>
                <w:color w:val="000000"/>
                <w:sz w:val="20"/>
                <w:szCs w:val="20"/>
              </w:rPr>
            </w:pPr>
            <w:r w:rsidRPr="00C83507">
              <w:rPr>
                <w:rFonts w:ascii="Courier New" w:hAnsi="Courier New" w:cs="Courier New"/>
                <w:color w:val="000000"/>
                <w:sz w:val="20"/>
                <w:szCs w:val="20"/>
              </w:rPr>
              <w:t>1</w:t>
            </w:r>
          </w:p>
          <w:p w:rsidR="00D10C22" w:rsidRPr="00C83507" w:rsidRDefault="00D10C22" w:rsidP="00830117">
            <w:pPr>
              <w:rPr>
                <w:rFonts w:ascii="Courier New" w:hAnsi="Courier New" w:cs="Courier New"/>
                <w:color w:val="000000"/>
                <w:sz w:val="20"/>
                <w:szCs w:val="20"/>
              </w:rPr>
            </w:pPr>
            <w:r w:rsidRPr="00C83507">
              <w:rPr>
                <w:rFonts w:ascii="Courier New" w:hAnsi="Courier New" w:cs="Courier New"/>
                <w:color w:val="000000"/>
                <w:sz w:val="20"/>
                <w:szCs w:val="20"/>
              </w:rPr>
              <w:t>2</w:t>
            </w:r>
          </w:p>
          <w:p w:rsidR="00D10C22" w:rsidRPr="00C83507" w:rsidRDefault="00D10C22" w:rsidP="00830117">
            <w:pPr>
              <w:rPr>
                <w:rFonts w:ascii="Courier New" w:hAnsi="Courier New" w:cs="Courier New"/>
                <w:color w:val="000000"/>
                <w:sz w:val="20"/>
                <w:szCs w:val="20"/>
              </w:rPr>
            </w:pPr>
            <w:r w:rsidRPr="00C83507">
              <w:rPr>
                <w:rFonts w:ascii="Courier New" w:hAnsi="Courier New" w:cs="Courier New"/>
                <w:color w:val="000000"/>
                <w:sz w:val="20"/>
                <w:szCs w:val="20"/>
              </w:rPr>
              <w:t>3</w:t>
            </w:r>
          </w:p>
          <w:p w:rsidR="00D10C22" w:rsidRPr="00C83507" w:rsidRDefault="00D10C22" w:rsidP="00830117">
            <w:pPr>
              <w:rPr>
                <w:rFonts w:ascii="Courier New" w:hAnsi="Courier New" w:cs="Courier New"/>
                <w:color w:val="000000"/>
                <w:sz w:val="20"/>
                <w:szCs w:val="20"/>
              </w:rPr>
            </w:pPr>
            <w:r w:rsidRPr="00C83507">
              <w:rPr>
                <w:rFonts w:ascii="Courier New" w:hAnsi="Courier New" w:cs="Courier New"/>
                <w:color w:val="000000"/>
                <w:sz w:val="20"/>
                <w:szCs w:val="20"/>
              </w:rPr>
              <w:t>4</w:t>
            </w:r>
          </w:p>
          <w:p w:rsidR="00D10C22" w:rsidRPr="00C83507" w:rsidRDefault="00D10C22" w:rsidP="00830117">
            <w:pPr>
              <w:rPr>
                <w:rFonts w:ascii="Courier New" w:hAnsi="Courier New" w:cs="Courier New"/>
                <w:color w:val="000000"/>
                <w:sz w:val="20"/>
                <w:szCs w:val="20"/>
              </w:rPr>
            </w:pPr>
            <w:r w:rsidRPr="00C83507">
              <w:rPr>
                <w:rFonts w:ascii="Courier New" w:hAnsi="Courier New" w:cs="Courier New"/>
                <w:color w:val="000000"/>
                <w:sz w:val="20"/>
                <w:szCs w:val="20"/>
              </w:rPr>
              <w:t>5</w:t>
            </w:r>
          </w:p>
          <w:p w:rsidR="00D10C22" w:rsidRPr="00C83507" w:rsidRDefault="00D10C22" w:rsidP="00830117">
            <w:pPr>
              <w:rPr>
                <w:rFonts w:ascii="Arial" w:hAnsi="Arial" w:cs="Arial"/>
                <w:color w:val="000000"/>
                <w:sz w:val="20"/>
                <w:szCs w:val="20"/>
              </w:rPr>
            </w:pPr>
            <w:r w:rsidRPr="00C83507">
              <w:rPr>
                <w:rFonts w:ascii="Courier New" w:hAnsi="Courier New" w:cs="Courier New"/>
                <w:color w:val="000000"/>
                <w:sz w:val="20"/>
                <w:szCs w:val="20"/>
              </w:rPr>
              <w:t>6</w:t>
            </w:r>
          </w:p>
          <w:p w:rsidR="00D10C22" w:rsidRPr="00C83507" w:rsidRDefault="00D10C22" w:rsidP="00830117">
            <w:pPr>
              <w:rPr>
                <w:rFonts w:ascii="Arial" w:hAnsi="Arial" w:cs="Arial"/>
                <w:color w:val="000000"/>
                <w:sz w:val="20"/>
                <w:szCs w:val="20"/>
              </w:rPr>
            </w:pPr>
          </w:p>
          <w:p w:rsidR="00D10C22" w:rsidRPr="00C83507" w:rsidRDefault="00D10C22" w:rsidP="00830117">
            <w:pPr>
              <w:rPr>
                <w:rFonts w:ascii="Arial" w:hAnsi="Arial" w:cs="Arial"/>
                <w:color w:val="000000"/>
                <w:sz w:val="20"/>
                <w:szCs w:val="20"/>
              </w:rPr>
            </w:pPr>
            <w:r w:rsidRPr="00C83507">
              <w:rPr>
                <w:rFonts w:ascii="Arial" w:hAnsi="Arial" w:cs="Arial"/>
                <w:color w:val="000000"/>
                <w:sz w:val="20"/>
                <w:szCs w:val="20"/>
              </w:rPr>
              <w:t>Here’s what $a looks like after running the preceding command:</w:t>
            </w:r>
          </w:p>
          <w:p w:rsidR="00D10C22" w:rsidRPr="00C83507" w:rsidRDefault="00D10C22" w:rsidP="00830117">
            <w:pPr>
              <w:rPr>
                <w:rFonts w:ascii="Arial" w:hAnsi="Arial" w:cs="Arial"/>
                <w:color w:val="000000"/>
                <w:sz w:val="20"/>
                <w:szCs w:val="20"/>
              </w:rPr>
            </w:pPr>
          </w:p>
          <w:p w:rsidR="00D10C22" w:rsidRPr="00C83507" w:rsidRDefault="00D10C22" w:rsidP="00830117">
            <w:pPr>
              <w:rPr>
                <w:rFonts w:ascii="Courier New" w:hAnsi="Courier New" w:cs="Courier New"/>
                <w:color w:val="000000"/>
                <w:sz w:val="20"/>
                <w:szCs w:val="20"/>
              </w:rPr>
            </w:pPr>
            <w:r w:rsidRPr="00C83507">
              <w:rPr>
                <w:rFonts w:ascii="Courier New" w:hAnsi="Courier New" w:cs="Courier New"/>
                <w:color w:val="000000"/>
                <w:sz w:val="20"/>
                <w:szCs w:val="20"/>
              </w:rPr>
              <w:t>0</w:t>
            </w:r>
          </w:p>
          <w:p w:rsidR="00D10C22" w:rsidRPr="00C83507" w:rsidRDefault="00D10C22" w:rsidP="00830117">
            <w:pPr>
              <w:rPr>
                <w:rFonts w:ascii="Courier New" w:hAnsi="Courier New" w:cs="Courier New"/>
                <w:color w:val="000000"/>
                <w:sz w:val="20"/>
                <w:szCs w:val="20"/>
              </w:rPr>
            </w:pPr>
            <w:r w:rsidRPr="00C83507">
              <w:rPr>
                <w:rFonts w:ascii="Courier New" w:hAnsi="Courier New" w:cs="Courier New"/>
                <w:color w:val="000000"/>
                <w:sz w:val="20"/>
                <w:szCs w:val="20"/>
              </w:rPr>
              <w:t>0</w:t>
            </w:r>
          </w:p>
          <w:p w:rsidR="00D10C22" w:rsidRPr="00C83507" w:rsidRDefault="00D10C22" w:rsidP="00830117">
            <w:pPr>
              <w:rPr>
                <w:rFonts w:ascii="Courier New" w:hAnsi="Courier New" w:cs="Courier New"/>
                <w:color w:val="000000"/>
                <w:sz w:val="20"/>
                <w:szCs w:val="20"/>
              </w:rPr>
            </w:pPr>
            <w:r w:rsidRPr="00C83507">
              <w:rPr>
                <w:rFonts w:ascii="Courier New" w:hAnsi="Courier New" w:cs="Courier New"/>
                <w:color w:val="000000"/>
                <w:sz w:val="20"/>
                <w:szCs w:val="20"/>
              </w:rPr>
              <w:t>0</w:t>
            </w:r>
          </w:p>
          <w:p w:rsidR="00D10C22" w:rsidRPr="00C83507" w:rsidRDefault="00D10C22" w:rsidP="00830117">
            <w:pPr>
              <w:rPr>
                <w:rFonts w:ascii="Courier New" w:hAnsi="Courier New" w:cs="Courier New"/>
                <w:color w:val="000000"/>
                <w:sz w:val="20"/>
                <w:szCs w:val="20"/>
              </w:rPr>
            </w:pPr>
            <w:r w:rsidRPr="00C83507">
              <w:rPr>
                <w:rFonts w:ascii="Courier New" w:hAnsi="Courier New" w:cs="Courier New"/>
                <w:color w:val="000000"/>
                <w:sz w:val="20"/>
                <w:szCs w:val="20"/>
              </w:rPr>
              <w:t>0</w:t>
            </w:r>
          </w:p>
          <w:p w:rsidR="00D10C22" w:rsidRPr="00C83507" w:rsidRDefault="00D10C22" w:rsidP="00830117">
            <w:pPr>
              <w:rPr>
                <w:rFonts w:ascii="Courier New" w:hAnsi="Courier New" w:cs="Courier New"/>
                <w:color w:val="000000"/>
                <w:sz w:val="20"/>
                <w:szCs w:val="20"/>
              </w:rPr>
            </w:pPr>
            <w:r w:rsidRPr="00C83507">
              <w:rPr>
                <w:rFonts w:ascii="Courier New" w:hAnsi="Courier New" w:cs="Courier New"/>
                <w:color w:val="000000"/>
                <w:sz w:val="20"/>
                <w:szCs w:val="20"/>
              </w:rPr>
              <w:t>0</w:t>
            </w:r>
          </w:p>
          <w:p w:rsidR="00D10C22" w:rsidRPr="00C83507" w:rsidRDefault="00D10C22" w:rsidP="00830117">
            <w:pPr>
              <w:rPr>
                <w:rFonts w:ascii="Arial" w:hAnsi="Arial" w:cs="Arial"/>
                <w:color w:val="000000"/>
                <w:sz w:val="20"/>
                <w:szCs w:val="20"/>
              </w:rPr>
            </w:pPr>
            <w:r w:rsidRPr="00C83507">
              <w:rPr>
                <w:rFonts w:ascii="Courier New" w:hAnsi="Courier New" w:cs="Courier New"/>
                <w:color w:val="000000"/>
                <w:sz w:val="20"/>
                <w:szCs w:val="20"/>
              </w:rPr>
              <w:t>0</w:t>
            </w:r>
          </w:p>
          <w:p w:rsidR="00000685" w:rsidRPr="00C83507" w:rsidRDefault="00000685" w:rsidP="00830117">
            <w:pPr>
              <w:rPr>
                <w:rFonts w:ascii="Arial" w:hAnsi="Arial" w:cs="Arial"/>
                <w:color w:val="000000"/>
                <w:sz w:val="20"/>
                <w:szCs w:val="20"/>
              </w:rPr>
            </w:pPr>
          </w:p>
        </w:tc>
      </w:tr>
      <w:tr w:rsidR="00830117" w:rsidRPr="00C83507" w:rsidTr="000F1388">
        <w:tc>
          <w:tcPr>
            <w:tcW w:w="2718" w:type="dxa"/>
            <w:tcBorders>
              <w:bottom w:val="single" w:sz="4" w:space="0" w:color="auto"/>
            </w:tcBorders>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Execute Statement</w:t>
            </w:r>
          </w:p>
        </w:tc>
        <w:tc>
          <w:tcPr>
            <w:tcW w:w="6138" w:type="dxa"/>
            <w:tcBorders>
              <w:bottom w:val="single" w:sz="4" w:space="0" w:color="auto"/>
            </w:tcBorders>
            <w:shd w:val="clear" w:color="auto" w:fill="auto"/>
          </w:tcPr>
          <w:p w:rsidR="00BB6D1F" w:rsidRPr="00C83507" w:rsidRDefault="00232A4D" w:rsidP="00830117">
            <w:pPr>
              <w:rPr>
                <w:rFonts w:ascii="Arial" w:hAnsi="Arial" w:cs="Arial"/>
                <w:color w:val="000000"/>
                <w:sz w:val="20"/>
                <w:szCs w:val="20"/>
              </w:rPr>
            </w:pPr>
            <w:r w:rsidRPr="00C83507">
              <w:rPr>
                <w:rFonts w:ascii="Arial" w:hAnsi="Arial" w:cs="Arial"/>
                <w:b/>
                <w:color w:val="000000"/>
                <w:sz w:val="20"/>
                <w:szCs w:val="20"/>
              </w:rPr>
              <w:t xml:space="preserve">Definition: </w:t>
            </w:r>
            <w:r w:rsidR="00BB6D1F" w:rsidRPr="00C83507">
              <w:rPr>
                <w:rFonts w:ascii="Arial" w:hAnsi="Arial" w:cs="Arial"/>
                <w:color w:val="000000"/>
                <w:sz w:val="20"/>
                <w:szCs w:val="20"/>
              </w:rPr>
              <w:t>Executes one or more specified statements.</w:t>
            </w:r>
          </w:p>
          <w:p w:rsidR="00BB6D1F" w:rsidRPr="00C83507" w:rsidRDefault="00BB6D1F" w:rsidP="00830117">
            <w:pPr>
              <w:rPr>
                <w:rFonts w:ascii="Arial" w:hAnsi="Arial" w:cs="Arial"/>
                <w:color w:val="000000"/>
                <w:sz w:val="20"/>
                <w:szCs w:val="20"/>
              </w:rPr>
            </w:pPr>
          </w:p>
          <w:p w:rsidR="00831678" w:rsidRPr="00C83507" w:rsidRDefault="00A41F97" w:rsidP="00830117">
            <w:pPr>
              <w:rPr>
                <w:rFonts w:ascii="Arial" w:hAnsi="Arial" w:cs="Arial"/>
                <w:color w:val="000000"/>
                <w:sz w:val="20"/>
                <w:szCs w:val="20"/>
              </w:rPr>
            </w:pPr>
            <w:r>
              <w:rPr>
                <w:rFonts w:ascii="Arial" w:hAnsi="Arial" w:cs="Arial"/>
                <w:color w:val="000000"/>
                <w:sz w:val="20"/>
                <w:szCs w:val="20"/>
              </w:rPr>
              <w:t xml:space="preserve">The </w:t>
            </w:r>
            <w:r w:rsidR="00314386" w:rsidRPr="00C83507">
              <w:rPr>
                <w:rFonts w:ascii="Arial" w:hAnsi="Arial" w:cs="Arial"/>
                <w:color w:val="000000"/>
                <w:sz w:val="20"/>
                <w:szCs w:val="20"/>
              </w:rPr>
              <w:t xml:space="preserve">VBScript Execute statement enables you to assign an expression (typically lines of VBScript code) to a variable; you can then “execute” that variable as </w:t>
            </w:r>
            <w:r w:rsidR="00466EFF" w:rsidRPr="00C83507">
              <w:rPr>
                <w:rFonts w:ascii="Arial" w:hAnsi="Arial" w:cs="Arial"/>
                <w:color w:val="000000"/>
                <w:sz w:val="20"/>
                <w:szCs w:val="20"/>
              </w:rPr>
              <w:t>though</w:t>
            </w:r>
            <w:r w:rsidR="00314386" w:rsidRPr="00C83507">
              <w:rPr>
                <w:rFonts w:ascii="Arial" w:hAnsi="Arial" w:cs="Arial"/>
                <w:color w:val="000000"/>
                <w:sz w:val="20"/>
                <w:szCs w:val="20"/>
              </w:rPr>
              <w:t xml:space="preserve"> it was code hard-coded into the script itself (as opposed to code existing only in memory). </w:t>
            </w:r>
          </w:p>
          <w:p w:rsidR="00693B65" w:rsidRPr="00C83507" w:rsidRDefault="00693B65" w:rsidP="00830117">
            <w:pPr>
              <w:rPr>
                <w:rFonts w:ascii="Arial" w:hAnsi="Arial" w:cs="Arial"/>
                <w:color w:val="000000"/>
                <w:sz w:val="20"/>
                <w:szCs w:val="20"/>
              </w:rPr>
            </w:pPr>
          </w:p>
          <w:p w:rsidR="00693B65" w:rsidRPr="00C83507" w:rsidRDefault="00693B65" w:rsidP="00830117">
            <w:pPr>
              <w:rPr>
                <w:rFonts w:ascii="Arial" w:hAnsi="Arial" w:cs="Arial"/>
                <w:color w:val="000000"/>
                <w:sz w:val="20"/>
                <w:szCs w:val="20"/>
              </w:rPr>
            </w:pPr>
            <w:r w:rsidRPr="00C83507">
              <w:rPr>
                <w:rFonts w:ascii="Arial" w:hAnsi="Arial" w:cs="Arial"/>
                <w:color w:val="000000"/>
                <w:sz w:val="20"/>
                <w:szCs w:val="20"/>
              </w:rPr>
              <w:t xml:space="preserve">Don’t worry about it; we’ll just show you what we mean. In the following example, the string value “get-date” is assigned to the variable $a. The </w:t>
            </w:r>
            <w:r w:rsidRPr="00C83507">
              <w:rPr>
                <w:rFonts w:ascii="Arial" w:hAnsi="Arial" w:cs="Arial"/>
                <w:b/>
                <w:color w:val="000000"/>
                <w:sz w:val="20"/>
                <w:szCs w:val="20"/>
              </w:rPr>
              <w:t>Invoke-Expression</w:t>
            </w:r>
            <w:r w:rsidRPr="00C83507">
              <w:rPr>
                <w:rFonts w:ascii="Arial" w:hAnsi="Arial" w:cs="Arial"/>
                <w:color w:val="000000"/>
                <w:sz w:val="20"/>
                <w:szCs w:val="20"/>
              </w:rPr>
              <w:t xml:space="preserve"> Cmdlet is then used to execute $a as though the value had been typed from the command prompt:</w:t>
            </w:r>
          </w:p>
          <w:p w:rsidR="00831678" w:rsidRPr="00C83507" w:rsidRDefault="00831678" w:rsidP="00830117">
            <w:pPr>
              <w:rPr>
                <w:rFonts w:ascii="Arial" w:hAnsi="Arial" w:cs="Arial"/>
                <w:color w:val="000000"/>
                <w:sz w:val="20"/>
                <w:szCs w:val="20"/>
              </w:rPr>
            </w:pPr>
          </w:p>
          <w:p w:rsidR="00830117" w:rsidRPr="00C83507" w:rsidRDefault="00A14662" w:rsidP="00830117">
            <w:pPr>
              <w:rPr>
                <w:rFonts w:ascii="Courier New" w:hAnsi="Courier New" w:cs="Courier New"/>
                <w:color w:val="000000"/>
                <w:sz w:val="20"/>
                <w:szCs w:val="20"/>
              </w:rPr>
            </w:pPr>
            <w:r w:rsidRPr="00C83507">
              <w:rPr>
                <w:rFonts w:ascii="Courier New" w:hAnsi="Courier New" w:cs="Courier New"/>
                <w:color w:val="000000"/>
                <w:sz w:val="20"/>
                <w:szCs w:val="20"/>
              </w:rPr>
              <w:t>$a = "get-</w:t>
            </w:r>
            <w:r w:rsidR="00693B65" w:rsidRPr="00C83507">
              <w:rPr>
                <w:rFonts w:ascii="Courier New" w:hAnsi="Courier New" w:cs="Courier New"/>
                <w:color w:val="000000"/>
                <w:sz w:val="20"/>
                <w:szCs w:val="20"/>
              </w:rPr>
              <w:t>date</w:t>
            </w:r>
            <w:r w:rsidRPr="00C83507">
              <w:rPr>
                <w:rFonts w:ascii="Courier New" w:hAnsi="Courier New" w:cs="Courier New"/>
                <w:color w:val="000000"/>
                <w:sz w:val="20"/>
                <w:szCs w:val="20"/>
              </w:rPr>
              <w:t>"</w:t>
            </w:r>
          </w:p>
          <w:p w:rsidR="00A14662" w:rsidRPr="00C83507" w:rsidRDefault="00A14662" w:rsidP="00830117">
            <w:pPr>
              <w:rPr>
                <w:rFonts w:ascii="Arial" w:hAnsi="Arial" w:cs="Arial"/>
                <w:color w:val="000000"/>
                <w:sz w:val="20"/>
                <w:szCs w:val="20"/>
              </w:rPr>
            </w:pPr>
            <w:r w:rsidRPr="00C83507">
              <w:rPr>
                <w:rFonts w:ascii="Courier New" w:hAnsi="Courier New" w:cs="Courier New"/>
                <w:color w:val="000000"/>
                <w:sz w:val="20"/>
                <w:szCs w:val="20"/>
              </w:rPr>
              <w:t>invoke-expression $a</w:t>
            </w:r>
          </w:p>
          <w:p w:rsidR="00A14662" w:rsidRPr="00C83507" w:rsidRDefault="00A14662" w:rsidP="00830117">
            <w:pPr>
              <w:rPr>
                <w:rFonts w:ascii="Arial" w:hAnsi="Arial" w:cs="Arial"/>
                <w:color w:val="000000"/>
                <w:sz w:val="20"/>
                <w:szCs w:val="20"/>
              </w:rPr>
            </w:pPr>
          </w:p>
          <w:p w:rsidR="00693B65" w:rsidRPr="00C83507" w:rsidRDefault="00693B65" w:rsidP="00830117">
            <w:pPr>
              <w:rPr>
                <w:rFonts w:ascii="Arial" w:hAnsi="Arial" w:cs="Arial"/>
                <w:i/>
                <w:color w:val="000000"/>
                <w:sz w:val="20"/>
                <w:szCs w:val="20"/>
              </w:rPr>
            </w:pPr>
            <w:r w:rsidRPr="00C83507">
              <w:rPr>
                <w:rFonts w:ascii="Arial" w:hAnsi="Arial" w:cs="Arial"/>
                <w:color w:val="000000"/>
                <w:sz w:val="20"/>
                <w:szCs w:val="20"/>
              </w:rPr>
              <w:t>When you run these two commands you’ll get back the current date and time (because the string value "get-date" will be executed as a command).</w:t>
            </w:r>
          </w:p>
          <w:p w:rsidR="00693B65" w:rsidRPr="00C83507" w:rsidRDefault="00693B65" w:rsidP="00830117">
            <w:pPr>
              <w:rPr>
                <w:rFonts w:ascii="Arial" w:hAnsi="Arial" w:cs="Arial"/>
                <w:color w:val="000000"/>
                <w:sz w:val="20"/>
                <w:szCs w:val="20"/>
              </w:rPr>
            </w:pPr>
          </w:p>
        </w:tc>
      </w:tr>
      <w:tr w:rsidR="00830117" w:rsidRPr="00C83507" w:rsidTr="000F1388">
        <w:tc>
          <w:tcPr>
            <w:tcW w:w="2718" w:type="dxa"/>
            <w:tcBorders>
              <w:bottom w:val="single" w:sz="4" w:space="0" w:color="auto"/>
            </w:tcBorders>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ExecuteGlobal Statement</w:t>
            </w:r>
          </w:p>
        </w:tc>
        <w:tc>
          <w:tcPr>
            <w:tcW w:w="6138" w:type="dxa"/>
            <w:tcBorders>
              <w:bottom w:val="single" w:sz="4" w:space="0" w:color="auto"/>
            </w:tcBorders>
            <w:shd w:val="clear" w:color="auto" w:fill="auto"/>
          </w:tcPr>
          <w:p w:rsidR="00BB6D1F" w:rsidRPr="00C83507" w:rsidRDefault="00232A4D" w:rsidP="00A14662">
            <w:pPr>
              <w:rPr>
                <w:rFonts w:ascii="Arial" w:hAnsi="Arial" w:cs="Arial"/>
                <w:color w:val="000000"/>
                <w:sz w:val="20"/>
                <w:szCs w:val="20"/>
              </w:rPr>
            </w:pPr>
            <w:r w:rsidRPr="00C83507">
              <w:rPr>
                <w:rFonts w:ascii="Arial" w:hAnsi="Arial" w:cs="Arial"/>
                <w:b/>
                <w:color w:val="000000"/>
                <w:sz w:val="20"/>
                <w:szCs w:val="20"/>
              </w:rPr>
              <w:t xml:space="preserve">Definition: </w:t>
            </w:r>
            <w:r w:rsidR="00BB6D1F" w:rsidRPr="00C83507">
              <w:rPr>
                <w:rFonts w:ascii="Arial" w:hAnsi="Arial" w:cs="Arial"/>
                <w:color w:val="000000"/>
                <w:sz w:val="20"/>
                <w:szCs w:val="20"/>
              </w:rPr>
              <w:t>Executes one or more specified statements in the global namespace of a script.</w:t>
            </w:r>
          </w:p>
          <w:p w:rsidR="00BB6D1F" w:rsidRPr="00C83507" w:rsidRDefault="00BB6D1F" w:rsidP="00A14662">
            <w:pPr>
              <w:rPr>
                <w:rFonts w:ascii="Arial" w:hAnsi="Arial" w:cs="Arial"/>
                <w:color w:val="000000"/>
                <w:sz w:val="20"/>
                <w:szCs w:val="20"/>
              </w:rPr>
            </w:pPr>
          </w:p>
          <w:p w:rsidR="000F1388" w:rsidRPr="00C83507" w:rsidRDefault="000F1388" w:rsidP="000F1388">
            <w:pPr>
              <w:rPr>
                <w:rFonts w:ascii="Arial" w:hAnsi="Arial" w:cs="Arial"/>
                <w:color w:val="000000"/>
                <w:sz w:val="20"/>
                <w:szCs w:val="20"/>
              </w:rPr>
            </w:pPr>
            <w:r w:rsidRPr="00C83507">
              <w:rPr>
                <w:rFonts w:ascii="Arial" w:hAnsi="Arial" w:cs="Arial"/>
                <w:color w:val="000000"/>
                <w:sz w:val="20"/>
                <w:szCs w:val="20"/>
              </w:rPr>
              <w:t>Is there a difference between Execute and ExecuteGlobal? Yes, but we decided it wasn’t all that important</w:t>
            </w:r>
            <w:r w:rsidR="00466EFF" w:rsidRPr="00C83507">
              <w:rPr>
                <w:rFonts w:ascii="Arial" w:hAnsi="Arial" w:cs="Arial"/>
                <w:color w:val="000000"/>
                <w:sz w:val="20"/>
                <w:szCs w:val="20"/>
              </w:rPr>
              <w:t>, at least not for now</w:t>
            </w:r>
            <w:r w:rsidRPr="00C83507">
              <w:rPr>
                <w:rFonts w:ascii="Arial" w:hAnsi="Arial" w:cs="Arial"/>
                <w:color w:val="000000"/>
                <w:sz w:val="20"/>
                <w:szCs w:val="20"/>
              </w:rPr>
              <w:t xml:space="preserve">. In turn, that meant we could simply use the same example for both statements.  In the following example, the string value “get-date” is assigned to the variable $a. The </w:t>
            </w:r>
            <w:r w:rsidRPr="00C83507">
              <w:rPr>
                <w:rFonts w:ascii="Arial" w:hAnsi="Arial" w:cs="Arial"/>
                <w:b/>
                <w:color w:val="000000"/>
                <w:sz w:val="20"/>
                <w:szCs w:val="20"/>
              </w:rPr>
              <w:t>Invoke-Expression</w:t>
            </w:r>
            <w:r w:rsidRPr="00C83507">
              <w:rPr>
                <w:rFonts w:ascii="Arial" w:hAnsi="Arial" w:cs="Arial"/>
                <w:color w:val="000000"/>
                <w:sz w:val="20"/>
                <w:szCs w:val="20"/>
              </w:rPr>
              <w:t xml:space="preserve"> Cmdlet is then used to execute $a as though the value had been typed from the command prompt:</w:t>
            </w:r>
          </w:p>
          <w:p w:rsidR="000F1388" w:rsidRPr="00C83507" w:rsidRDefault="000F1388" w:rsidP="000F1388">
            <w:pPr>
              <w:rPr>
                <w:rFonts w:ascii="Arial" w:hAnsi="Arial" w:cs="Arial"/>
                <w:color w:val="000000"/>
                <w:sz w:val="20"/>
                <w:szCs w:val="20"/>
              </w:rPr>
            </w:pPr>
          </w:p>
          <w:p w:rsidR="000F1388" w:rsidRPr="00C83507" w:rsidRDefault="000F1388" w:rsidP="000F1388">
            <w:pPr>
              <w:rPr>
                <w:rFonts w:ascii="Courier New" w:hAnsi="Courier New" w:cs="Courier New"/>
                <w:color w:val="000000"/>
                <w:sz w:val="20"/>
                <w:szCs w:val="20"/>
              </w:rPr>
            </w:pPr>
            <w:r w:rsidRPr="00C83507">
              <w:rPr>
                <w:rFonts w:ascii="Courier New" w:hAnsi="Courier New" w:cs="Courier New"/>
                <w:color w:val="000000"/>
                <w:sz w:val="20"/>
                <w:szCs w:val="20"/>
              </w:rPr>
              <w:t>$a = "get-date"</w:t>
            </w:r>
          </w:p>
          <w:p w:rsidR="000F1388" w:rsidRPr="00C83507" w:rsidRDefault="000F1388" w:rsidP="000F1388">
            <w:pPr>
              <w:rPr>
                <w:rFonts w:ascii="Arial" w:hAnsi="Arial" w:cs="Arial"/>
                <w:color w:val="000000"/>
                <w:sz w:val="20"/>
                <w:szCs w:val="20"/>
              </w:rPr>
            </w:pPr>
            <w:r w:rsidRPr="00C83507">
              <w:rPr>
                <w:rFonts w:ascii="Courier New" w:hAnsi="Courier New" w:cs="Courier New"/>
                <w:color w:val="000000"/>
                <w:sz w:val="20"/>
                <w:szCs w:val="20"/>
              </w:rPr>
              <w:t>invoke-expression $a</w:t>
            </w:r>
          </w:p>
          <w:p w:rsidR="000F1388" w:rsidRPr="00C83507" w:rsidRDefault="000F1388" w:rsidP="000F1388">
            <w:pPr>
              <w:rPr>
                <w:rFonts w:ascii="Arial" w:hAnsi="Arial" w:cs="Arial"/>
                <w:color w:val="000000"/>
                <w:sz w:val="20"/>
                <w:szCs w:val="20"/>
              </w:rPr>
            </w:pPr>
          </w:p>
          <w:p w:rsidR="000F1388" w:rsidRPr="00C83507" w:rsidRDefault="000F1388" w:rsidP="000F1388">
            <w:pPr>
              <w:rPr>
                <w:rFonts w:ascii="Arial" w:hAnsi="Arial" w:cs="Arial"/>
                <w:i/>
                <w:color w:val="000000"/>
                <w:sz w:val="20"/>
                <w:szCs w:val="20"/>
              </w:rPr>
            </w:pPr>
            <w:r w:rsidRPr="00C83507">
              <w:rPr>
                <w:rFonts w:ascii="Arial" w:hAnsi="Arial" w:cs="Arial"/>
                <w:color w:val="000000"/>
                <w:sz w:val="20"/>
                <w:szCs w:val="20"/>
              </w:rPr>
              <w:t>When you run these two commands you’ll get back the current date and time (because the string value "get-date" will be executed as a command).</w:t>
            </w:r>
          </w:p>
          <w:p w:rsidR="00A14662" w:rsidRPr="00C83507" w:rsidRDefault="00A14662" w:rsidP="00A14662">
            <w:pPr>
              <w:rPr>
                <w:rFonts w:ascii="Arial" w:hAnsi="Arial" w:cs="Arial"/>
                <w:color w:val="000000"/>
                <w:sz w:val="20"/>
                <w:szCs w:val="20"/>
              </w:rPr>
            </w:pPr>
          </w:p>
        </w:tc>
      </w:tr>
      <w:tr w:rsidR="00830117" w:rsidRPr="00C83507" w:rsidTr="002B3B96">
        <w:tc>
          <w:tcPr>
            <w:tcW w:w="2718" w:type="dxa"/>
            <w:tcBorders>
              <w:bottom w:val="single" w:sz="4" w:space="0" w:color="auto"/>
            </w:tcBorders>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Exit Statement</w:t>
            </w:r>
          </w:p>
        </w:tc>
        <w:tc>
          <w:tcPr>
            <w:tcW w:w="6138" w:type="dxa"/>
            <w:tcBorders>
              <w:bottom w:val="single" w:sz="4" w:space="0" w:color="auto"/>
            </w:tcBorders>
            <w:shd w:val="clear" w:color="auto" w:fill="auto"/>
          </w:tcPr>
          <w:p w:rsidR="00BB6D1F" w:rsidRPr="00C83507" w:rsidRDefault="00232A4D" w:rsidP="00830117">
            <w:pPr>
              <w:rPr>
                <w:rFonts w:ascii="Arial" w:hAnsi="Arial" w:cs="Arial"/>
                <w:color w:val="000000"/>
                <w:sz w:val="20"/>
                <w:szCs w:val="20"/>
              </w:rPr>
            </w:pPr>
            <w:r w:rsidRPr="00C83507">
              <w:rPr>
                <w:rFonts w:ascii="Arial" w:hAnsi="Arial" w:cs="Arial"/>
                <w:b/>
                <w:color w:val="000000"/>
                <w:sz w:val="20"/>
                <w:szCs w:val="20"/>
              </w:rPr>
              <w:t xml:space="preserve">Definition: </w:t>
            </w:r>
            <w:r w:rsidR="00BB6D1F" w:rsidRPr="00C83507">
              <w:rPr>
                <w:rFonts w:ascii="Arial" w:hAnsi="Arial" w:cs="Arial"/>
                <w:color w:val="000000"/>
                <w:sz w:val="20"/>
                <w:szCs w:val="20"/>
              </w:rPr>
              <w:t xml:space="preserve">Exits a block of </w:t>
            </w:r>
            <w:r w:rsidR="00BB6D1F" w:rsidRPr="00C83507">
              <w:rPr>
                <w:rFonts w:ascii="Arial" w:hAnsi="Arial" w:cs="Arial"/>
                <w:b/>
                <w:bCs/>
                <w:color w:val="000000"/>
                <w:sz w:val="20"/>
                <w:szCs w:val="20"/>
              </w:rPr>
              <w:t>Do...Loop</w:t>
            </w:r>
            <w:r w:rsidR="00BB6D1F" w:rsidRPr="00C83507">
              <w:rPr>
                <w:rFonts w:ascii="Arial" w:hAnsi="Arial" w:cs="Arial"/>
                <w:color w:val="000000"/>
                <w:sz w:val="20"/>
                <w:szCs w:val="20"/>
              </w:rPr>
              <w:t xml:space="preserve">, </w:t>
            </w:r>
            <w:r w:rsidR="00BB6D1F" w:rsidRPr="00C83507">
              <w:rPr>
                <w:rFonts w:ascii="Arial" w:hAnsi="Arial" w:cs="Arial"/>
                <w:b/>
                <w:bCs/>
                <w:color w:val="000000"/>
                <w:sz w:val="20"/>
                <w:szCs w:val="20"/>
              </w:rPr>
              <w:t>For...Next</w:t>
            </w:r>
            <w:r w:rsidR="00BB6D1F" w:rsidRPr="00C83507">
              <w:rPr>
                <w:rFonts w:ascii="Arial" w:hAnsi="Arial" w:cs="Arial"/>
                <w:color w:val="000000"/>
                <w:sz w:val="20"/>
                <w:szCs w:val="20"/>
              </w:rPr>
              <w:t xml:space="preserve">, </w:t>
            </w:r>
            <w:r w:rsidR="00BB6D1F" w:rsidRPr="00C83507">
              <w:rPr>
                <w:rFonts w:ascii="Arial" w:hAnsi="Arial" w:cs="Arial"/>
                <w:b/>
                <w:bCs/>
                <w:color w:val="000000"/>
                <w:sz w:val="20"/>
                <w:szCs w:val="20"/>
              </w:rPr>
              <w:t>Function</w:t>
            </w:r>
            <w:r w:rsidR="00BB6D1F" w:rsidRPr="00C83507">
              <w:rPr>
                <w:rFonts w:ascii="Arial" w:hAnsi="Arial" w:cs="Arial"/>
                <w:color w:val="000000"/>
                <w:sz w:val="20"/>
                <w:szCs w:val="20"/>
              </w:rPr>
              <w:t xml:space="preserve">, or </w:t>
            </w:r>
            <w:r w:rsidR="00BB6D1F" w:rsidRPr="00C83507">
              <w:rPr>
                <w:rFonts w:ascii="Arial" w:hAnsi="Arial" w:cs="Arial"/>
                <w:b/>
                <w:bCs/>
                <w:color w:val="000000"/>
                <w:sz w:val="20"/>
                <w:szCs w:val="20"/>
              </w:rPr>
              <w:t>Sub</w:t>
            </w:r>
            <w:r w:rsidR="00BB6D1F" w:rsidRPr="00C83507">
              <w:rPr>
                <w:rFonts w:ascii="Arial" w:hAnsi="Arial" w:cs="Arial"/>
                <w:color w:val="000000"/>
                <w:sz w:val="20"/>
                <w:szCs w:val="20"/>
              </w:rPr>
              <w:t xml:space="preserve"> code.</w:t>
            </w:r>
          </w:p>
          <w:p w:rsidR="00BB6D1F" w:rsidRPr="00C83507" w:rsidRDefault="00BB6D1F" w:rsidP="00830117">
            <w:pPr>
              <w:rPr>
                <w:rFonts w:ascii="Arial" w:hAnsi="Arial" w:cs="Arial"/>
                <w:color w:val="000000"/>
                <w:sz w:val="20"/>
                <w:szCs w:val="20"/>
              </w:rPr>
            </w:pPr>
          </w:p>
          <w:p w:rsidR="0039547F" w:rsidRPr="00C83507" w:rsidRDefault="002B3B96" w:rsidP="00830117">
            <w:pPr>
              <w:rPr>
                <w:rFonts w:ascii="Arial" w:hAnsi="Arial" w:cs="Arial"/>
                <w:color w:val="000000"/>
                <w:sz w:val="20"/>
                <w:szCs w:val="20"/>
              </w:rPr>
            </w:pPr>
            <w:r w:rsidRPr="00C83507">
              <w:rPr>
                <w:rFonts w:ascii="Arial" w:hAnsi="Arial" w:cs="Arial"/>
                <w:color w:val="000000"/>
                <w:sz w:val="20"/>
                <w:szCs w:val="20"/>
              </w:rPr>
              <w:t xml:space="preserve">In Windows PowerShell you can “prematurely” break out of a loop by using the </w:t>
            </w:r>
            <w:r w:rsidRPr="00C83507">
              <w:rPr>
                <w:rFonts w:ascii="Arial" w:hAnsi="Arial" w:cs="Arial"/>
                <w:b/>
                <w:color w:val="000000"/>
                <w:sz w:val="20"/>
                <w:szCs w:val="20"/>
              </w:rPr>
              <w:t>break</w:t>
            </w:r>
            <w:r w:rsidRPr="00C83507">
              <w:rPr>
                <w:rFonts w:ascii="Arial" w:hAnsi="Arial" w:cs="Arial"/>
                <w:color w:val="000000"/>
                <w:sz w:val="20"/>
                <w:szCs w:val="20"/>
              </w:rPr>
              <w:t xml:space="preserve"> command; this is equivalent to using the Exit Do or Exit For statement in VBScript. For example, the following Windows PowerShell script creates an array ($a) containing 9 values. The script then uses a For Each loop to enumerate all the items in that array; however, </w:t>
            </w:r>
            <w:r w:rsidR="00466EFF" w:rsidRPr="00C83507">
              <w:rPr>
                <w:rFonts w:ascii="Arial" w:hAnsi="Arial" w:cs="Arial"/>
                <w:color w:val="000000"/>
                <w:sz w:val="20"/>
                <w:szCs w:val="20"/>
              </w:rPr>
              <w:t>if any of those items is</w:t>
            </w:r>
            <w:r w:rsidRPr="00C83507">
              <w:rPr>
                <w:rFonts w:ascii="Arial" w:hAnsi="Arial" w:cs="Arial"/>
                <w:color w:val="000000"/>
                <w:sz w:val="20"/>
                <w:szCs w:val="20"/>
              </w:rPr>
              <w:t xml:space="preserve"> equal to 3 – </w:t>
            </w:r>
            <w:r w:rsidRPr="00C83507">
              <w:rPr>
                <w:rFonts w:ascii="Arial" w:hAnsi="Arial" w:cs="Arial"/>
                <w:b/>
                <w:color w:val="000000"/>
                <w:sz w:val="20"/>
                <w:szCs w:val="20"/>
              </w:rPr>
              <w:t>if ($i –eq 3)</w:t>
            </w:r>
            <w:r w:rsidRPr="00C83507">
              <w:rPr>
                <w:rFonts w:ascii="Arial" w:hAnsi="Arial" w:cs="Arial"/>
                <w:color w:val="000000"/>
                <w:sz w:val="20"/>
                <w:szCs w:val="20"/>
              </w:rPr>
              <w:t xml:space="preserve"> –</w:t>
            </w:r>
            <w:r w:rsidR="0018146C">
              <w:rPr>
                <w:rFonts w:ascii="Arial" w:hAnsi="Arial" w:cs="Arial"/>
                <w:color w:val="000000"/>
                <w:sz w:val="20"/>
                <w:szCs w:val="20"/>
              </w:rPr>
              <w:t xml:space="preserve"> </w:t>
            </w:r>
            <w:r w:rsidRPr="00C83507">
              <w:rPr>
                <w:rFonts w:ascii="Arial" w:hAnsi="Arial" w:cs="Arial"/>
                <w:color w:val="000000"/>
                <w:sz w:val="20"/>
                <w:szCs w:val="20"/>
              </w:rPr>
              <w:t>the</w:t>
            </w:r>
            <w:r w:rsidR="00466EFF" w:rsidRPr="00C83507">
              <w:rPr>
                <w:rFonts w:ascii="Arial" w:hAnsi="Arial" w:cs="Arial"/>
                <w:color w:val="000000"/>
                <w:sz w:val="20"/>
                <w:szCs w:val="20"/>
              </w:rPr>
              <w:t>n the</w:t>
            </w:r>
            <w:r w:rsidRPr="00C83507">
              <w:rPr>
                <w:rFonts w:ascii="Arial" w:hAnsi="Arial" w:cs="Arial"/>
                <w:color w:val="000000"/>
                <w:sz w:val="20"/>
                <w:szCs w:val="20"/>
              </w:rPr>
              <w:t xml:space="preserve"> break command is used to exit the loop</w:t>
            </w:r>
            <w:r w:rsidR="00466EFF" w:rsidRPr="00C83507">
              <w:rPr>
                <w:rFonts w:ascii="Arial" w:hAnsi="Arial" w:cs="Arial"/>
                <w:color w:val="000000"/>
                <w:sz w:val="20"/>
                <w:szCs w:val="20"/>
              </w:rPr>
              <w:t xml:space="preserve"> right then and there</w:t>
            </w:r>
            <w:r w:rsidRPr="00C83507">
              <w:rPr>
                <w:rFonts w:ascii="Arial" w:hAnsi="Arial" w:cs="Arial"/>
                <w:color w:val="000000"/>
                <w:sz w:val="20"/>
                <w:szCs w:val="20"/>
              </w:rPr>
              <w:t>. The script itself looks like this:</w:t>
            </w:r>
          </w:p>
          <w:p w:rsidR="00036743" w:rsidRPr="00C83507" w:rsidRDefault="00036743" w:rsidP="00830117">
            <w:pPr>
              <w:rPr>
                <w:rFonts w:ascii="Arial" w:hAnsi="Arial" w:cs="Arial"/>
                <w:color w:val="000000"/>
                <w:sz w:val="20"/>
                <w:szCs w:val="20"/>
              </w:rPr>
            </w:pPr>
          </w:p>
          <w:p w:rsidR="0039547F" w:rsidRPr="00C83507" w:rsidRDefault="0039547F" w:rsidP="00830117">
            <w:pPr>
              <w:rPr>
                <w:rFonts w:ascii="Courier New" w:hAnsi="Courier New" w:cs="Courier New"/>
                <w:color w:val="000000"/>
                <w:sz w:val="20"/>
                <w:szCs w:val="20"/>
              </w:rPr>
            </w:pPr>
            <w:r w:rsidRPr="00C83507">
              <w:rPr>
                <w:rFonts w:ascii="Courier New" w:hAnsi="Courier New" w:cs="Courier New"/>
                <w:color w:val="000000"/>
                <w:sz w:val="20"/>
                <w:szCs w:val="20"/>
              </w:rPr>
              <w:t>$</w:t>
            </w:r>
            <w:r w:rsidR="003B6807" w:rsidRPr="00C83507">
              <w:rPr>
                <w:rFonts w:ascii="Courier New" w:hAnsi="Courier New" w:cs="Courier New"/>
                <w:color w:val="000000"/>
                <w:sz w:val="20"/>
                <w:szCs w:val="20"/>
              </w:rPr>
              <w:t>a</w:t>
            </w:r>
            <w:r w:rsidRPr="00C83507">
              <w:rPr>
                <w:rFonts w:ascii="Courier New" w:hAnsi="Courier New" w:cs="Courier New"/>
                <w:color w:val="000000"/>
                <w:sz w:val="20"/>
                <w:szCs w:val="20"/>
              </w:rPr>
              <w:t xml:space="preserve"> = 1,2,3,4,5,6,7</w:t>
            </w:r>
            <w:r w:rsidR="00091147" w:rsidRPr="00C83507">
              <w:rPr>
                <w:rFonts w:ascii="Courier New" w:hAnsi="Courier New" w:cs="Courier New"/>
                <w:color w:val="000000"/>
                <w:sz w:val="20"/>
                <w:szCs w:val="20"/>
              </w:rPr>
              <w:t>,</w:t>
            </w:r>
            <w:r w:rsidRPr="00C83507">
              <w:rPr>
                <w:rFonts w:ascii="Courier New" w:hAnsi="Courier New" w:cs="Courier New"/>
                <w:color w:val="000000"/>
                <w:sz w:val="20"/>
                <w:szCs w:val="20"/>
              </w:rPr>
              <w:t>8,9</w:t>
            </w:r>
          </w:p>
          <w:p w:rsidR="00036743" w:rsidRPr="00C83507" w:rsidRDefault="00036743" w:rsidP="00830117">
            <w:pPr>
              <w:rPr>
                <w:rFonts w:ascii="Courier New" w:hAnsi="Courier New" w:cs="Courier New"/>
                <w:color w:val="000000"/>
                <w:sz w:val="20"/>
                <w:szCs w:val="20"/>
              </w:rPr>
            </w:pPr>
          </w:p>
          <w:p w:rsidR="00DE71F0" w:rsidRPr="00C83507" w:rsidRDefault="00DE71F0" w:rsidP="00DE71F0">
            <w:pPr>
              <w:rPr>
                <w:rFonts w:ascii="Courier New" w:hAnsi="Courier New" w:cs="Courier New"/>
                <w:color w:val="000000"/>
                <w:sz w:val="20"/>
                <w:szCs w:val="20"/>
              </w:rPr>
            </w:pPr>
            <w:r w:rsidRPr="00C83507">
              <w:rPr>
                <w:rFonts w:ascii="Courier New" w:hAnsi="Courier New" w:cs="Courier New"/>
                <w:color w:val="000000"/>
                <w:sz w:val="20"/>
                <w:szCs w:val="20"/>
              </w:rPr>
              <w:t>foreach ($i in $</w:t>
            </w:r>
            <w:r w:rsidR="003B6807" w:rsidRPr="00C83507">
              <w:rPr>
                <w:rFonts w:ascii="Courier New" w:hAnsi="Courier New" w:cs="Courier New"/>
                <w:color w:val="000000"/>
                <w:sz w:val="20"/>
                <w:szCs w:val="20"/>
              </w:rPr>
              <w:t>a</w:t>
            </w:r>
            <w:r w:rsidRPr="00C83507">
              <w:rPr>
                <w:rFonts w:ascii="Courier New" w:hAnsi="Courier New" w:cs="Courier New"/>
                <w:color w:val="000000"/>
                <w:sz w:val="20"/>
                <w:szCs w:val="20"/>
              </w:rPr>
              <w:t xml:space="preserve">) </w:t>
            </w:r>
          </w:p>
          <w:p w:rsidR="00DE71F0" w:rsidRPr="00C83507" w:rsidRDefault="00DE71F0" w:rsidP="00DE71F0">
            <w:pPr>
              <w:rPr>
                <w:rFonts w:ascii="Courier New" w:hAnsi="Courier New" w:cs="Courier New"/>
                <w:color w:val="000000"/>
                <w:sz w:val="20"/>
                <w:szCs w:val="20"/>
              </w:rPr>
            </w:pPr>
            <w:r w:rsidRPr="00C83507">
              <w:rPr>
                <w:rFonts w:ascii="Courier New" w:hAnsi="Courier New" w:cs="Courier New"/>
                <w:color w:val="000000"/>
                <w:sz w:val="20"/>
                <w:szCs w:val="20"/>
              </w:rPr>
              <w:t>{</w:t>
            </w:r>
          </w:p>
          <w:p w:rsidR="0018146C" w:rsidRDefault="00DE71F0" w:rsidP="00DE71F0">
            <w:pPr>
              <w:rPr>
                <w:rFonts w:ascii="Courier New" w:hAnsi="Courier New" w:cs="Courier New"/>
                <w:color w:val="000000"/>
                <w:sz w:val="20"/>
                <w:szCs w:val="20"/>
              </w:rPr>
            </w:pPr>
            <w:r w:rsidRPr="00C83507">
              <w:rPr>
                <w:rFonts w:ascii="Courier New" w:hAnsi="Courier New" w:cs="Courier New"/>
                <w:color w:val="000000"/>
                <w:sz w:val="20"/>
                <w:szCs w:val="20"/>
              </w:rPr>
              <w:t xml:space="preserve">    if ($i -eq 3)</w:t>
            </w:r>
          </w:p>
          <w:p w:rsidR="0018146C" w:rsidRDefault="0018146C" w:rsidP="00DE71F0">
            <w:pPr>
              <w:rPr>
                <w:rFonts w:ascii="Courier New" w:hAnsi="Courier New" w:cs="Courier New"/>
                <w:color w:val="000000"/>
                <w:sz w:val="20"/>
                <w:szCs w:val="20"/>
              </w:rPr>
            </w:pPr>
            <w:r>
              <w:rPr>
                <w:rFonts w:ascii="Courier New" w:hAnsi="Courier New" w:cs="Courier New"/>
                <w:color w:val="000000"/>
                <w:sz w:val="20"/>
                <w:szCs w:val="20"/>
              </w:rPr>
              <w:t xml:space="preserve">    {</w:t>
            </w:r>
          </w:p>
          <w:p w:rsidR="0018146C" w:rsidRDefault="0018146C" w:rsidP="00DE71F0">
            <w:pPr>
              <w:rPr>
                <w:rFonts w:ascii="Courier New" w:hAnsi="Courier New" w:cs="Courier New"/>
                <w:color w:val="000000"/>
                <w:sz w:val="20"/>
                <w:szCs w:val="20"/>
              </w:rPr>
            </w:pPr>
            <w:r>
              <w:rPr>
                <w:rFonts w:ascii="Courier New" w:hAnsi="Courier New" w:cs="Courier New"/>
                <w:color w:val="000000"/>
                <w:sz w:val="20"/>
                <w:szCs w:val="20"/>
              </w:rPr>
              <w:t xml:space="preserve">        break</w:t>
            </w:r>
          </w:p>
          <w:p w:rsidR="00DE71F0" w:rsidRPr="00C83507" w:rsidRDefault="0018146C" w:rsidP="00DE71F0">
            <w:pPr>
              <w:rPr>
                <w:rFonts w:ascii="Courier New" w:hAnsi="Courier New" w:cs="Courier New"/>
                <w:color w:val="000000"/>
                <w:sz w:val="20"/>
                <w:szCs w:val="20"/>
              </w:rPr>
            </w:pPr>
            <w:r>
              <w:rPr>
                <w:rFonts w:ascii="Courier New" w:hAnsi="Courier New" w:cs="Courier New"/>
                <w:color w:val="000000"/>
                <w:sz w:val="20"/>
                <w:szCs w:val="20"/>
              </w:rPr>
              <w:t xml:space="preserve">    }</w:t>
            </w:r>
            <w:r w:rsidR="00DE71F0" w:rsidRPr="00C83507">
              <w:rPr>
                <w:rFonts w:ascii="Courier New" w:hAnsi="Courier New" w:cs="Courier New"/>
                <w:color w:val="000000"/>
                <w:sz w:val="20"/>
                <w:szCs w:val="20"/>
              </w:rPr>
              <w:t xml:space="preserve"> </w:t>
            </w:r>
          </w:p>
          <w:p w:rsidR="00DE71F0" w:rsidRDefault="0018146C" w:rsidP="00DE71F0">
            <w:pPr>
              <w:rPr>
                <w:rFonts w:ascii="Courier New" w:hAnsi="Courier New" w:cs="Courier New"/>
                <w:color w:val="000000"/>
                <w:sz w:val="20"/>
                <w:szCs w:val="20"/>
              </w:rPr>
            </w:pPr>
            <w:r>
              <w:rPr>
                <w:rFonts w:ascii="Courier New" w:hAnsi="Courier New" w:cs="Courier New"/>
                <w:color w:val="000000"/>
                <w:sz w:val="20"/>
                <w:szCs w:val="20"/>
              </w:rPr>
              <w:t xml:space="preserve">    </w:t>
            </w:r>
            <w:r w:rsidR="00DE71F0" w:rsidRPr="00C83507">
              <w:rPr>
                <w:rFonts w:ascii="Courier New" w:hAnsi="Courier New" w:cs="Courier New"/>
                <w:color w:val="000000"/>
                <w:sz w:val="20"/>
                <w:szCs w:val="20"/>
              </w:rPr>
              <w:t xml:space="preserve">else </w:t>
            </w:r>
          </w:p>
          <w:p w:rsidR="0018146C" w:rsidRPr="00C83507" w:rsidRDefault="0018146C" w:rsidP="00DE71F0">
            <w:pPr>
              <w:rPr>
                <w:rFonts w:ascii="Courier New" w:hAnsi="Courier New" w:cs="Courier New"/>
                <w:color w:val="000000"/>
                <w:sz w:val="20"/>
                <w:szCs w:val="20"/>
              </w:rPr>
            </w:pPr>
            <w:r>
              <w:rPr>
                <w:rFonts w:ascii="Courier New" w:hAnsi="Courier New" w:cs="Courier New"/>
                <w:color w:val="000000"/>
                <w:sz w:val="20"/>
                <w:szCs w:val="20"/>
              </w:rPr>
              <w:t xml:space="preserve">    {</w:t>
            </w:r>
          </w:p>
          <w:p w:rsidR="00DE71F0" w:rsidRDefault="00DE71F0" w:rsidP="00DE71F0">
            <w:pPr>
              <w:rPr>
                <w:rFonts w:ascii="Courier New" w:hAnsi="Courier New" w:cs="Courier New"/>
                <w:color w:val="000000"/>
                <w:sz w:val="20"/>
                <w:szCs w:val="20"/>
              </w:rPr>
            </w:pPr>
            <w:r w:rsidRPr="00C83507">
              <w:rPr>
                <w:rFonts w:ascii="Courier New" w:hAnsi="Courier New" w:cs="Courier New"/>
                <w:color w:val="000000"/>
                <w:sz w:val="20"/>
                <w:szCs w:val="20"/>
              </w:rPr>
              <w:t xml:space="preserve">    </w:t>
            </w:r>
            <w:r w:rsidR="0018146C">
              <w:rPr>
                <w:rFonts w:ascii="Courier New" w:hAnsi="Courier New" w:cs="Courier New"/>
                <w:color w:val="000000"/>
                <w:sz w:val="20"/>
                <w:szCs w:val="20"/>
              </w:rPr>
              <w:t xml:space="preserve">    </w:t>
            </w:r>
            <w:r w:rsidRPr="00C83507">
              <w:rPr>
                <w:rFonts w:ascii="Courier New" w:hAnsi="Courier New" w:cs="Courier New"/>
                <w:color w:val="000000"/>
                <w:sz w:val="20"/>
                <w:szCs w:val="20"/>
              </w:rPr>
              <w:t>$i</w:t>
            </w:r>
          </w:p>
          <w:p w:rsidR="0018146C" w:rsidRPr="00C83507" w:rsidRDefault="0018146C" w:rsidP="00DE71F0">
            <w:pPr>
              <w:rPr>
                <w:rFonts w:ascii="Courier New" w:hAnsi="Courier New" w:cs="Courier New"/>
                <w:color w:val="000000"/>
                <w:sz w:val="20"/>
                <w:szCs w:val="20"/>
              </w:rPr>
            </w:pPr>
            <w:r>
              <w:rPr>
                <w:rFonts w:ascii="Courier New" w:hAnsi="Courier New" w:cs="Courier New"/>
                <w:color w:val="000000"/>
                <w:sz w:val="20"/>
                <w:szCs w:val="20"/>
              </w:rPr>
              <w:t xml:space="preserve">    }</w:t>
            </w:r>
          </w:p>
          <w:p w:rsidR="00830117" w:rsidRPr="00C83507" w:rsidRDefault="00DE71F0" w:rsidP="00DE71F0">
            <w:pPr>
              <w:rPr>
                <w:rFonts w:ascii="Courier New" w:hAnsi="Courier New" w:cs="Courier New"/>
                <w:color w:val="000000"/>
                <w:sz w:val="20"/>
                <w:szCs w:val="20"/>
              </w:rPr>
            </w:pPr>
            <w:r w:rsidRPr="00C83507">
              <w:rPr>
                <w:rFonts w:ascii="Courier New" w:hAnsi="Courier New" w:cs="Courier New"/>
                <w:color w:val="000000"/>
                <w:sz w:val="20"/>
                <w:szCs w:val="20"/>
              </w:rPr>
              <w:t>}</w:t>
            </w:r>
          </w:p>
          <w:p w:rsidR="00A93994" w:rsidRPr="00C83507" w:rsidRDefault="00A93994" w:rsidP="00830117">
            <w:pPr>
              <w:rPr>
                <w:rFonts w:ascii="Arial" w:hAnsi="Arial" w:cs="Arial"/>
                <w:color w:val="000000"/>
                <w:sz w:val="20"/>
                <w:szCs w:val="20"/>
              </w:rPr>
            </w:pPr>
          </w:p>
          <w:p w:rsidR="00DE71F0" w:rsidRPr="00C83507" w:rsidRDefault="002B3B96" w:rsidP="00830117">
            <w:pPr>
              <w:rPr>
                <w:rFonts w:ascii="Arial" w:hAnsi="Arial" w:cs="Arial"/>
                <w:color w:val="000000"/>
                <w:sz w:val="20"/>
                <w:szCs w:val="20"/>
              </w:rPr>
            </w:pPr>
            <w:r w:rsidRPr="00C83507">
              <w:rPr>
                <w:rFonts w:ascii="Arial" w:hAnsi="Arial" w:cs="Arial"/>
                <w:color w:val="000000"/>
                <w:sz w:val="20"/>
                <w:szCs w:val="20"/>
              </w:rPr>
              <w:t>And here’s what you get back when you run the script:</w:t>
            </w:r>
          </w:p>
          <w:p w:rsidR="002B3B96" w:rsidRPr="00C83507" w:rsidRDefault="002B3B96" w:rsidP="00830117">
            <w:pPr>
              <w:rPr>
                <w:rFonts w:ascii="Arial" w:hAnsi="Arial" w:cs="Arial"/>
                <w:color w:val="000000"/>
                <w:sz w:val="20"/>
                <w:szCs w:val="20"/>
              </w:rPr>
            </w:pPr>
          </w:p>
          <w:p w:rsidR="002B3B96" w:rsidRPr="00C83507" w:rsidRDefault="002B3B96" w:rsidP="00830117">
            <w:pPr>
              <w:rPr>
                <w:rFonts w:ascii="Courier New" w:hAnsi="Courier New" w:cs="Courier New"/>
                <w:color w:val="000000"/>
                <w:sz w:val="20"/>
                <w:szCs w:val="20"/>
              </w:rPr>
            </w:pPr>
            <w:r w:rsidRPr="00C83507">
              <w:rPr>
                <w:rFonts w:ascii="Courier New" w:hAnsi="Courier New" w:cs="Courier New"/>
                <w:color w:val="000000"/>
                <w:sz w:val="20"/>
                <w:szCs w:val="20"/>
              </w:rPr>
              <w:t>1</w:t>
            </w:r>
          </w:p>
          <w:p w:rsidR="002B3B96" w:rsidRPr="00C83507" w:rsidRDefault="002B3B96" w:rsidP="00830117">
            <w:pPr>
              <w:rPr>
                <w:rFonts w:ascii="Arial" w:hAnsi="Arial" w:cs="Arial"/>
                <w:color w:val="000000"/>
                <w:sz w:val="20"/>
                <w:szCs w:val="20"/>
              </w:rPr>
            </w:pPr>
            <w:r w:rsidRPr="00C83507">
              <w:rPr>
                <w:rFonts w:ascii="Courier New" w:hAnsi="Courier New" w:cs="Courier New"/>
                <w:color w:val="000000"/>
                <w:sz w:val="20"/>
                <w:szCs w:val="20"/>
              </w:rPr>
              <w:t>2</w:t>
            </w:r>
          </w:p>
          <w:p w:rsidR="002B3B96" w:rsidRPr="00C83507" w:rsidRDefault="002B3B96" w:rsidP="00830117">
            <w:pPr>
              <w:rPr>
                <w:rFonts w:ascii="Arial" w:hAnsi="Arial" w:cs="Arial"/>
                <w:color w:val="000000"/>
                <w:sz w:val="20"/>
                <w:szCs w:val="20"/>
              </w:rPr>
            </w:pPr>
          </w:p>
        </w:tc>
      </w:tr>
      <w:tr w:rsidR="00830117" w:rsidRPr="00C83507" w:rsidTr="00FA47A9">
        <w:tc>
          <w:tcPr>
            <w:tcW w:w="2718" w:type="dxa"/>
            <w:tcBorders>
              <w:bottom w:val="single" w:sz="4" w:space="0" w:color="auto"/>
            </w:tcBorders>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For Each...Next Statement</w:t>
            </w:r>
          </w:p>
        </w:tc>
        <w:tc>
          <w:tcPr>
            <w:tcW w:w="6138" w:type="dxa"/>
            <w:tcBorders>
              <w:bottom w:val="single" w:sz="4" w:space="0" w:color="auto"/>
            </w:tcBorders>
            <w:shd w:val="clear" w:color="auto" w:fill="auto"/>
          </w:tcPr>
          <w:p w:rsidR="00BB6D1F" w:rsidRPr="00C83507" w:rsidRDefault="00232A4D" w:rsidP="00AC08A4">
            <w:pPr>
              <w:rPr>
                <w:rFonts w:ascii="Arial" w:hAnsi="Arial" w:cs="Arial"/>
                <w:color w:val="000000"/>
                <w:sz w:val="20"/>
                <w:szCs w:val="20"/>
              </w:rPr>
            </w:pPr>
            <w:r w:rsidRPr="00C83507">
              <w:rPr>
                <w:rFonts w:ascii="Arial" w:hAnsi="Arial" w:cs="Arial"/>
                <w:b/>
                <w:color w:val="000000"/>
                <w:sz w:val="20"/>
                <w:szCs w:val="20"/>
              </w:rPr>
              <w:t xml:space="preserve">Definition: </w:t>
            </w:r>
            <w:r w:rsidR="00BB6D1F" w:rsidRPr="00C83507">
              <w:rPr>
                <w:rFonts w:ascii="Arial" w:hAnsi="Arial" w:cs="Arial"/>
                <w:color w:val="000000"/>
                <w:sz w:val="20"/>
                <w:szCs w:val="20"/>
              </w:rPr>
              <w:t>Repeats a group of statements for each element in an array or collection.</w:t>
            </w:r>
          </w:p>
          <w:p w:rsidR="00BB6D1F" w:rsidRPr="00C83507" w:rsidRDefault="00BB6D1F" w:rsidP="00AC08A4">
            <w:pPr>
              <w:rPr>
                <w:rFonts w:ascii="Arial" w:hAnsi="Arial" w:cs="Arial"/>
                <w:color w:val="000000"/>
                <w:sz w:val="20"/>
                <w:szCs w:val="20"/>
              </w:rPr>
            </w:pPr>
          </w:p>
          <w:p w:rsidR="00091147" w:rsidRPr="00C83507" w:rsidRDefault="003E53C1" w:rsidP="00AC08A4">
            <w:pPr>
              <w:rPr>
                <w:rFonts w:ascii="Arial" w:hAnsi="Arial" w:cs="Arial"/>
                <w:color w:val="000000"/>
                <w:sz w:val="20"/>
                <w:szCs w:val="20"/>
              </w:rPr>
            </w:pPr>
            <w:r w:rsidRPr="00C83507">
              <w:rPr>
                <w:rFonts w:ascii="Arial" w:hAnsi="Arial" w:cs="Arial"/>
                <w:color w:val="000000"/>
                <w:sz w:val="20"/>
                <w:szCs w:val="20"/>
              </w:rPr>
              <w:t xml:space="preserve">A For Each loop is designed to automatically run through all the items in a collection or array. In Windows PowerShell you can iterate all the items in a collection by using the </w:t>
            </w:r>
            <w:r w:rsidRPr="00C83507">
              <w:rPr>
                <w:rFonts w:ascii="Arial" w:hAnsi="Arial" w:cs="Arial"/>
                <w:b/>
                <w:color w:val="000000"/>
                <w:sz w:val="20"/>
                <w:szCs w:val="20"/>
              </w:rPr>
              <w:t>ForEach-Object</w:t>
            </w:r>
            <w:r w:rsidRPr="00C83507">
              <w:rPr>
                <w:rFonts w:ascii="Arial" w:hAnsi="Arial" w:cs="Arial"/>
                <w:color w:val="000000"/>
                <w:sz w:val="20"/>
                <w:szCs w:val="20"/>
              </w:rPr>
              <w:t xml:space="preserve"> collection (or its more-commonly-used alias, </w:t>
            </w:r>
            <w:r w:rsidRPr="00C83507">
              <w:rPr>
                <w:rFonts w:ascii="Arial" w:hAnsi="Arial" w:cs="Arial"/>
                <w:b/>
                <w:color w:val="000000"/>
                <w:sz w:val="20"/>
                <w:szCs w:val="20"/>
              </w:rPr>
              <w:t>foreach</w:t>
            </w:r>
            <w:r w:rsidRPr="00C83507">
              <w:rPr>
                <w:rFonts w:ascii="Arial" w:hAnsi="Arial" w:cs="Arial"/>
                <w:color w:val="000000"/>
                <w:sz w:val="20"/>
                <w:szCs w:val="20"/>
              </w:rPr>
              <w:t>). To set up a For Each loop in Windows PowerShell, call foreach followed by two parameters:</w:t>
            </w:r>
          </w:p>
          <w:p w:rsidR="003E53C1" w:rsidRPr="00C83507" w:rsidRDefault="003E53C1" w:rsidP="00AC08A4">
            <w:pPr>
              <w:rPr>
                <w:rFonts w:ascii="Arial" w:hAnsi="Arial" w:cs="Arial"/>
                <w:color w:val="000000"/>
                <w:sz w:val="20"/>
                <w:szCs w:val="20"/>
              </w:rPr>
            </w:pPr>
          </w:p>
          <w:p w:rsidR="003E53C1" w:rsidRPr="00C83507" w:rsidRDefault="003E53C1" w:rsidP="003E53C1">
            <w:pPr>
              <w:numPr>
                <w:ilvl w:val="0"/>
                <w:numId w:val="4"/>
              </w:numPr>
              <w:rPr>
                <w:rFonts w:ascii="Arial" w:hAnsi="Arial" w:cs="Arial"/>
                <w:color w:val="000000"/>
                <w:sz w:val="20"/>
                <w:szCs w:val="20"/>
              </w:rPr>
            </w:pPr>
            <w:r w:rsidRPr="00C83507">
              <w:rPr>
                <w:rFonts w:ascii="Arial" w:hAnsi="Arial" w:cs="Arial"/>
                <w:color w:val="000000"/>
                <w:sz w:val="20"/>
                <w:szCs w:val="20"/>
              </w:rPr>
              <w:t>The collection you want to iterate. This value must be enclosed in parentheses.</w:t>
            </w:r>
          </w:p>
          <w:p w:rsidR="003E53C1" w:rsidRPr="00C83507" w:rsidRDefault="003E53C1" w:rsidP="003E53C1">
            <w:pPr>
              <w:numPr>
                <w:ilvl w:val="0"/>
                <w:numId w:val="4"/>
              </w:numPr>
              <w:rPr>
                <w:rFonts w:ascii="Arial" w:hAnsi="Arial" w:cs="Arial"/>
                <w:color w:val="000000"/>
                <w:sz w:val="20"/>
                <w:szCs w:val="20"/>
              </w:rPr>
            </w:pPr>
            <w:r w:rsidRPr="00C83507">
              <w:rPr>
                <w:rFonts w:ascii="Arial" w:hAnsi="Arial" w:cs="Arial"/>
                <w:color w:val="000000"/>
                <w:sz w:val="20"/>
                <w:szCs w:val="20"/>
              </w:rPr>
              <w:t>The action you want to perform on each item in that collection. This value must be enclosed in curly braces: {}.</w:t>
            </w:r>
          </w:p>
          <w:p w:rsidR="003E53C1" w:rsidRPr="00C83507" w:rsidRDefault="003E53C1" w:rsidP="003E53C1">
            <w:pPr>
              <w:rPr>
                <w:rFonts w:ascii="Arial" w:hAnsi="Arial" w:cs="Arial"/>
                <w:color w:val="000000"/>
                <w:sz w:val="20"/>
                <w:szCs w:val="20"/>
              </w:rPr>
            </w:pPr>
          </w:p>
          <w:p w:rsidR="003E53C1" w:rsidRPr="00C83507" w:rsidRDefault="003E53C1" w:rsidP="003E53C1">
            <w:pPr>
              <w:rPr>
                <w:rFonts w:ascii="Arial" w:hAnsi="Arial" w:cs="Arial"/>
                <w:color w:val="000000"/>
                <w:sz w:val="20"/>
                <w:szCs w:val="20"/>
              </w:rPr>
            </w:pPr>
            <w:r w:rsidRPr="00C83507">
              <w:rPr>
                <w:rFonts w:ascii="Arial" w:hAnsi="Arial" w:cs="Arial"/>
                <w:color w:val="000000"/>
                <w:sz w:val="20"/>
                <w:szCs w:val="20"/>
              </w:rPr>
              <w:t xml:space="preserve">For example, the following command sets up a For Each loop that uses the </w:t>
            </w:r>
            <w:r w:rsidRPr="00C83507">
              <w:rPr>
                <w:rFonts w:ascii="Arial" w:hAnsi="Arial" w:cs="Arial"/>
                <w:b/>
                <w:color w:val="000000"/>
                <w:sz w:val="20"/>
                <w:szCs w:val="20"/>
              </w:rPr>
              <w:t>Get-ChildItem</w:t>
            </w:r>
            <w:r w:rsidRPr="00C83507">
              <w:rPr>
                <w:rFonts w:ascii="Arial" w:hAnsi="Arial" w:cs="Arial"/>
                <w:color w:val="000000"/>
                <w:sz w:val="20"/>
                <w:szCs w:val="20"/>
              </w:rPr>
              <w:t xml:space="preserve"> Cmdlet to return a collection of all the files found in the folder C:\Scripts. Note the syntax</w:t>
            </w:r>
            <w:r w:rsidR="00466EFF" w:rsidRPr="00C83507">
              <w:rPr>
                <w:rFonts w:ascii="Arial" w:hAnsi="Arial" w:cs="Arial"/>
                <w:color w:val="000000"/>
                <w:sz w:val="20"/>
                <w:szCs w:val="20"/>
              </w:rPr>
              <w:t xml:space="preserve"> that must be used</w:t>
            </w:r>
            <w:r w:rsidRPr="00C83507">
              <w:rPr>
                <w:rFonts w:ascii="Arial" w:hAnsi="Arial" w:cs="Arial"/>
                <w:color w:val="000000"/>
                <w:sz w:val="20"/>
                <w:szCs w:val="20"/>
              </w:rPr>
              <w:t xml:space="preserve">: </w:t>
            </w:r>
            <w:r w:rsidRPr="00C83507">
              <w:rPr>
                <w:rFonts w:ascii="Arial" w:hAnsi="Arial" w:cs="Arial"/>
                <w:b/>
                <w:color w:val="000000"/>
                <w:sz w:val="20"/>
                <w:szCs w:val="20"/>
              </w:rPr>
              <w:t>($i in get-childitem c:\scripts)</w:t>
            </w:r>
            <w:r w:rsidRPr="00C83507">
              <w:rPr>
                <w:rFonts w:ascii="Arial" w:hAnsi="Arial" w:cs="Arial"/>
                <w:color w:val="000000"/>
                <w:sz w:val="20"/>
                <w:szCs w:val="20"/>
              </w:rPr>
              <w:t xml:space="preserve">. </w:t>
            </w:r>
            <w:r w:rsidR="00466EFF" w:rsidRPr="00C83507">
              <w:rPr>
                <w:rFonts w:ascii="Arial" w:hAnsi="Arial" w:cs="Arial"/>
                <w:color w:val="000000"/>
                <w:sz w:val="20"/>
                <w:szCs w:val="20"/>
              </w:rPr>
              <w:t>Obviously this is different than what you are used to. After all, i</w:t>
            </w:r>
            <w:r w:rsidRPr="00C83507">
              <w:rPr>
                <w:rFonts w:ascii="Arial" w:hAnsi="Arial" w:cs="Arial"/>
                <w:color w:val="000000"/>
                <w:sz w:val="20"/>
                <w:szCs w:val="20"/>
              </w:rPr>
              <w:t>n VBScript you “kick off” a For Each loop using code similar to this:</w:t>
            </w:r>
          </w:p>
          <w:p w:rsidR="003E53C1" w:rsidRPr="00C83507" w:rsidRDefault="003E53C1" w:rsidP="003E53C1">
            <w:pPr>
              <w:rPr>
                <w:rFonts w:ascii="Arial" w:hAnsi="Arial" w:cs="Arial"/>
                <w:color w:val="000000"/>
                <w:sz w:val="20"/>
                <w:szCs w:val="20"/>
              </w:rPr>
            </w:pPr>
          </w:p>
          <w:p w:rsidR="003E53C1" w:rsidRPr="00C83507" w:rsidRDefault="003E53C1" w:rsidP="003E53C1">
            <w:pPr>
              <w:rPr>
                <w:rFonts w:ascii="Courier New" w:hAnsi="Courier New" w:cs="Courier New"/>
                <w:color w:val="000000"/>
                <w:sz w:val="20"/>
                <w:szCs w:val="20"/>
              </w:rPr>
            </w:pPr>
            <w:r w:rsidRPr="00C83507">
              <w:rPr>
                <w:rFonts w:ascii="Courier New" w:hAnsi="Courier New" w:cs="Courier New"/>
                <w:color w:val="000000"/>
                <w:sz w:val="20"/>
                <w:szCs w:val="20"/>
              </w:rPr>
              <w:t>For Each i in colItems</w:t>
            </w:r>
          </w:p>
          <w:p w:rsidR="003E53C1" w:rsidRPr="00C83507" w:rsidRDefault="003E53C1" w:rsidP="003E53C1">
            <w:pPr>
              <w:rPr>
                <w:rFonts w:ascii="Arial" w:hAnsi="Arial" w:cs="Arial"/>
                <w:color w:val="000000"/>
                <w:sz w:val="20"/>
                <w:szCs w:val="20"/>
              </w:rPr>
            </w:pPr>
          </w:p>
          <w:p w:rsidR="003E53C1" w:rsidRPr="00C83507" w:rsidRDefault="00466EFF" w:rsidP="003E53C1">
            <w:pPr>
              <w:rPr>
                <w:rFonts w:ascii="Arial" w:hAnsi="Arial" w:cs="Arial"/>
                <w:color w:val="000000"/>
                <w:sz w:val="20"/>
                <w:szCs w:val="20"/>
              </w:rPr>
            </w:pPr>
            <w:r w:rsidRPr="00C83507">
              <w:rPr>
                <w:rFonts w:ascii="Arial" w:hAnsi="Arial" w:cs="Arial"/>
                <w:color w:val="000000"/>
                <w:sz w:val="20"/>
                <w:szCs w:val="20"/>
              </w:rPr>
              <w:t>However, in</w:t>
            </w:r>
            <w:r w:rsidR="003E53C1" w:rsidRPr="00C83507">
              <w:rPr>
                <w:rFonts w:ascii="Arial" w:hAnsi="Arial" w:cs="Arial"/>
                <w:color w:val="000000"/>
                <w:sz w:val="20"/>
                <w:szCs w:val="20"/>
              </w:rPr>
              <w:t xml:space="preserve"> Windows PowerShell you call foreach and then kick things off using code like this:</w:t>
            </w:r>
          </w:p>
          <w:p w:rsidR="003E53C1" w:rsidRPr="00C83507" w:rsidRDefault="003E53C1" w:rsidP="003E53C1">
            <w:pPr>
              <w:rPr>
                <w:rFonts w:ascii="Arial" w:hAnsi="Arial" w:cs="Arial"/>
                <w:color w:val="000000"/>
                <w:sz w:val="20"/>
                <w:szCs w:val="20"/>
              </w:rPr>
            </w:pPr>
          </w:p>
          <w:p w:rsidR="003E53C1" w:rsidRPr="00C83507" w:rsidRDefault="003E53C1" w:rsidP="003E53C1">
            <w:pPr>
              <w:rPr>
                <w:rFonts w:ascii="Courier New" w:hAnsi="Courier New" w:cs="Courier New"/>
                <w:color w:val="000000"/>
                <w:sz w:val="20"/>
                <w:szCs w:val="20"/>
              </w:rPr>
            </w:pPr>
            <w:r w:rsidRPr="00C83507">
              <w:rPr>
                <w:rFonts w:ascii="Courier New" w:hAnsi="Courier New" w:cs="Courier New"/>
                <w:color w:val="000000"/>
                <w:sz w:val="20"/>
                <w:szCs w:val="20"/>
              </w:rPr>
              <w:t>($i in $colItems)</w:t>
            </w:r>
          </w:p>
          <w:p w:rsidR="003E53C1" w:rsidRPr="00C83507" w:rsidRDefault="003E53C1" w:rsidP="003E53C1">
            <w:pPr>
              <w:rPr>
                <w:rFonts w:ascii="Arial" w:hAnsi="Arial" w:cs="Arial"/>
                <w:color w:val="000000"/>
                <w:sz w:val="20"/>
                <w:szCs w:val="20"/>
              </w:rPr>
            </w:pPr>
          </w:p>
          <w:p w:rsidR="003E53C1" w:rsidRPr="00C83507" w:rsidRDefault="003E53C1" w:rsidP="003E53C1">
            <w:pPr>
              <w:rPr>
                <w:rFonts w:ascii="Arial" w:hAnsi="Arial" w:cs="Arial"/>
                <w:color w:val="000000"/>
                <w:sz w:val="20"/>
                <w:szCs w:val="20"/>
              </w:rPr>
            </w:pPr>
            <w:r w:rsidRPr="00C83507">
              <w:rPr>
                <w:rFonts w:ascii="Arial" w:hAnsi="Arial" w:cs="Arial"/>
                <w:color w:val="000000"/>
                <w:sz w:val="20"/>
                <w:szCs w:val="20"/>
              </w:rPr>
              <w:t>After specifying the loop condition the command then indicates the behavior to be performed:</w:t>
            </w:r>
          </w:p>
          <w:p w:rsidR="003E53C1" w:rsidRPr="00C83507" w:rsidRDefault="003E53C1" w:rsidP="003E53C1">
            <w:pPr>
              <w:rPr>
                <w:rFonts w:ascii="Arial" w:hAnsi="Arial" w:cs="Arial"/>
                <w:color w:val="000000"/>
                <w:sz w:val="20"/>
                <w:szCs w:val="20"/>
              </w:rPr>
            </w:pPr>
          </w:p>
          <w:p w:rsidR="003E53C1" w:rsidRPr="00C83507" w:rsidRDefault="003E53C1" w:rsidP="003E53C1">
            <w:pPr>
              <w:rPr>
                <w:rFonts w:ascii="Arial" w:hAnsi="Arial" w:cs="Arial"/>
                <w:color w:val="000000"/>
                <w:sz w:val="20"/>
                <w:szCs w:val="20"/>
              </w:rPr>
            </w:pPr>
            <w:r w:rsidRPr="00C83507">
              <w:rPr>
                <w:rFonts w:ascii="Courier New" w:hAnsi="Courier New" w:cs="Courier New"/>
                <w:color w:val="000000"/>
                <w:sz w:val="20"/>
                <w:szCs w:val="20"/>
              </w:rPr>
              <w:t>{$i.extension}</w:t>
            </w:r>
          </w:p>
          <w:p w:rsidR="00091147" w:rsidRPr="00C83507" w:rsidRDefault="00091147" w:rsidP="00AC08A4">
            <w:pPr>
              <w:rPr>
                <w:rFonts w:ascii="Arial" w:hAnsi="Arial" w:cs="Arial"/>
                <w:color w:val="000000"/>
                <w:sz w:val="20"/>
                <w:szCs w:val="20"/>
              </w:rPr>
            </w:pPr>
          </w:p>
          <w:p w:rsidR="003E53C1" w:rsidRPr="00C83507" w:rsidRDefault="003E53C1" w:rsidP="00AC08A4">
            <w:pPr>
              <w:rPr>
                <w:rFonts w:ascii="Arial" w:hAnsi="Arial" w:cs="Arial"/>
                <w:color w:val="000000"/>
                <w:sz w:val="20"/>
                <w:szCs w:val="20"/>
              </w:rPr>
            </w:pPr>
            <w:r w:rsidRPr="00C83507">
              <w:rPr>
                <w:rFonts w:ascii="Arial" w:hAnsi="Arial" w:cs="Arial"/>
                <w:color w:val="000000"/>
                <w:sz w:val="20"/>
                <w:szCs w:val="20"/>
              </w:rPr>
              <w:t xml:space="preserve">This simply says, “For each item ($i) in the collection, echo back the value of the </w:t>
            </w:r>
            <w:r w:rsidRPr="00C83507">
              <w:rPr>
                <w:rFonts w:ascii="Arial" w:hAnsi="Arial" w:cs="Arial"/>
                <w:b/>
                <w:color w:val="000000"/>
                <w:sz w:val="20"/>
                <w:szCs w:val="20"/>
              </w:rPr>
              <w:t>Extension</w:t>
            </w:r>
            <w:r w:rsidRPr="00C83507">
              <w:rPr>
                <w:rFonts w:ascii="Arial" w:hAnsi="Arial" w:cs="Arial"/>
                <w:color w:val="000000"/>
                <w:sz w:val="20"/>
                <w:szCs w:val="20"/>
              </w:rPr>
              <w:t xml:space="preserve"> property.” </w:t>
            </w:r>
          </w:p>
          <w:p w:rsidR="003E53C1" w:rsidRPr="00C83507" w:rsidRDefault="003E53C1" w:rsidP="00AC08A4">
            <w:pPr>
              <w:rPr>
                <w:rFonts w:ascii="Arial" w:hAnsi="Arial" w:cs="Arial"/>
                <w:color w:val="000000"/>
                <w:sz w:val="20"/>
                <w:szCs w:val="20"/>
              </w:rPr>
            </w:pPr>
          </w:p>
          <w:p w:rsidR="003E53C1" w:rsidRPr="00C83507" w:rsidRDefault="003E53C1" w:rsidP="00AC08A4">
            <w:pPr>
              <w:rPr>
                <w:rFonts w:ascii="Arial" w:hAnsi="Arial" w:cs="Arial"/>
                <w:color w:val="000000"/>
                <w:sz w:val="20"/>
                <w:szCs w:val="20"/>
              </w:rPr>
            </w:pPr>
            <w:r w:rsidRPr="00C83507">
              <w:rPr>
                <w:rFonts w:ascii="Arial" w:hAnsi="Arial" w:cs="Arial"/>
                <w:color w:val="000000"/>
                <w:sz w:val="20"/>
                <w:szCs w:val="20"/>
              </w:rPr>
              <w:t>Here’s the actual command:</w:t>
            </w:r>
          </w:p>
          <w:p w:rsidR="003E53C1" w:rsidRPr="00C83507" w:rsidRDefault="003E53C1" w:rsidP="00AC08A4">
            <w:pPr>
              <w:rPr>
                <w:rFonts w:ascii="Arial" w:hAnsi="Arial" w:cs="Arial"/>
                <w:color w:val="000000"/>
                <w:sz w:val="20"/>
                <w:szCs w:val="20"/>
              </w:rPr>
            </w:pPr>
          </w:p>
          <w:p w:rsidR="00AC08A4" w:rsidRPr="00C83507" w:rsidRDefault="00AC08A4" w:rsidP="00AC08A4">
            <w:pPr>
              <w:rPr>
                <w:rFonts w:ascii="Courier New" w:hAnsi="Courier New" w:cs="Courier New"/>
                <w:color w:val="000000"/>
                <w:sz w:val="20"/>
                <w:szCs w:val="20"/>
              </w:rPr>
            </w:pPr>
            <w:r w:rsidRPr="00C83507">
              <w:rPr>
                <w:rFonts w:ascii="Courier New" w:hAnsi="Courier New" w:cs="Courier New"/>
                <w:color w:val="000000"/>
                <w:sz w:val="20"/>
                <w:szCs w:val="20"/>
              </w:rPr>
              <w:t>foreach ($i in get-childitem c:\scripts) {$i.extension}</w:t>
            </w:r>
          </w:p>
          <w:p w:rsidR="00830117" w:rsidRPr="00C83507" w:rsidRDefault="00830117" w:rsidP="00830117">
            <w:pPr>
              <w:rPr>
                <w:rFonts w:ascii="Arial" w:hAnsi="Arial" w:cs="Arial"/>
                <w:color w:val="000000"/>
                <w:sz w:val="20"/>
                <w:szCs w:val="20"/>
              </w:rPr>
            </w:pPr>
          </w:p>
          <w:p w:rsidR="003E53C1" w:rsidRPr="00C83507" w:rsidRDefault="00466EFF" w:rsidP="00830117">
            <w:pPr>
              <w:rPr>
                <w:rFonts w:ascii="Arial" w:hAnsi="Arial" w:cs="Arial"/>
                <w:color w:val="000000"/>
                <w:sz w:val="20"/>
                <w:szCs w:val="20"/>
              </w:rPr>
            </w:pPr>
            <w:r w:rsidRPr="00C83507">
              <w:rPr>
                <w:rFonts w:ascii="Arial" w:hAnsi="Arial" w:cs="Arial"/>
                <w:color w:val="000000"/>
                <w:sz w:val="20"/>
                <w:szCs w:val="20"/>
              </w:rPr>
              <w:t>You should get back something similar to this, depending on the files found in C:\Scripts</w:t>
            </w:r>
            <w:r w:rsidR="003E53C1" w:rsidRPr="00C83507">
              <w:rPr>
                <w:rFonts w:ascii="Arial" w:hAnsi="Arial" w:cs="Arial"/>
                <w:color w:val="000000"/>
                <w:sz w:val="20"/>
                <w:szCs w:val="20"/>
              </w:rPr>
              <w:t>:</w:t>
            </w:r>
          </w:p>
          <w:p w:rsidR="003E53C1" w:rsidRPr="00C83507" w:rsidRDefault="003E53C1" w:rsidP="00830117">
            <w:pPr>
              <w:rPr>
                <w:rFonts w:ascii="Arial" w:hAnsi="Arial" w:cs="Arial"/>
                <w:color w:val="000000"/>
                <w:sz w:val="20"/>
                <w:szCs w:val="20"/>
              </w:rPr>
            </w:pPr>
          </w:p>
          <w:p w:rsidR="003E53C1" w:rsidRPr="00C83507" w:rsidRDefault="003E53C1" w:rsidP="003E53C1">
            <w:pPr>
              <w:rPr>
                <w:rFonts w:ascii="Courier New" w:hAnsi="Courier New" w:cs="Courier New"/>
                <w:color w:val="000000"/>
                <w:sz w:val="20"/>
                <w:szCs w:val="20"/>
              </w:rPr>
            </w:pPr>
            <w:r w:rsidRPr="00C83507">
              <w:rPr>
                <w:rFonts w:ascii="Courier New" w:hAnsi="Courier New" w:cs="Courier New"/>
                <w:color w:val="000000"/>
                <w:sz w:val="20"/>
                <w:szCs w:val="20"/>
              </w:rPr>
              <w:t>.gif</w:t>
            </w:r>
          </w:p>
          <w:p w:rsidR="003E53C1" w:rsidRPr="00C83507" w:rsidRDefault="003E53C1" w:rsidP="003E53C1">
            <w:pPr>
              <w:rPr>
                <w:rFonts w:ascii="Courier New" w:hAnsi="Courier New" w:cs="Courier New"/>
                <w:color w:val="000000"/>
                <w:sz w:val="20"/>
                <w:szCs w:val="20"/>
              </w:rPr>
            </w:pPr>
            <w:r w:rsidRPr="00C83507">
              <w:rPr>
                <w:rFonts w:ascii="Courier New" w:hAnsi="Courier New" w:cs="Courier New"/>
                <w:color w:val="000000"/>
                <w:sz w:val="20"/>
                <w:szCs w:val="20"/>
              </w:rPr>
              <w:t>.xls</w:t>
            </w:r>
          </w:p>
          <w:p w:rsidR="003E53C1" w:rsidRPr="00C83507" w:rsidRDefault="003E53C1" w:rsidP="003E53C1">
            <w:pPr>
              <w:rPr>
                <w:rFonts w:ascii="Courier New" w:hAnsi="Courier New" w:cs="Courier New"/>
                <w:color w:val="000000"/>
                <w:sz w:val="20"/>
                <w:szCs w:val="20"/>
              </w:rPr>
            </w:pPr>
            <w:r w:rsidRPr="00C83507">
              <w:rPr>
                <w:rFonts w:ascii="Courier New" w:hAnsi="Courier New" w:cs="Courier New"/>
                <w:color w:val="000000"/>
                <w:sz w:val="20"/>
                <w:szCs w:val="20"/>
              </w:rPr>
              <w:t>.xls</w:t>
            </w:r>
          </w:p>
          <w:p w:rsidR="003E53C1" w:rsidRPr="00C83507" w:rsidRDefault="003E53C1" w:rsidP="003E53C1">
            <w:pPr>
              <w:rPr>
                <w:rFonts w:ascii="Courier New" w:hAnsi="Courier New" w:cs="Courier New"/>
                <w:color w:val="000000"/>
                <w:sz w:val="20"/>
                <w:szCs w:val="20"/>
              </w:rPr>
            </w:pPr>
            <w:r w:rsidRPr="00C83507">
              <w:rPr>
                <w:rFonts w:ascii="Courier New" w:hAnsi="Courier New" w:cs="Courier New"/>
                <w:color w:val="000000"/>
                <w:sz w:val="20"/>
                <w:szCs w:val="20"/>
              </w:rPr>
              <w:t>.txt</w:t>
            </w:r>
          </w:p>
          <w:p w:rsidR="003E53C1" w:rsidRPr="00C83507" w:rsidRDefault="003E53C1" w:rsidP="003E53C1">
            <w:pPr>
              <w:rPr>
                <w:rFonts w:ascii="Courier New" w:hAnsi="Courier New" w:cs="Courier New"/>
                <w:color w:val="000000"/>
                <w:sz w:val="20"/>
                <w:szCs w:val="20"/>
              </w:rPr>
            </w:pPr>
            <w:r w:rsidRPr="00C83507">
              <w:rPr>
                <w:rFonts w:ascii="Courier New" w:hAnsi="Courier New" w:cs="Courier New"/>
                <w:color w:val="000000"/>
                <w:sz w:val="20"/>
                <w:szCs w:val="20"/>
              </w:rPr>
              <w:t>.txt</w:t>
            </w:r>
          </w:p>
          <w:p w:rsidR="003E53C1" w:rsidRPr="00C83507" w:rsidRDefault="003E53C1" w:rsidP="003E53C1">
            <w:pPr>
              <w:rPr>
                <w:rFonts w:ascii="Courier New" w:hAnsi="Courier New" w:cs="Courier New"/>
                <w:color w:val="000000"/>
                <w:sz w:val="20"/>
                <w:szCs w:val="20"/>
              </w:rPr>
            </w:pPr>
            <w:r w:rsidRPr="00C83507">
              <w:rPr>
                <w:rFonts w:ascii="Courier New" w:hAnsi="Courier New" w:cs="Courier New"/>
                <w:color w:val="000000"/>
                <w:sz w:val="20"/>
                <w:szCs w:val="20"/>
              </w:rPr>
              <w:t>.xls</w:t>
            </w:r>
          </w:p>
          <w:p w:rsidR="003E53C1" w:rsidRDefault="008211A2" w:rsidP="003E53C1">
            <w:pPr>
              <w:rPr>
                <w:rFonts w:ascii="Courier New" w:hAnsi="Courier New" w:cs="Courier New"/>
                <w:color w:val="000000"/>
                <w:sz w:val="20"/>
                <w:szCs w:val="20"/>
              </w:rPr>
            </w:pPr>
            <w:r>
              <w:rPr>
                <w:rFonts w:ascii="Courier New" w:hAnsi="Courier New" w:cs="Courier New"/>
                <w:color w:val="000000"/>
                <w:sz w:val="20"/>
                <w:szCs w:val="20"/>
              </w:rPr>
              <w:t>.ps1</w:t>
            </w:r>
          </w:p>
          <w:p w:rsidR="008211A2" w:rsidRPr="00C83507" w:rsidRDefault="008211A2" w:rsidP="003E53C1">
            <w:pPr>
              <w:rPr>
                <w:rFonts w:ascii="Courier New" w:hAnsi="Courier New" w:cs="Courier New"/>
                <w:color w:val="000000"/>
                <w:sz w:val="20"/>
                <w:szCs w:val="20"/>
              </w:rPr>
            </w:pPr>
            <w:r>
              <w:rPr>
                <w:rFonts w:ascii="Courier New" w:hAnsi="Courier New" w:cs="Courier New"/>
                <w:color w:val="000000"/>
                <w:sz w:val="20"/>
                <w:szCs w:val="20"/>
              </w:rPr>
              <w:t>.ps1</w:t>
            </w:r>
          </w:p>
          <w:p w:rsidR="003E53C1" w:rsidRDefault="003E53C1" w:rsidP="003E53C1">
            <w:pPr>
              <w:rPr>
                <w:rFonts w:ascii="Courier New" w:hAnsi="Courier New" w:cs="Courier New"/>
                <w:color w:val="000000"/>
                <w:sz w:val="20"/>
                <w:szCs w:val="20"/>
              </w:rPr>
            </w:pPr>
            <w:r w:rsidRPr="00C83507">
              <w:rPr>
                <w:rFonts w:ascii="Courier New" w:hAnsi="Courier New" w:cs="Courier New"/>
                <w:color w:val="000000"/>
                <w:sz w:val="20"/>
                <w:szCs w:val="20"/>
              </w:rPr>
              <w:t>.zip</w:t>
            </w:r>
          </w:p>
          <w:p w:rsidR="008211A2" w:rsidRPr="00C83507" w:rsidRDefault="008211A2" w:rsidP="003E53C1">
            <w:pPr>
              <w:rPr>
                <w:rFonts w:ascii="Courier New" w:hAnsi="Courier New" w:cs="Courier New"/>
                <w:color w:val="000000"/>
                <w:sz w:val="20"/>
                <w:szCs w:val="20"/>
              </w:rPr>
            </w:pPr>
            <w:r>
              <w:rPr>
                <w:rFonts w:ascii="Courier New" w:hAnsi="Courier New" w:cs="Courier New"/>
                <w:color w:val="000000"/>
                <w:sz w:val="20"/>
                <w:szCs w:val="20"/>
              </w:rPr>
              <w:t>.vbs</w:t>
            </w:r>
          </w:p>
          <w:p w:rsidR="003E53C1" w:rsidRPr="00C83507" w:rsidRDefault="003E53C1" w:rsidP="003E53C1">
            <w:pPr>
              <w:rPr>
                <w:rFonts w:ascii="Courier New" w:hAnsi="Courier New" w:cs="Courier New"/>
                <w:color w:val="000000"/>
                <w:sz w:val="20"/>
                <w:szCs w:val="20"/>
              </w:rPr>
            </w:pPr>
            <w:r w:rsidRPr="00C83507">
              <w:rPr>
                <w:rFonts w:ascii="Courier New" w:hAnsi="Courier New" w:cs="Courier New"/>
                <w:color w:val="000000"/>
                <w:sz w:val="20"/>
                <w:szCs w:val="20"/>
              </w:rPr>
              <w:t>.txt</w:t>
            </w:r>
          </w:p>
          <w:p w:rsidR="003E53C1" w:rsidRPr="00C83507" w:rsidRDefault="003E53C1" w:rsidP="003E53C1">
            <w:pPr>
              <w:rPr>
                <w:rFonts w:ascii="Arial" w:hAnsi="Arial" w:cs="Arial"/>
                <w:color w:val="000000"/>
                <w:sz w:val="20"/>
                <w:szCs w:val="20"/>
              </w:rPr>
            </w:pPr>
            <w:r w:rsidRPr="00C83507">
              <w:rPr>
                <w:rFonts w:ascii="Courier New" w:hAnsi="Courier New" w:cs="Courier New"/>
                <w:color w:val="000000"/>
                <w:sz w:val="20"/>
                <w:szCs w:val="20"/>
              </w:rPr>
              <w:t>.ppt</w:t>
            </w:r>
          </w:p>
          <w:p w:rsidR="003E53C1" w:rsidRPr="00C83507" w:rsidRDefault="003E53C1" w:rsidP="00830117">
            <w:pPr>
              <w:rPr>
                <w:rFonts w:ascii="Arial" w:hAnsi="Arial" w:cs="Arial"/>
                <w:color w:val="000000"/>
                <w:sz w:val="20"/>
                <w:szCs w:val="20"/>
              </w:rPr>
            </w:pPr>
          </w:p>
        </w:tc>
      </w:tr>
      <w:tr w:rsidR="00830117" w:rsidRPr="00C83507" w:rsidTr="00FA47A9">
        <w:tc>
          <w:tcPr>
            <w:tcW w:w="2718" w:type="dxa"/>
            <w:tcBorders>
              <w:bottom w:val="single" w:sz="4" w:space="0" w:color="auto"/>
            </w:tcBorders>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For...Next Statement</w:t>
            </w:r>
          </w:p>
        </w:tc>
        <w:tc>
          <w:tcPr>
            <w:tcW w:w="6138" w:type="dxa"/>
            <w:tcBorders>
              <w:bottom w:val="single" w:sz="4" w:space="0" w:color="auto"/>
            </w:tcBorders>
            <w:shd w:val="clear" w:color="auto" w:fill="auto"/>
          </w:tcPr>
          <w:p w:rsidR="00BB6D1F" w:rsidRPr="00C83507" w:rsidRDefault="00232A4D" w:rsidP="00AC08A4">
            <w:pPr>
              <w:rPr>
                <w:rFonts w:ascii="Arial" w:hAnsi="Arial" w:cs="Arial"/>
                <w:color w:val="000000"/>
                <w:sz w:val="20"/>
                <w:szCs w:val="20"/>
              </w:rPr>
            </w:pPr>
            <w:r w:rsidRPr="00C83507">
              <w:rPr>
                <w:rFonts w:ascii="Arial" w:hAnsi="Arial" w:cs="Arial"/>
                <w:b/>
                <w:color w:val="000000"/>
                <w:sz w:val="20"/>
                <w:szCs w:val="20"/>
              </w:rPr>
              <w:t xml:space="preserve">Definition: </w:t>
            </w:r>
            <w:r w:rsidR="00BB6D1F" w:rsidRPr="00C83507">
              <w:rPr>
                <w:rFonts w:ascii="Arial" w:hAnsi="Arial" w:cs="Arial"/>
                <w:color w:val="000000"/>
                <w:sz w:val="20"/>
                <w:szCs w:val="20"/>
              </w:rPr>
              <w:t>Repeats a group of statements a specified number of times.</w:t>
            </w:r>
          </w:p>
          <w:p w:rsidR="00BB6D1F" w:rsidRPr="00C83507" w:rsidRDefault="00BB6D1F" w:rsidP="00AC08A4">
            <w:pPr>
              <w:rPr>
                <w:rFonts w:ascii="Arial" w:hAnsi="Arial" w:cs="Arial"/>
                <w:color w:val="000000"/>
                <w:sz w:val="20"/>
                <w:szCs w:val="20"/>
              </w:rPr>
            </w:pPr>
          </w:p>
          <w:p w:rsidR="005F6F82" w:rsidRPr="00C83507" w:rsidRDefault="00936460" w:rsidP="00AC08A4">
            <w:pPr>
              <w:rPr>
                <w:rFonts w:ascii="Arial" w:hAnsi="Arial" w:cs="Arial"/>
                <w:color w:val="000000"/>
                <w:sz w:val="20"/>
                <w:szCs w:val="20"/>
              </w:rPr>
            </w:pPr>
            <w:r w:rsidRPr="00C83507">
              <w:rPr>
                <w:rFonts w:ascii="Arial" w:hAnsi="Arial" w:cs="Arial"/>
                <w:color w:val="000000"/>
                <w:sz w:val="20"/>
                <w:szCs w:val="20"/>
              </w:rPr>
              <w:t>A For Each loop is designed to run a block of code against each and every item in a collection; by contrast, a For Next loop is typically designed to run a specific number of times. For example, to run a code block 10 times you might set up a loop that begins with a counter variable set to 1. Each time through the loop the counter variable is incremented by1, and the loop ends only after that counter variable is equal to 10.</w:t>
            </w:r>
          </w:p>
          <w:p w:rsidR="00936460" w:rsidRPr="00C83507" w:rsidRDefault="00936460" w:rsidP="00AC08A4">
            <w:pPr>
              <w:rPr>
                <w:rFonts w:ascii="Arial" w:hAnsi="Arial" w:cs="Arial"/>
                <w:color w:val="000000"/>
                <w:sz w:val="20"/>
                <w:szCs w:val="20"/>
              </w:rPr>
            </w:pPr>
          </w:p>
          <w:p w:rsidR="00936460" w:rsidRPr="00C83507" w:rsidRDefault="00936460" w:rsidP="00AC08A4">
            <w:pPr>
              <w:rPr>
                <w:rFonts w:ascii="Arial" w:hAnsi="Arial" w:cs="Arial"/>
                <w:color w:val="000000"/>
                <w:sz w:val="20"/>
                <w:szCs w:val="20"/>
              </w:rPr>
            </w:pPr>
            <w:r w:rsidRPr="00C83507">
              <w:rPr>
                <w:rFonts w:ascii="Arial" w:hAnsi="Arial" w:cs="Arial"/>
                <w:color w:val="000000"/>
                <w:sz w:val="20"/>
                <w:szCs w:val="20"/>
              </w:rPr>
              <w:t>In other words, something similar to this:</w:t>
            </w:r>
          </w:p>
          <w:p w:rsidR="005F6F82" w:rsidRPr="00C83507" w:rsidRDefault="005F6F82" w:rsidP="00AC08A4">
            <w:pPr>
              <w:rPr>
                <w:rFonts w:ascii="Arial" w:hAnsi="Arial" w:cs="Arial"/>
                <w:color w:val="000000"/>
                <w:sz w:val="20"/>
                <w:szCs w:val="20"/>
              </w:rPr>
            </w:pPr>
          </w:p>
          <w:p w:rsidR="00AC08A4" w:rsidRPr="00C83507" w:rsidRDefault="00964B3E" w:rsidP="00AC08A4">
            <w:pPr>
              <w:rPr>
                <w:rFonts w:ascii="Courier New" w:hAnsi="Courier New" w:cs="Courier New"/>
                <w:color w:val="000000"/>
                <w:sz w:val="20"/>
                <w:szCs w:val="20"/>
              </w:rPr>
            </w:pPr>
            <w:r w:rsidRPr="00C83507">
              <w:rPr>
                <w:rFonts w:ascii="Courier New" w:hAnsi="Courier New" w:cs="Courier New"/>
                <w:color w:val="000000"/>
                <w:sz w:val="20"/>
                <w:szCs w:val="20"/>
              </w:rPr>
              <w:t>for ($a = 1; $a -le 10; $a++) {$a}</w:t>
            </w:r>
          </w:p>
          <w:p w:rsidR="00830117" w:rsidRPr="00C83507" w:rsidRDefault="00830117" w:rsidP="00830117">
            <w:pPr>
              <w:rPr>
                <w:rFonts w:ascii="Arial" w:hAnsi="Arial" w:cs="Arial"/>
                <w:color w:val="000000"/>
                <w:sz w:val="20"/>
                <w:szCs w:val="20"/>
              </w:rPr>
            </w:pPr>
          </w:p>
          <w:p w:rsidR="00936460" w:rsidRPr="00C83507" w:rsidRDefault="00E9181A" w:rsidP="00830117">
            <w:pPr>
              <w:rPr>
                <w:rFonts w:ascii="Arial" w:hAnsi="Arial" w:cs="Arial"/>
                <w:color w:val="000000"/>
                <w:sz w:val="20"/>
                <w:szCs w:val="20"/>
              </w:rPr>
            </w:pPr>
            <w:r w:rsidRPr="00C83507">
              <w:rPr>
                <w:rFonts w:ascii="Arial" w:hAnsi="Arial" w:cs="Arial"/>
                <w:color w:val="000000"/>
                <w:sz w:val="20"/>
                <w:szCs w:val="20"/>
              </w:rPr>
              <w:t xml:space="preserve">In this command we use the </w:t>
            </w:r>
            <w:r w:rsidRPr="00C83507">
              <w:rPr>
                <w:rFonts w:ascii="Arial" w:hAnsi="Arial" w:cs="Arial"/>
                <w:b/>
                <w:color w:val="000000"/>
                <w:sz w:val="20"/>
                <w:szCs w:val="20"/>
              </w:rPr>
              <w:t>For</w:t>
            </w:r>
            <w:r w:rsidRPr="00C83507">
              <w:rPr>
                <w:rFonts w:ascii="Arial" w:hAnsi="Arial" w:cs="Arial"/>
                <w:color w:val="000000"/>
                <w:sz w:val="20"/>
                <w:szCs w:val="20"/>
              </w:rPr>
              <w:t xml:space="preserve"> keyword followed by two items: the loop condition (enclosed in parentheses) and the code we want to execute each time we run through the loop (enclosed in curly braces). The loop condition requires three values:</w:t>
            </w:r>
          </w:p>
          <w:p w:rsidR="00E9181A" w:rsidRPr="00C83507" w:rsidRDefault="00E9181A" w:rsidP="00830117">
            <w:pPr>
              <w:rPr>
                <w:rFonts w:ascii="Arial" w:hAnsi="Arial" w:cs="Arial"/>
                <w:color w:val="000000"/>
                <w:sz w:val="20"/>
                <w:szCs w:val="20"/>
              </w:rPr>
            </w:pPr>
          </w:p>
          <w:p w:rsidR="00E9181A" w:rsidRPr="00C83507" w:rsidRDefault="00E9181A" w:rsidP="00E9181A">
            <w:pPr>
              <w:numPr>
                <w:ilvl w:val="0"/>
                <w:numId w:val="8"/>
              </w:numPr>
              <w:rPr>
                <w:rFonts w:ascii="Arial" w:hAnsi="Arial" w:cs="Arial"/>
                <w:color w:val="000000"/>
                <w:sz w:val="20"/>
                <w:szCs w:val="20"/>
              </w:rPr>
            </w:pPr>
            <w:r w:rsidRPr="00C83507">
              <w:rPr>
                <w:rFonts w:ascii="Arial" w:hAnsi="Arial" w:cs="Arial"/>
                <w:color w:val="000000"/>
                <w:sz w:val="20"/>
                <w:szCs w:val="20"/>
              </w:rPr>
              <w:t>The starting value. We want our loop to run from 1 to 10, so we set a counter variable named $a equal to 1.</w:t>
            </w:r>
          </w:p>
          <w:p w:rsidR="00E9181A" w:rsidRPr="00C83507" w:rsidRDefault="00E9181A" w:rsidP="00E9181A">
            <w:pPr>
              <w:numPr>
                <w:ilvl w:val="0"/>
                <w:numId w:val="8"/>
              </w:numPr>
              <w:rPr>
                <w:rFonts w:ascii="Arial" w:hAnsi="Arial" w:cs="Arial"/>
                <w:color w:val="000000"/>
                <w:sz w:val="20"/>
                <w:szCs w:val="20"/>
              </w:rPr>
            </w:pPr>
            <w:r w:rsidRPr="00C83507">
              <w:rPr>
                <w:rFonts w:ascii="Arial" w:hAnsi="Arial" w:cs="Arial"/>
                <w:color w:val="000000"/>
                <w:sz w:val="20"/>
                <w:szCs w:val="20"/>
              </w:rPr>
              <w:t>The ending value. We want the loop to run 10 times, so we specify that the loop should continue as long as $a is less than or equal to 10. If and when the value of $a becomes greater than 10 the loop automatically ends.</w:t>
            </w:r>
          </w:p>
          <w:p w:rsidR="00E9181A" w:rsidRPr="00C83507" w:rsidRDefault="00E9181A" w:rsidP="00E9181A">
            <w:pPr>
              <w:numPr>
                <w:ilvl w:val="0"/>
                <w:numId w:val="8"/>
              </w:numPr>
              <w:rPr>
                <w:rFonts w:ascii="Arial" w:hAnsi="Arial" w:cs="Arial"/>
                <w:color w:val="000000"/>
                <w:sz w:val="20"/>
                <w:szCs w:val="20"/>
              </w:rPr>
            </w:pPr>
            <w:r w:rsidRPr="00C83507">
              <w:rPr>
                <w:rFonts w:ascii="Arial" w:hAnsi="Arial" w:cs="Arial"/>
                <w:color w:val="000000"/>
                <w:sz w:val="20"/>
                <w:szCs w:val="20"/>
              </w:rPr>
              <w:t xml:space="preserve">The “incrementer.” Each time through the loop we want the value of $a to increase by 1; therefore we use the </w:t>
            </w:r>
            <w:r w:rsidRPr="00C83507">
              <w:rPr>
                <w:rFonts w:ascii="Arial" w:hAnsi="Arial" w:cs="Arial"/>
                <w:b/>
                <w:color w:val="000000"/>
                <w:sz w:val="20"/>
                <w:szCs w:val="20"/>
              </w:rPr>
              <w:t>++</w:t>
            </w:r>
            <w:r w:rsidRPr="00C83507">
              <w:rPr>
                <w:rFonts w:ascii="Arial" w:hAnsi="Arial" w:cs="Arial"/>
                <w:color w:val="000000"/>
                <w:sz w:val="20"/>
                <w:szCs w:val="20"/>
              </w:rPr>
              <w:t xml:space="preserve"> operator. Suppose we wanted to increment $a by 2 each time through the loop (equivalent to </w:t>
            </w:r>
            <w:r w:rsidRPr="00C83507">
              <w:rPr>
                <w:rFonts w:ascii="Arial" w:hAnsi="Arial" w:cs="Arial"/>
                <w:b/>
                <w:color w:val="000000"/>
                <w:sz w:val="20"/>
                <w:szCs w:val="20"/>
              </w:rPr>
              <w:t>Step 2</w:t>
            </w:r>
            <w:r w:rsidRPr="00C83507">
              <w:rPr>
                <w:rFonts w:ascii="Arial" w:hAnsi="Arial" w:cs="Arial"/>
                <w:color w:val="000000"/>
                <w:sz w:val="20"/>
                <w:szCs w:val="20"/>
              </w:rPr>
              <w:t xml:space="preserve"> in a VBScript loop). In that case we would use this syntax: </w:t>
            </w:r>
            <w:r w:rsidRPr="00C83507">
              <w:rPr>
                <w:rFonts w:ascii="Arial" w:hAnsi="Arial" w:cs="Arial"/>
                <w:b/>
                <w:color w:val="000000"/>
                <w:sz w:val="20"/>
                <w:szCs w:val="20"/>
              </w:rPr>
              <w:t>$a+=2</w:t>
            </w:r>
            <w:r w:rsidRPr="00C83507">
              <w:rPr>
                <w:rFonts w:ascii="Arial" w:hAnsi="Arial" w:cs="Arial"/>
                <w:color w:val="000000"/>
                <w:sz w:val="20"/>
                <w:szCs w:val="20"/>
              </w:rPr>
              <w:t>, which adds 2 to the current value of $a.</w:t>
            </w:r>
          </w:p>
          <w:p w:rsidR="00936460" w:rsidRPr="00C83507" w:rsidRDefault="00936460" w:rsidP="00830117">
            <w:pPr>
              <w:rPr>
                <w:rFonts w:ascii="Arial" w:hAnsi="Arial" w:cs="Arial"/>
                <w:color w:val="000000"/>
                <w:sz w:val="20"/>
                <w:szCs w:val="20"/>
              </w:rPr>
            </w:pPr>
          </w:p>
          <w:p w:rsidR="00432504" w:rsidRPr="00C83507" w:rsidRDefault="00FA47A9" w:rsidP="00830117">
            <w:pPr>
              <w:rPr>
                <w:rFonts w:ascii="Arial" w:hAnsi="Arial" w:cs="Arial"/>
                <w:color w:val="000000"/>
                <w:sz w:val="20"/>
                <w:szCs w:val="20"/>
              </w:rPr>
            </w:pPr>
            <w:r w:rsidRPr="00C83507">
              <w:rPr>
                <w:rFonts w:ascii="Arial" w:hAnsi="Arial" w:cs="Arial"/>
                <w:color w:val="000000"/>
                <w:sz w:val="20"/>
                <w:szCs w:val="20"/>
              </w:rPr>
              <w:t>As to the code we want to run each time through the loop, well, here we’re keeping it pretty simple; we’re just echoing back the current value of $a:</w:t>
            </w:r>
          </w:p>
          <w:p w:rsidR="00FA47A9" w:rsidRPr="00C83507" w:rsidRDefault="00FA47A9" w:rsidP="00830117">
            <w:pPr>
              <w:rPr>
                <w:rFonts w:ascii="Arial" w:hAnsi="Arial" w:cs="Arial"/>
                <w:color w:val="000000"/>
                <w:sz w:val="20"/>
                <w:szCs w:val="20"/>
              </w:rPr>
            </w:pPr>
          </w:p>
          <w:p w:rsidR="00FA47A9" w:rsidRPr="00C83507" w:rsidRDefault="00FA47A9" w:rsidP="00830117">
            <w:pPr>
              <w:rPr>
                <w:rFonts w:ascii="Arial" w:hAnsi="Arial" w:cs="Arial"/>
                <w:color w:val="000000"/>
                <w:sz w:val="20"/>
                <w:szCs w:val="20"/>
              </w:rPr>
            </w:pPr>
            <w:r w:rsidRPr="00C83507">
              <w:rPr>
                <w:rFonts w:ascii="Courier New" w:hAnsi="Courier New" w:cs="Courier New"/>
                <w:color w:val="000000"/>
                <w:sz w:val="20"/>
                <w:szCs w:val="20"/>
              </w:rPr>
              <w:t>{$a}</w:t>
            </w:r>
          </w:p>
          <w:p w:rsidR="00432504" w:rsidRPr="00C83507" w:rsidRDefault="00432504" w:rsidP="00830117">
            <w:pPr>
              <w:rPr>
                <w:rFonts w:ascii="Arial" w:hAnsi="Arial" w:cs="Arial"/>
                <w:color w:val="000000"/>
                <w:sz w:val="20"/>
                <w:szCs w:val="20"/>
              </w:rPr>
            </w:pPr>
          </w:p>
          <w:p w:rsidR="00432504" w:rsidRPr="00C83507" w:rsidRDefault="00FA47A9" w:rsidP="00830117">
            <w:pPr>
              <w:rPr>
                <w:rFonts w:ascii="Arial" w:hAnsi="Arial" w:cs="Arial"/>
                <w:color w:val="000000"/>
                <w:sz w:val="20"/>
                <w:szCs w:val="20"/>
              </w:rPr>
            </w:pPr>
            <w:r w:rsidRPr="00C83507">
              <w:rPr>
                <w:rFonts w:ascii="Arial" w:hAnsi="Arial" w:cs="Arial"/>
                <w:color w:val="000000"/>
                <w:sz w:val="20"/>
                <w:szCs w:val="20"/>
              </w:rPr>
              <w:t xml:space="preserve">Here’s what we’ll </w:t>
            </w:r>
            <w:r w:rsidR="00466EFF" w:rsidRPr="00C83507">
              <w:rPr>
                <w:rFonts w:ascii="Arial" w:hAnsi="Arial" w:cs="Arial"/>
                <w:color w:val="000000"/>
                <w:sz w:val="20"/>
                <w:szCs w:val="20"/>
              </w:rPr>
              <w:t>get back</w:t>
            </w:r>
            <w:r w:rsidRPr="00C83507">
              <w:rPr>
                <w:rFonts w:ascii="Arial" w:hAnsi="Arial" w:cs="Arial"/>
                <w:color w:val="000000"/>
                <w:sz w:val="20"/>
                <w:szCs w:val="20"/>
              </w:rPr>
              <w:t xml:space="preserve"> when we execute this command:</w:t>
            </w:r>
          </w:p>
          <w:p w:rsidR="00FA47A9" w:rsidRPr="00C83507" w:rsidRDefault="00FA47A9" w:rsidP="00830117">
            <w:pPr>
              <w:rPr>
                <w:rFonts w:ascii="Arial" w:hAnsi="Arial" w:cs="Arial"/>
                <w:color w:val="000000"/>
                <w:sz w:val="20"/>
                <w:szCs w:val="20"/>
              </w:rPr>
            </w:pPr>
          </w:p>
          <w:p w:rsidR="00FA47A9" w:rsidRPr="00C83507" w:rsidRDefault="00FA47A9" w:rsidP="00FA47A9">
            <w:pPr>
              <w:rPr>
                <w:rFonts w:ascii="Courier New" w:hAnsi="Courier New" w:cs="Courier New"/>
                <w:color w:val="000000"/>
                <w:sz w:val="20"/>
                <w:szCs w:val="20"/>
              </w:rPr>
            </w:pPr>
            <w:r w:rsidRPr="00C83507">
              <w:rPr>
                <w:rFonts w:ascii="Courier New" w:hAnsi="Courier New" w:cs="Courier New"/>
                <w:color w:val="000000"/>
                <w:sz w:val="20"/>
                <w:szCs w:val="20"/>
              </w:rPr>
              <w:t>1</w:t>
            </w:r>
          </w:p>
          <w:p w:rsidR="00FA47A9" w:rsidRPr="00C83507" w:rsidRDefault="00FA47A9" w:rsidP="00FA47A9">
            <w:pPr>
              <w:rPr>
                <w:rFonts w:ascii="Courier New" w:hAnsi="Courier New" w:cs="Courier New"/>
                <w:color w:val="000000"/>
                <w:sz w:val="20"/>
                <w:szCs w:val="20"/>
              </w:rPr>
            </w:pPr>
            <w:r w:rsidRPr="00C83507">
              <w:rPr>
                <w:rFonts w:ascii="Courier New" w:hAnsi="Courier New" w:cs="Courier New"/>
                <w:color w:val="000000"/>
                <w:sz w:val="20"/>
                <w:szCs w:val="20"/>
              </w:rPr>
              <w:t>2</w:t>
            </w:r>
          </w:p>
          <w:p w:rsidR="00FA47A9" w:rsidRPr="00C83507" w:rsidRDefault="00FA47A9" w:rsidP="00FA47A9">
            <w:pPr>
              <w:rPr>
                <w:rFonts w:ascii="Courier New" w:hAnsi="Courier New" w:cs="Courier New"/>
                <w:color w:val="000000"/>
                <w:sz w:val="20"/>
                <w:szCs w:val="20"/>
              </w:rPr>
            </w:pPr>
            <w:r w:rsidRPr="00C83507">
              <w:rPr>
                <w:rFonts w:ascii="Courier New" w:hAnsi="Courier New" w:cs="Courier New"/>
                <w:color w:val="000000"/>
                <w:sz w:val="20"/>
                <w:szCs w:val="20"/>
              </w:rPr>
              <w:t>3</w:t>
            </w:r>
          </w:p>
          <w:p w:rsidR="00FA47A9" w:rsidRPr="00C83507" w:rsidRDefault="00FA47A9" w:rsidP="00FA47A9">
            <w:pPr>
              <w:rPr>
                <w:rFonts w:ascii="Courier New" w:hAnsi="Courier New" w:cs="Courier New"/>
                <w:color w:val="000000"/>
                <w:sz w:val="20"/>
                <w:szCs w:val="20"/>
              </w:rPr>
            </w:pPr>
            <w:r w:rsidRPr="00C83507">
              <w:rPr>
                <w:rFonts w:ascii="Courier New" w:hAnsi="Courier New" w:cs="Courier New"/>
                <w:color w:val="000000"/>
                <w:sz w:val="20"/>
                <w:szCs w:val="20"/>
              </w:rPr>
              <w:t>4</w:t>
            </w:r>
          </w:p>
          <w:p w:rsidR="00FA47A9" w:rsidRPr="00C83507" w:rsidRDefault="00FA47A9" w:rsidP="00FA47A9">
            <w:pPr>
              <w:rPr>
                <w:rFonts w:ascii="Courier New" w:hAnsi="Courier New" w:cs="Courier New"/>
                <w:color w:val="000000"/>
                <w:sz w:val="20"/>
                <w:szCs w:val="20"/>
              </w:rPr>
            </w:pPr>
            <w:r w:rsidRPr="00C83507">
              <w:rPr>
                <w:rFonts w:ascii="Courier New" w:hAnsi="Courier New" w:cs="Courier New"/>
                <w:color w:val="000000"/>
                <w:sz w:val="20"/>
                <w:szCs w:val="20"/>
              </w:rPr>
              <w:t>5</w:t>
            </w:r>
          </w:p>
          <w:p w:rsidR="00FA47A9" w:rsidRPr="00C83507" w:rsidRDefault="00FA47A9" w:rsidP="00FA47A9">
            <w:pPr>
              <w:rPr>
                <w:rFonts w:ascii="Courier New" w:hAnsi="Courier New" w:cs="Courier New"/>
                <w:color w:val="000000"/>
                <w:sz w:val="20"/>
                <w:szCs w:val="20"/>
              </w:rPr>
            </w:pPr>
            <w:r w:rsidRPr="00C83507">
              <w:rPr>
                <w:rFonts w:ascii="Courier New" w:hAnsi="Courier New" w:cs="Courier New"/>
                <w:color w:val="000000"/>
                <w:sz w:val="20"/>
                <w:szCs w:val="20"/>
              </w:rPr>
              <w:t>6</w:t>
            </w:r>
          </w:p>
          <w:p w:rsidR="00FA47A9" w:rsidRPr="00C83507" w:rsidRDefault="00FA47A9" w:rsidP="00FA47A9">
            <w:pPr>
              <w:rPr>
                <w:rFonts w:ascii="Courier New" w:hAnsi="Courier New" w:cs="Courier New"/>
                <w:color w:val="000000"/>
                <w:sz w:val="20"/>
                <w:szCs w:val="20"/>
              </w:rPr>
            </w:pPr>
            <w:r w:rsidRPr="00C83507">
              <w:rPr>
                <w:rFonts w:ascii="Courier New" w:hAnsi="Courier New" w:cs="Courier New"/>
                <w:color w:val="000000"/>
                <w:sz w:val="20"/>
                <w:szCs w:val="20"/>
              </w:rPr>
              <w:t>7</w:t>
            </w:r>
          </w:p>
          <w:p w:rsidR="00FA47A9" w:rsidRPr="00C83507" w:rsidRDefault="00FA47A9" w:rsidP="00FA47A9">
            <w:pPr>
              <w:rPr>
                <w:rFonts w:ascii="Courier New" w:hAnsi="Courier New" w:cs="Courier New"/>
                <w:color w:val="000000"/>
                <w:sz w:val="20"/>
                <w:szCs w:val="20"/>
              </w:rPr>
            </w:pPr>
            <w:r w:rsidRPr="00C83507">
              <w:rPr>
                <w:rFonts w:ascii="Courier New" w:hAnsi="Courier New" w:cs="Courier New"/>
                <w:color w:val="000000"/>
                <w:sz w:val="20"/>
                <w:szCs w:val="20"/>
              </w:rPr>
              <w:t>8</w:t>
            </w:r>
          </w:p>
          <w:p w:rsidR="00FA47A9" w:rsidRPr="00C83507" w:rsidRDefault="00FA47A9" w:rsidP="00FA47A9">
            <w:pPr>
              <w:rPr>
                <w:rFonts w:ascii="Courier New" w:hAnsi="Courier New" w:cs="Courier New"/>
                <w:color w:val="000000"/>
                <w:sz w:val="20"/>
                <w:szCs w:val="20"/>
              </w:rPr>
            </w:pPr>
            <w:r w:rsidRPr="00C83507">
              <w:rPr>
                <w:rFonts w:ascii="Courier New" w:hAnsi="Courier New" w:cs="Courier New"/>
                <w:color w:val="000000"/>
                <w:sz w:val="20"/>
                <w:szCs w:val="20"/>
              </w:rPr>
              <w:t>9</w:t>
            </w:r>
          </w:p>
          <w:p w:rsidR="00FA47A9" w:rsidRPr="00C83507" w:rsidRDefault="00FA47A9" w:rsidP="00FA47A9">
            <w:pPr>
              <w:rPr>
                <w:rFonts w:ascii="Arial" w:hAnsi="Arial" w:cs="Arial"/>
                <w:color w:val="000000"/>
                <w:sz w:val="20"/>
                <w:szCs w:val="20"/>
              </w:rPr>
            </w:pPr>
            <w:r w:rsidRPr="00C83507">
              <w:rPr>
                <w:rFonts w:ascii="Courier New" w:hAnsi="Courier New" w:cs="Courier New"/>
                <w:color w:val="000000"/>
                <w:sz w:val="20"/>
                <w:szCs w:val="20"/>
              </w:rPr>
              <w:t>10</w:t>
            </w:r>
          </w:p>
          <w:p w:rsidR="00432504" w:rsidRPr="00C83507" w:rsidRDefault="00432504" w:rsidP="00830117">
            <w:pPr>
              <w:rPr>
                <w:rFonts w:ascii="Arial" w:hAnsi="Arial" w:cs="Arial"/>
                <w:color w:val="000000"/>
                <w:sz w:val="20"/>
                <w:szCs w:val="20"/>
              </w:rPr>
            </w:pPr>
          </w:p>
        </w:tc>
      </w:tr>
      <w:tr w:rsidR="00830117" w:rsidRPr="00C83507" w:rsidTr="006B3F02">
        <w:tc>
          <w:tcPr>
            <w:tcW w:w="2718" w:type="dxa"/>
            <w:tcBorders>
              <w:bottom w:val="single" w:sz="4" w:space="0" w:color="auto"/>
            </w:tcBorders>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Function Statement</w:t>
            </w:r>
          </w:p>
        </w:tc>
        <w:tc>
          <w:tcPr>
            <w:tcW w:w="6138" w:type="dxa"/>
            <w:tcBorders>
              <w:bottom w:val="single" w:sz="4" w:space="0" w:color="auto"/>
            </w:tcBorders>
            <w:shd w:val="clear" w:color="auto" w:fill="auto"/>
          </w:tcPr>
          <w:p w:rsidR="00BB6D1F" w:rsidRPr="00C83507" w:rsidRDefault="00232A4D" w:rsidP="00BB6D1F">
            <w:pPr>
              <w:rPr>
                <w:rFonts w:ascii="Arial" w:hAnsi="Arial" w:cs="Arial"/>
                <w:color w:val="000000"/>
                <w:sz w:val="20"/>
                <w:szCs w:val="20"/>
              </w:rPr>
            </w:pPr>
            <w:r w:rsidRPr="00C83507">
              <w:rPr>
                <w:rFonts w:ascii="Arial" w:hAnsi="Arial" w:cs="Arial"/>
                <w:b/>
                <w:color w:val="000000"/>
                <w:sz w:val="20"/>
                <w:szCs w:val="20"/>
              </w:rPr>
              <w:t xml:space="preserve">Definition: </w:t>
            </w:r>
            <w:r w:rsidR="00BB6D1F" w:rsidRPr="00C83507">
              <w:rPr>
                <w:rFonts w:ascii="Arial" w:hAnsi="Arial" w:cs="Arial"/>
                <w:color w:val="000000"/>
                <w:sz w:val="20"/>
                <w:szCs w:val="20"/>
              </w:rPr>
              <w:t xml:space="preserve">Declares the name, arguments, and code that form the body of a </w:t>
            </w:r>
            <w:r w:rsidR="00BB6D1F" w:rsidRPr="00C83507">
              <w:rPr>
                <w:rFonts w:ascii="Arial" w:hAnsi="Arial" w:cs="Arial"/>
                <w:b/>
                <w:bCs/>
                <w:color w:val="000000"/>
                <w:sz w:val="20"/>
                <w:szCs w:val="20"/>
              </w:rPr>
              <w:t>Function</w:t>
            </w:r>
            <w:r w:rsidR="00BB6D1F" w:rsidRPr="00C83507">
              <w:rPr>
                <w:rFonts w:ascii="Arial" w:hAnsi="Arial" w:cs="Arial"/>
                <w:color w:val="000000"/>
                <w:sz w:val="20"/>
                <w:szCs w:val="20"/>
              </w:rPr>
              <w:t xml:space="preserve"> procedure.</w:t>
            </w:r>
          </w:p>
          <w:p w:rsidR="00BB6D1F" w:rsidRPr="00C83507" w:rsidRDefault="00BB6D1F" w:rsidP="00830117">
            <w:pPr>
              <w:rPr>
                <w:rFonts w:ascii="Arial" w:hAnsi="Arial" w:cs="Arial"/>
                <w:color w:val="000000"/>
                <w:sz w:val="20"/>
                <w:szCs w:val="20"/>
              </w:rPr>
            </w:pPr>
          </w:p>
          <w:p w:rsidR="00171F65" w:rsidRPr="00C83507" w:rsidRDefault="00171F65" w:rsidP="00171F65">
            <w:pPr>
              <w:rPr>
                <w:rFonts w:ascii="Arial" w:hAnsi="Arial" w:cs="Arial"/>
                <w:color w:val="000000"/>
                <w:sz w:val="20"/>
                <w:szCs w:val="20"/>
              </w:rPr>
            </w:pPr>
            <w:r w:rsidRPr="00C83507">
              <w:rPr>
                <w:rFonts w:ascii="Arial" w:hAnsi="Arial" w:cs="Arial"/>
                <w:color w:val="000000"/>
                <w:sz w:val="20"/>
                <w:szCs w:val="20"/>
              </w:rPr>
              <w:t xml:space="preserve">You can define a function in Windows PowerShell by using the </w:t>
            </w:r>
            <w:r w:rsidRPr="00C83507">
              <w:rPr>
                <w:rFonts w:ascii="Arial" w:hAnsi="Arial" w:cs="Arial"/>
                <w:b/>
                <w:color w:val="000000"/>
                <w:sz w:val="20"/>
                <w:szCs w:val="20"/>
              </w:rPr>
              <w:t xml:space="preserve">function </w:t>
            </w:r>
            <w:r w:rsidRPr="00C83507">
              <w:rPr>
                <w:rFonts w:ascii="Arial" w:hAnsi="Arial" w:cs="Arial"/>
                <w:color w:val="000000"/>
                <w:sz w:val="20"/>
                <w:szCs w:val="20"/>
              </w:rPr>
              <w:t>statement followed by:</w:t>
            </w:r>
          </w:p>
          <w:p w:rsidR="00171F65" w:rsidRPr="00C83507" w:rsidRDefault="00171F65" w:rsidP="00171F65">
            <w:pPr>
              <w:rPr>
                <w:rFonts w:ascii="Arial" w:hAnsi="Arial" w:cs="Arial"/>
                <w:color w:val="000000"/>
                <w:sz w:val="20"/>
                <w:szCs w:val="20"/>
              </w:rPr>
            </w:pPr>
          </w:p>
          <w:p w:rsidR="00171F65" w:rsidRPr="00C83507" w:rsidRDefault="00171F65" w:rsidP="00171F65">
            <w:pPr>
              <w:numPr>
                <w:ilvl w:val="0"/>
                <w:numId w:val="5"/>
              </w:numPr>
              <w:rPr>
                <w:rFonts w:ascii="Arial" w:hAnsi="Arial" w:cs="Arial"/>
                <w:color w:val="000000"/>
                <w:sz w:val="20"/>
                <w:szCs w:val="20"/>
              </w:rPr>
            </w:pPr>
            <w:r w:rsidRPr="00C83507">
              <w:rPr>
                <w:rFonts w:ascii="Arial" w:hAnsi="Arial" w:cs="Arial"/>
                <w:color w:val="000000"/>
                <w:sz w:val="20"/>
                <w:szCs w:val="20"/>
              </w:rPr>
              <w:t>The name of the function.</w:t>
            </w:r>
          </w:p>
          <w:p w:rsidR="00171F65" w:rsidRPr="00C83507" w:rsidRDefault="00171F65" w:rsidP="00171F65">
            <w:pPr>
              <w:numPr>
                <w:ilvl w:val="0"/>
                <w:numId w:val="5"/>
              </w:numPr>
              <w:rPr>
                <w:rFonts w:ascii="Arial" w:hAnsi="Arial" w:cs="Arial"/>
                <w:color w:val="000000"/>
                <w:sz w:val="20"/>
                <w:szCs w:val="20"/>
              </w:rPr>
            </w:pPr>
            <w:r w:rsidRPr="00C83507">
              <w:rPr>
                <w:rFonts w:ascii="Arial" w:hAnsi="Arial" w:cs="Arial"/>
                <w:color w:val="000000"/>
                <w:sz w:val="20"/>
                <w:szCs w:val="20"/>
              </w:rPr>
              <w:t>The task to be performed by the function (enclosed in curly braces).</w:t>
            </w:r>
          </w:p>
          <w:p w:rsidR="00171F65" w:rsidRPr="00C83507" w:rsidRDefault="00171F65" w:rsidP="00171F65">
            <w:pPr>
              <w:rPr>
                <w:rFonts w:ascii="Arial" w:hAnsi="Arial" w:cs="Arial"/>
                <w:color w:val="000000"/>
                <w:sz w:val="20"/>
                <w:szCs w:val="20"/>
              </w:rPr>
            </w:pPr>
          </w:p>
          <w:p w:rsidR="00171F65" w:rsidRPr="00C83507" w:rsidRDefault="00171F65" w:rsidP="00171F65">
            <w:pPr>
              <w:rPr>
                <w:rFonts w:ascii="Arial" w:hAnsi="Arial" w:cs="Arial"/>
                <w:color w:val="000000"/>
                <w:sz w:val="20"/>
                <w:szCs w:val="20"/>
              </w:rPr>
            </w:pPr>
            <w:r w:rsidRPr="00C83507">
              <w:rPr>
                <w:rFonts w:ascii="Arial" w:hAnsi="Arial" w:cs="Arial"/>
                <w:color w:val="000000"/>
                <w:sz w:val="20"/>
                <w:szCs w:val="20"/>
              </w:rPr>
              <w:t xml:space="preserve">For example, the following command defines a function named MultiplyNumbers. This function will take two arguments ($args[0] and $args[1]) and multiply those two values. Here’s the command itself: </w:t>
            </w:r>
          </w:p>
          <w:p w:rsidR="00171F65" w:rsidRPr="00C83507" w:rsidRDefault="00171F65" w:rsidP="00171F65">
            <w:pPr>
              <w:rPr>
                <w:rFonts w:ascii="Arial" w:hAnsi="Arial" w:cs="Arial"/>
                <w:color w:val="000000"/>
                <w:sz w:val="20"/>
                <w:szCs w:val="20"/>
              </w:rPr>
            </w:pPr>
          </w:p>
          <w:p w:rsidR="00171F65" w:rsidRPr="00C83507" w:rsidRDefault="00171F65" w:rsidP="00171F65">
            <w:pPr>
              <w:rPr>
                <w:rFonts w:ascii="Arial" w:hAnsi="Arial" w:cs="Arial"/>
                <w:color w:val="000000"/>
                <w:sz w:val="20"/>
                <w:szCs w:val="20"/>
              </w:rPr>
            </w:pPr>
            <w:r w:rsidRPr="00C83507">
              <w:rPr>
                <w:rFonts w:ascii="Courier New" w:hAnsi="Courier New" w:cs="Courier New"/>
                <w:color w:val="000000"/>
                <w:sz w:val="20"/>
                <w:szCs w:val="20"/>
              </w:rPr>
              <w:t>function multiplynumbers { $args[0] * $args[1] }</w:t>
            </w:r>
          </w:p>
          <w:p w:rsidR="00171F65" w:rsidRPr="00C83507" w:rsidRDefault="00171F65" w:rsidP="00171F65">
            <w:pPr>
              <w:rPr>
                <w:rFonts w:ascii="Arial" w:hAnsi="Arial" w:cs="Arial"/>
                <w:color w:val="000000"/>
                <w:sz w:val="20"/>
                <w:szCs w:val="20"/>
              </w:rPr>
            </w:pPr>
          </w:p>
          <w:p w:rsidR="00171F65" w:rsidRPr="00C83507" w:rsidRDefault="00466EFF" w:rsidP="00171F65">
            <w:pPr>
              <w:rPr>
                <w:rFonts w:ascii="Arial" w:hAnsi="Arial" w:cs="Arial"/>
                <w:color w:val="000000"/>
                <w:sz w:val="20"/>
                <w:szCs w:val="20"/>
              </w:rPr>
            </w:pPr>
            <w:r w:rsidRPr="00C83507">
              <w:rPr>
                <w:rFonts w:ascii="Arial" w:hAnsi="Arial" w:cs="Arial"/>
                <w:color w:val="000000"/>
                <w:sz w:val="20"/>
                <w:szCs w:val="20"/>
              </w:rPr>
              <w:t>After a function has been defined</w:t>
            </w:r>
            <w:r w:rsidR="00171F65" w:rsidRPr="00C83507">
              <w:rPr>
                <w:rFonts w:ascii="Arial" w:hAnsi="Arial" w:cs="Arial"/>
                <w:color w:val="000000"/>
                <w:sz w:val="20"/>
                <w:szCs w:val="20"/>
              </w:rPr>
              <w:t xml:space="preserve"> you can call th</w:t>
            </w:r>
            <w:r w:rsidRPr="00C83507">
              <w:rPr>
                <w:rFonts w:ascii="Arial" w:hAnsi="Arial" w:cs="Arial"/>
                <w:color w:val="000000"/>
                <w:sz w:val="20"/>
                <w:szCs w:val="20"/>
              </w:rPr>
              <w:t>at</w:t>
            </w:r>
            <w:r w:rsidR="00171F65" w:rsidRPr="00C83507">
              <w:rPr>
                <w:rFonts w:ascii="Arial" w:hAnsi="Arial" w:cs="Arial"/>
                <w:color w:val="000000"/>
                <w:sz w:val="20"/>
                <w:szCs w:val="20"/>
              </w:rPr>
              <w:t xml:space="preserve"> function simply by specifying </w:t>
            </w:r>
            <w:r w:rsidRPr="00C83507">
              <w:rPr>
                <w:rFonts w:ascii="Arial" w:hAnsi="Arial" w:cs="Arial"/>
                <w:color w:val="000000"/>
                <w:sz w:val="20"/>
                <w:szCs w:val="20"/>
              </w:rPr>
              <w:t>its</w:t>
            </w:r>
            <w:r w:rsidR="00171F65" w:rsidRPr="00C83507">
              <w:rPr>
                <w:rFonts w:ascii="Arial" w:hAnsi="Arial" w:cs="Arial"/>
                <w:color w:val="000000"/>
                <w:sz w:val="20"/>
                <w:szCs w:val="20"/>
              </w:rPr>
              <w:t xml:space="preserve"> name and</w:t>
            </w:r>
            <w:r w:rsidRPr="00C83507">
              <w:rPr>
                <w:rFonts w:ascii="Arial" w:hAnsi="Arial" w:cs="Arial"/>
                <w:color w:val="000000"/>
                <w:sz w:val="20"/>
                <w:szCs w:val="20"/>
              </w:rPr>
              <w:t xml:space="preserve"> (in this case) </w:t>
            </w:r>
            <w:r w:rsidR="00171F65" w:rsidRPr="00C83507">
              <w:rPr>
                <w:rFonts w:ascii="Arial" w:hAnsi="Arial" w:cs="Arial"/>
                <w:color w:val="000000"/>
                <w:sz w:val="20"/>
                <w:szCs w:val="20"/>
              </w:rPr>
              <w:t>the two values you want multiplied:</w:t>
            </w:r>
          </w:p>
          <w:p w:rsidR="00171F65" w:rsidRPr="00C83507" w:rsidRDefault="00171F65" w:rsidP="00171F65">
            <w:pPr>
              <w:rPr>
                <w:rFonts w:ascii="Arial" w:hAnsi="Arial" w:cs="Arial"/>
                <w:color w:val="000000"/>
                <w:sz w:val="20"/>
                <w:szCs w:val="20"/>
              </w:rPr>
            </w:pPr>
          </w:p>
          <w:p w:rsidR="00171F65" w:rsidRPr="00C83507" w:rsidRDefault="00171F65" w:rsidP="00171F65">
            <w:pPr>
              <w:rPr>
                <w:rFonts w:ascii="Courier New" w:hAnsi="Courier New" w:cs="Courier New"/>
                <w:color w:val="000000"/>
                <w:sz w:val="20"/>
                <w:szCs w:val="20"/>
              </w:rPr>
            </w:pPr>
            <w:r w:rsidRPr="00C83507">
              <w:rPr>
                <w:rFonts w:ascii="Courier New" w:hAnsi="Courier New" w:cs="Courier New"/>
                <w:color w:val="000000"/>
                <w:sz w:val="20"/>
                <w:szCs w:val="20"/>
              </w:rPr>
              <w:t>multiplynumbers 38 99</w:t>
            </w:r>
          </w:p>
          <w:p w:rsidR="00171F65" w:rsidRPr="00C83507" w:rsidRDefault="00171F65" w:rsidP="00171F65">
            <w:pPr>
              <w:rPr>
                <w:rFonts w:ascii="Arial" w:hAnsi="Arial" w:cs="Arial"/>
                <w:color w:val="000000"/>
                <w:sz w:val="20"/>
                <w:szCs w:val="20"/>
              </w:rPr>
            </w:pPr>
          </w:p>
          <w:p w:rsidR="00171F65" w:rsidRPr="00C83507" w:rsidRDefault="00171F65" w:rsidP="00171F65">
            <w:pPr>
              <w:rPr>
                <w:rFonts w:ascii="Arial" w:hAnsi="Arial" w:cs="Arial"/>
                <w:color w:val="000000"/>
                <w:sz w:val="20"/>
                <w:szCs w:val="20"/>
              </w:rPr>
            </w:pPr>
            <w:r w:rsidRPr="00C83507">
              <w:rPr>
                <w:rFonts w:ascii="Arial" w:hAnsi="Arial" w:cs="Arial"/>
                <w:color w:val="000000"/>
                <w:sz w:val="20"/>
                <w:szCs w:val="20"/>
              </w:rPr>
              <w:t>When you run the preceding command you should get back the following:</w:t>
            </w:r>
          </w:p>
          <w:p w:rsidR="00171F65" w:rsidRPr="00C83507" w:rsidRDefault="00171F65" w:rsidP="00171F65">
            <w:pPr>
              <w:rPr>
                <w:rFonts w:ascii="Arial" w:hAnsi="Arial" w:cs="Arial"/>
                <w:color w:val="000000"/>
                <w:sz w:val="20"/>
                <w:szCs w:val="20"/>
              </w:rPr>
            </w:pPr>
          </w:p>
          <w:p w:rsidR="00171F65" w:rsidRPr="00C83507" w:rsidRDefault="00171F65" w:rsidP="00171F65">
            <w:pPr>
              <w:rPr>
                <w:rFonts w:ascii="Arial" w:hAnsi="Arial" w:cs="Arial"/>
                <w:color w:val="000000"/>
                <w:sz w:val="20"/>
                <w:szCs w:val="20"/>
              </w:rPr>
            </w:pPr>
            <w:r w:rsidRPr="00C83507">
              <w:rPr>
                <w:rFonts w:ascii="Courier New" w:hAnsi="Courier New" w:cs="Courier New"/>
                <w:color w:val="000000"/>
                <w:sz w:val="20"/>
                <w:szCs w:val="20"/>
              </w:rPr>
              <w:t>3762</w:t>
            </w:r>
          </w:p>
          <w:p w:rsidR="002F7887" w:rsidRPr="00C83507" w:rsidRDefault="002F7887" w:rsidP="00830117">
            <w:pPr>
              <w:rPr>
                <w:rFonts w:ascii="Arial" w:hAnsi="Arial" w:cs="Arial"/>
                <w:color w:val="000000"/>
                <w:sz w:val="20"/>
                <w:szCs w:val="20"/>
              </w:rPr>
            </w:pPr>
          </w:p>
        </w:tc>
      </w:tr>
      <w:tr w:rsidR="00830117" w:rsidRPr="00C83507" w:rsidTr="006B3F02">
        <w:tc>
          <w:tcPr>
            <w:tcW w:w="2718" w:type="dxa"/>
            <w:tcBorders>
              <w:bottom w:val="single" w:sz="4" w:space="0" w:color="auto"/>
            </w:tcBorders>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If...Then...Else Statement</w:t>
            </w:r>
          </w:p>
        </w:tc>
        <w:tc>
          <w:tcPr>
            <w:tcW w:w="6138" w:type="dxa"/>
            <w:tcBorders>
              <w:bottom w:val="single" w:sz="4" w:space="0" w:color="auto"/>
            </w:tcBorders>
            <w:shd w:val="clear" w:color="auto" w:fill="auto"/>
          </w:tcPr>
          <w:p w:rsidR="00BB6D1F" w:rsidRPr="00C83507" w:rsidRDefault="00232A4D" w:rsidP="00AC08A4">
            <w:pPr>
              <w:rPr>
                <w:rFonts w:ascii="Arial" w:hAnsi="Arial" w:cs="Arial"/>
                <w:color w:val="000000"/>
                <w:sz w:val="20"/>
                <w:szCs w:val="20"/>
              </w:rPr>
            </w:pPr>
            <w:r w:rsidRPr="00C83507">
              <w:rPr>
                <w:rFonts w:ascii="Arial" w:hAnsi="Arial" w:cs="Arial"/>
                <w:b/>
                <w:color w:val="000000"/>
                <w:sz w:val="20"/>
                <w:szCs w:val="20"/>
              </w:rPr>
              <w:t xml:space="preserve">Definition: </w:t>
            </w:r>
            <w:r w:rsidR="00BB6D1F" w:rsidRPr="00C83507">
              <w:rPr>
                <w:rFonts w:ascii="Arial" w:hAnsi="Arial" w:cs="Arial"/>
                <w:color w:val="000000"/>
                <w:sz w:val="20"/>
                <w:szCs w:val="20"/>
              </w:rPr>
              <w:t>Conditionally executes a group of statements, depending on the value of an expression.</w:t>
            </w:r>
          </w:p>
          <w:p w:rsidR="00BB6D1F" w:rsidRPr="00C83507" w:rsidRDefault="00BB6D1F" w:rsidP="00AC08A4">
            <w:pPr>
              <w:rPr>
                <w:rFonts w:ascii="Arial" w:hAnsi="Arial" w:cs="Arial"/>
                <w:color w:val="000000"/>
                <w:sz w:val="20"/>
                <w:szCs w:val="20"/>
              </w:rPr>
            </w:pPr>
          </w:p>
          <w:p w:rsidR="00A64F9E" w:rsidRPr="00C83507" w:rsidRDefault="00F829D3" w:rsidP="00AC08A4">
            <w:pPr>
              <w:rPr>
                <w:rFonts w:ascii="Arial" w:hAnsi="Arial" w:cs="Arial"/>
                <w:color w:val="000000"/>
                <w:sz w:val="20"/>
                <w:szCs w:val="20"/>
              </w:rPr>
            </w:pPr>
            <w:r w:rsidRPr="00C83507">
              <w:rPr>
                <w:rFonts w:ascii="Arial" w:hAnsi="Arial" w:cs="Arial"/>
                <w:color w:val="000000"/>
                <w:sz w:val="20"/>
                <w:szCs w:val="20"/>
              </w:rPr>
              <w:t>If you know how to use If Then statements in VBScript then you have a nice head start on using If Then statements in Windows PowerShell. After all, the underlying philosophy is exactly the same; all you have to do is learn the Windows PowerShell syntax.</w:t>
            </w:r>
          </w:p>
          <w:p w:rsidR="00F829D3" w:rsidRPr="00C83507" w:rsidRDefault="00F829D3" w:rsidP="00AC08A4">
            <w:pPr>
              <w:rPr>
                <w:rFonts w:ascii="Arial" w:hAnsi="Arial" w:cs="Arial"/>
                <w:color w:val="000000"/>
                <w:sz w:val="20"/>
                <w:szCs w:val="20"/>
              </w:rPr>
            </w:pPr>
          </w:p>
          <w:p w:rsidR="00F829D3" w:rsidRPr="00C83507" w:rsidRDefault="00C43F2B" w:rsidP="00AC08A4">
            <w:pPr>
              <w:rPr>
                <w:rFonts w:ascii="Arial" w:hAnsi="Arial" w:cs="Arial"/>
                <w:color w:val="000000"/>
                <w:sz w:val="20"/>
                <w:szCs w:val="20"/>
              </w:rPr>
            </w:pPr>
            <w:r w:rsidRPr="00C83507">
              <w:rPr>
                <w:rFonts w:ascii="Arial" w:hAnsi="Arial" w:cs="Arial"/>
                <w:color w:val="000000"/>
                <w:sz w:val="20"/>
                <w:szCs w:val="20"/>
              </w:rPr>
              <w:t xml:space="preserve">With that in mind, let’s take a look at a simple If Then statement in Windows PowerShell. Before we go much further, we should note that we could have typed the entire statement on a single line. We </w:t>
            </w:r>
            <w:r w:rsidRPr="00C83507">
              <w:rPr>
                <w:rFonts w:ascii="Arial" w:hAnsi="Arial" w:cs="Arial"/>
                <w:i/>
                <w:color w:val="000000"/>
                <w:sz w:val="20"/>
                <w:szCs w:val="20"/>
              </w:rPr>
              <w:t>could</w:t>
            </w:r>
            <w:r w:rsidRPr="00C83507">
              <w:rPr>
                <w:rFonts w:ascii="Arial" w:hAnsi="Arial" w:cs="Arial"/>
                <w:color w:val="000000"/>
                <w:sz w:val="20"/>
                <w:szCs w:val="20"/>
              </w:rPr>
              <w:t xml:space="preserve"> have, but we didn’t, mainly because we wanted to keep things as simple and easy-to-follow as possible.</w:t>
            </w:r>
          </w:p>
          <w:p w:rsidR="00C43F2B" w:rsidRPr="00C83507" w:rsidRDefault="00C43F2B" w:rsidP="00AC08A4">
            <w:pPr>
              <w:rPr>
                <w:rFonts w:ascii="Arial" w:hAnsi="Arial" w:cs="Arial"/>
                <w:color w:val="000000"/>
                <w:sz w:val="20"/>
                <w:szCs w:val="20"/>
              </w:rPr>
            </w:pPr>
          </w:p>
          <w:p w:rsidR="00C43F2B" w:rsidRPr="00C83507" w:rsidRDefault="00C43F2B" w:rsidP="00AC08A4">
            <w:pPr>
              <w:rPr>
                <w:rFonts w:ascii="Arial" w:hAnsi="Arial" w:cs="Arial"/>
                <w:color w:val="000000"/>
                <w:sz w:val="20"/>
                <w:szCs w:val="20"/>
              </w:rPr>
            </w:pPr>
            <w:r w:rsidRPr="00C83507">
              <w:rPr>
                <w:rFonts w:ascii="Arial" w:hAnsi="Arial" w:cs="Arial"/>
                <w:color w:val="000000"/>
                <w:sz w:val="20"/>
                <w:szCs w:val="20"/>
              </w:rPr>
              <w:t>But we could have.</w:t>
            </w:r>
          </w:p>
          <w:p w:rsidR="00A64F9E" w:rsidRPr="00C83507" w:rsidRDefault="00A64F9E" w:rsidP="00AC08A4">
            <w:pPr>
              <w:rPr>
                <w:rFonts w:ascii="Arial" w:hAnsi="Arial" w:cs="Arial"/>
                <w:color w:val="000000"/>
                <w:sz w:val="20"/>
                <w:szCs w:val="20"/>
              </w:rPr>
            </w:pPr>
          </w:p>
          <w:p w:rsidR="00C43F2B" w:rsidRPr="00C83507" w:rsidRDefault="00C43F2B" w:rsidP="00AC08A4">
            <w:pPr>
              <w:rPr>
                <w:rFonts w:ascii="Arial" w:hAnsi="Arial" w:cs="Arial"/>
                <w:color w:val="000000"/>
                <w:sz w:val="20"/>
                <w:szCs w:val="20"/>
              </w:rPr>
            </w:pPr>
            <w:r w:rsidRPr="00C83507">
              <w:rPr>
                <w:rFonts w:ascii="Arial" w:hAnsi="Arial" w:cs="Arial"/>
                <w:color w:val="000000"/>
                <w:sz w:val="20"/>
                <w:szCs w:val="20"/>
              </w:rPr>
              <w:t xml:space="preserve">Here’s </w:t>
            </w:r>
            <w:r w:rsidR="00466EFF" w:rsidRPr="00C83507">
              <w:rPr>
                <w:rFonts w:ascii="Arial" w:hAnsi="Arial" w:cs="Arial"/>
                <w:color w:val="000000"/>
                <w:sz w:val="20"/>
                <w:szCs w:val="20"/>
              </w:rPr>
              <w:t>our</w:t>
            </w:r>
            <w:r w:rsidRPr="00C83507">
              <w:rPr>
                <w:rFonts w:ascii="Arial" w:hAnsi="Arial" w:cs="Arial"/>
                <w:color w:val="000000"/>
                <w:sz w:val="20"/>
                <w:szCs w:val="20"/>
              </w:rPr>
              <w:t xml:space="preserve"> example which, after assigning the value 5 to the variable $a, uses an If </w:t>
            </w:r>
            <w:r w:rsidR="000F6C04">
              <w:rPr>
                <w:rFonts w:ascii="Arial" w:hAnsi="Arial" w:cs="Arial"/>
                <w:color w:val="000000"/>
                <w:sz w:val="20"/>
                <w:szCs w:val="20"/>
              </w:rPr>
              <w:t xml:space="preserve">Then </w:t>
            </w:r>
            <w:r w:rsidRPr="00C83507">
              <w:rPr>
                <w:rFonts w:ascii="Arial" w:hAnsi="Arial" w:cs="Arial"/>
                <w:color w:val="000000"/>
                <w:sz w:val="20"/>
                <w:szCs w:val="20"/>
              </w:rPr>
              <w:t>statement to determine whether or not $a is less then 10, and then echoes back the appropriate message:</w:t>
            </w:r>
          </w:p>
          <w:p w:rsidR="00A64F9E" w:rsidRPr="00C83507" w:rsidRDefault="00A64F9E" w:rsidP="00AC08A4">
            <w:pPr>
              <w:rPr>
                <w:rFonts w:ascii="Arial" w:hAnsi="Arial" w:cs="Arial"/>
                <w:color w:val="000000"/>
                <w:sz w:val="20"/>
                <w:szCs w:val="20"/>
              </w:rPr>
            </w:pPr>
          </w:p>
          <w:p w:rsidR="009425CB" w:rsidRPr="00C83507" w:rsidRDefault="009425CB" w:rsidP="009425CB">
            <w:pPr>
              <w:rPr>
                <w:rFonts w:ascii="Courier New" w:hAnsi="Courier New" w:cs="Courier New"/>
                <w:color w:val="000000"/>
                <w:sz w:val="20"/>
                <w:szCs w:val="20"/>
              </w:rPr>
            </w:pPr>
            <w:r w:rsidRPr="00C83507">
              <w:rPr>
                <w:rFonts w:ascii="Courier New" w:hAnsi="Courier New" w:cs="Courier New"/>
                <w:color w:val="000000"/>
                <w:sz w:val="20"/>
                <w:szCs w:val="20"/>
              </w:rPr>
              <w:t>$a = 5</w:t>
            </w:r>
          </w:p>
          <w:p w:rsidR="009425CB" w:rsidRPr="00C83507" w:rsidRDefault="009425CB" w:rsidP="009425CB">
            <w:pPr>
              <w:rPr>
                <w:rFonts w:ascii="Courier New" w:hAnsi="Courier New" w:cs="Courier New"/>
                <w:color w:val="000000"/>
                <w:sz w:val="20"/>
                <w:szCs w:val="20"/>
              </w:rPr>
            </w:pPr>
          </w:p>
          <w:p w:rsidR="009425CB" w:rsidRPr="00C83507" w:rsidRDefault="009425CB" w:rsidP="009425CB">
            <w:pPr>
              <w:rPr>
                <w:rFonts w:ascii="Courier New" w:hAnsi="Courier New" w:cs="Courier New"/>
                <w:color w:val="000000"/>
                <w:sz w:val="20"/>
                <w:szCs w:val="20"/>
              </w:rPr>
            </w:pPr>
            <w:r w:rsidRPr="00C83507">
              <w:rPr>
                <w:rFonts w:ascii="Courier New" w:hAnsi="Courier New" w:cs="Courier New"/>
                <w:color w:val="000000"/>
                <w:sz w:val="20"/>
                <w:szCs w:val="20"/>
              </w:rPr>
              <w:t xml:space="preserve">if ($a </w:t>
            </w:r>
            <w:r w:rsidR="004168A7" w:rsidRPr="00C83507">
              <w:rPr>
                <w:rFonts w:ascii="Courier New" w:hAnsi="Courier New" w:cs="Courier New"/>
                <w:color w:val="000000"/>
                <w:sz w:val="20"/>
                <w:szCs w:val="20"/>
              </w:rPr>
              <w:t>-gt</w:t>
            </w:r>
            <w:r w:rsidRPr="00C83507">
              <w:rPr>
                <w:rFonts w:ascii="Courier New" w:hAnsi="Courier New" w:cs="Courier New"/>
                <w:color w:val="000000"/>
                <w:sz w:val="20"/>
                <w:szCs w:val="20"/>
              </w:rPr>
              <w:t xml:space="preserve"> 10) </w:t>
            </w:r>
          </w:p>
          <w:p w:rsidR="009425CB" w:rsidRPr="00C83507" w:rsidRDefault="009425CB" w:rsidP="009425CB">
            <w:pPr>
              <w:rPr>
                <w:rFonts w:ascii="Courier New" w:hAnsi="Courier New" w:cs="Courier New"/>
                <w:color w:val="000000"/>
                <w:sz w:val="20"/>
                <w:szCs w:val="20"/>
              </w:rPr>
            </w:pPr>
            <w:r w:rsidRPr="00C83507">
              <w:rPr>
                <w:rFonts w:ascii="Courier New" w:hAnsi="Courier New" w:cs="Courier New"/>
                <w:color w:val="000000"/>
                <w:sz w:val="20"/>
                <w:szCs w:val="20"/>
              </w:rPr>
              <w:t xml:space="preserve">    </w:t>
            </w:r>
            <w:bookmarkStart w:id="1" w:name="OLE_LINK1"/>
            <w:bookmarkStart w:id="2" w:name="OLE_LINK2"/>
            <w:r w:rsidRPr="00C83507">
              <w:rPr>
                <w:rFonts w:ascii="Courier New" w:hAnsi="Courier New" w:cs="Courier New"/>
                <w:color w:val="000000"/>
                <w:sz w:val="20"/>
                <w:szCs w:val="20"/>
              </w:rPr>
              <w:t>{"The value is greater than 10."}</w:t>
            </w:r>
            <w:bookmarkEnd w:id="1"/>
            <w:bookmarkEnd w:id="2"/>
            <w:r w:rsidRPr="00C83507">
              <w:rPr>
                <w:rFonts w:ascii="Courier New" w:hAnsi="Courier New" w:cs="Courier New"/>
                <w:color w:val="000000"/>
                <w:sz w:val="20"/>
                <w:szCs w:val="20"/>
              </w:rPr>
              <w:t xml:space="preserve"> </w:t>
            </w:r>
          </w:p>
          <w:p w:rsidR="009425CB" w:rsidRPr="00C83507" w:rsidRDefault="009425CB" w:rsidP="009425CB">
            <w:pPr>
              <w:rPr>
                <w:rFonts w:ascii="Courier New" w:hAnsi="Courier New" w:cs="Courier New"/>
                <w:color w:val="000000"/>
                <w:sz w:val="20"/>
                <w:szCs w:val="20"/>
              </w:rPr>
            </w:pPr>
            <w:r w:rsidRPr="00C83507">
              <w:rPr>
                <w:rFonts w:ascii="Courier New" w:hAnsi="Courier New" w:cs="Courier New"/>
                <w:color w:val="000000"/>
                <w:sz w:val="20"/>
                <w:szCs w:val="20"/>
              </w:rPr>
              <w:t xml:space="preserve">else </w:t>
            </w:r>
          </w:p>
          <w:p w:rsidR="00AC08A4" w:rsidRPr="00C83507" w:rsidRDefault="009425CB" w:rsidP="009425CB">
            <w:pPr>
              <w:rPr>
                <w:rFonts w:ascii="Courier New" w:hAnsi="Courier New" w:cs="Courier New"/>
                <w:color w:val="000000"/>
                <w:sz w:val="20"/>
                <w:szCs w:val="20"/>
              </w:rPr>
            </w:pPr>
            <w:r w:rsidRPr="00C83507">
              <w:rPr>
                <w:rFonts w:ascii="Courier New" w:hAnsi="Courier New" w:cs="Courier New"/>
                <w:color w:val="000000"/>
                <w:sz w:val="20"/>
                <w:szCs w:val="20"/>
              </w:rPr>
              <w:t xml:space="preserve">    {"The value is less than 10."}</w:t>
            </w:r>
          </w:p>
          <w:p w:rsidR="00AC08A4" w:rsidRPr="00C83507" w:rsidRDefault="00AC08A4" w:rsidP="00AC08A4">
            <w:pPr>
              <w:rPr>
                <w:rFonts w:ascii="Arial" w:hAnsi="Arial" w:cs="Arial"/>
                <w:color w:val="000000"/>
                <w:sz w:val="20"/>
                <w:szCs w:val="20"/>
              </w:rPr>
            </w:pPr>
          </w:p>
          <w:p w:rsidR="00AC08A4" w:rsidRPr="00C83507" w:rsidRDefault="00791EA3" w:rsidP="00AC08A4">
            <w:pPr>
              <w:rPr>
                <w:rFonts w:ascii="Arial" w:hAnsi="Arial" w:cs="Arial"/>
                <w:color w:val="000000"/>
                <w:sz w:val="20"/>
                <w:szCs w:val="20"/>
              </w:rPr>
            </w:pPr>
            <w:r w:rsidRPr="00C83507">
              <w:rPr>
                <w:rFonts w:ascii="Arial" w:hAnsi="Arial" w:cs="Arial"/>
                <w:color w:val="000000"/>
                <w:sz w:val="20"/>
                <w:szCs w:val="20"/>
              </w:rPr>
              <w:t xml:space="preserve">Right off the bat you should notice two things. First, although we refer to this as an If Then statement, we never actually use the word </w:t>
            </w:r>
            <w:r w:rsidRPr="00C83507">
              <w:rPr>
                <w:rFonts w:ascii="Arial" w:hAnsi="Arial" w:cs="Arial"/>
                <w:i/>
                <w:color w:val="000000"/>
                <w:sz w:val="20"/>
                <w:szCs w:val="20"/>
              </w:rPr>
              <w:t>Then</w:t>
            </w:r>
            <w:r w:rsidRPr="00C83507">
              <w:rPr>
                <w:rFonts w:ascii="Arial" w:hAnsi="Arial" w:cs="Arial"/>
                <w:color w:val="000000"/>
                <w:sz w:val="20"/>
                <w:szCs w:val="20"/>
              </w:rPr>
              <w:t xml:space="preserve">. Instead, all we </w:t>
            </w:r>
            <w:r w:rsidR="00466EFF" w:rsidRPr="00C83507">
              <w:rPr>
                <w:rFonts w:ascii="Arial" w:hAnsi="Arial" w:cs="Arial"/>
                <w:color w:val="000000"/>
                <w:sz w:val="20"/>
                <w:szCs w:val="20"/>
              </w:rPr>
              <w:t>need</w:t>
            </w:r>
            <w:r w:rsidRPr="00C83507">
              <w:rPr>
                <w:rFonts w:ascii="Arial" w:hAnsi="Arial" w:cs="Arial"/>
                <w:color w:val="000000"/>
                <w:sz w:val="20"/>
                <w:szCs w:val="20"/>
              </w:rPr>
              <w:t xml:space="preserve"> is the keyword </w:t>
            </w:r>
            <w:r w:rsidRPr="00C83507">
              <w:rPr>
                <w:rFonts w:ascii="Arial" w:hAnsi="Arial" w:cs="Arial"/>
                <w:b/>
                <w:color w:val="000000"/>
                <w:sz w:val="20"/>
                <w:szCs w:val="20"/>
              </w:rPr>
              <w:t>If</w:t>
            </w:r>
            <w:r w:rsidRPr="00C83507">
              <w:rPr>
                <w:rFonts w:ascii="Arial" w:hAnsi="Arial" w:cs="Arial"/>
                <w:color w:val="000000"/>
                <w:sz w:val="20"/>
                <w:szCs w:val="20"/>
              </w:rPr>
              <w:t xml:space="preserve"> followed by the condition we are checking for, enclosed in parentheses:</w:t>
            </w:r>
          </w:p>
          <w:p w:rsidR="00791EA3" w:rsidRPr="00C83507" w:rsidRDefault="00791EA3" w:rsidP="00AC08A4">
            <w:pPr>
              <w:rPr>
                <w:rFonts w:ascii="Arial" w:hAnsi="Arial" w:cs="Arial"/>
                <w:color w:val="000000"/>
                <w:sz w:val="20"/>
                <w:szCs w:val="20"/>
              </w:rPr>
            </w:pPr>
          </w:p>
          <w:p w:rsidR="00791EA3" w:rsidRPr="00C83507" w:rsidRDefault="00791EA3" w:rsidP="00AC08A4">
            <w:pPr>
              <w:rPr>
                <w:rFonts w:ascii="Arial" w:hAnsi="Arial" w:cs="Arial"/>
                <w:color w:val="000000"/>
                <w:sz w:val="20"/>
                <w:szCs w:val="20"/>
              </w:rPr>
            </w:pPr>
            <w:r w:rsidRPr="00C83507">
              <w:rPr>
                <w:rFonts w:ascii="Courier New" w:hAnsi="Courier New" w:cs="Courier New"/>
                <w:color w:val="000000"/>
                <w:sz w:val="20"/>
                <w:szCs w:val="20"/>
              </w:rPr>
              <w:t>if ($a -gt 10)</w:t>
            </w:r>
          </w:p>
          <w:p w:rsidR="00C43F2B" w:rsidRPr="00C83507" w:rsidRDefault="00C43F2B" w:rsidP="00AC08A4">
            <w:pPr>
              <w:rPr>
                <w:rFonts w:ascii="Arial" w:hAnsi="Arial" w:cs="Arial"/>
                <w:color w:val="000000"/>
                <w:sz w:val="20"/>
                <w:szCs w:val="20"/>
              </w:rPr>
            </w:pPr>
          </w:p>
          <w:p w:rsidR="00466EFF" w:rsidRPr="00C83507" w:rsidRDefault="00466EFF" w:rsidP="00AC08A4">
            <w:pPr>
              <w:rPr>
                <w:rFonts w:ascii="Arial" w:hAnsi="Arial" w:cs="Arial"/>
                <w:color w:val="000000"/>
                <w:sz w:val="20"/>
                <w:szCs w:val="20"/>
              </w:rPr>
            </w:pPr>
            <w:r w:rsidRPr="00C83507">
              <w:rPr>
                <w:rFonts w:ascii="Arial" w:hAnsi="Arial" w:cs="Arial"/>
                <w:color w:val="000000"/>
                <w:sz w:val="20"/>
                <w:szCs w:val="20"/>
              </w:rPr>
              <w:t xml:space="preserve">The second thing to notice? There’s no EndIf keyword (or its equivalent). In Windows PowerShell you typically don’t need to using “ending” statement like EndIf, </w:t>
            </w:r>
            <w:smartTag w:uri="urn:schemas-microsoft-com:office:smarttags" w:element="place">
              <w:r w:rsidRPr="00C83507">
                <w:rPr>
                  <w:rFonts w:ascii="Arial" w:hAnsi="Arial" w:cs="Arial"/>
                  <w:color w:val="000000"/>
                  <w:sz w:val="20"/>
                  <w:szCs w:val="20"/>
                </w:rPr>
                <w:t>Loop</w:t>
              </w:r>
            </w:smartTag>
            <w:r w:rsidRPr="00C83507">
              <w:rPr>
                <w:rFonts w:ascii="Arial" w:hAnsi="Arial" w:cs="Arial"/>
                <w:color w:val="000000"/>
                <w:sz w:val="20"/>
                <w:szCs w:val="20"/>
              </w:rPr>
              <w:t>, Next, etc.</w:t>
            </w:r>
          </w:p>
          <w:p w:rsidR="00466EFF" w:rsidRPr="00C83507" w:rsidRDefault="00466EFF" w:rsidP="00AC08A4">
            <w:pPr>
              <w:rPr>
                <w:rFonts w:ascii="Arial" w:hAnsi="Arial" w:cs="Arial"/>
                <w:color w:val="000000"/>
                <w:sz w:val="20"/>
                <w:szCs w:val="20"/>
              </w:rPr>
            </w:pPr>
          </w:p>
          <w:p w:rsidR="00791EA3" w:rsidRPr="00C83507" w:rsidRDefault="00791EA3" w:rsidP="00AC08A4">
            <w:pPr>
              <w:rPr>
                <w:rFonts w:ascii="Arial" w:hAnsi="Arial" w:cs="Arial"/>
                <w:color w:val="000000"/>
                <w:sz w:val="20"/>
                <w:szCs w:val="20"/>
              </w:rPr>
            </w:pPr>
            <w:r w:rsidRPr="00C83507">
              <w:rPr>
                <w:rFonts w:ascii="Arial" w:hAnsi="Arial" w:cs="Arial"/>
                <w:color w:val="000000"/>
                <w:sz w:val="20"/>
                <w:szCs w:val="20"/>
              </w:rPr>
              <w:t>Immediate</w:t>
            </w:r>
            <w:r w:rsidR="00466EFF" w:rsidRPr="00C83507">
              <w:rPr>
                <w:rFonts w:ascii="Arial" w:hAnsi="Arial" w:cs="Arial"/>
                <w:color w:val="000000"/>
                <w:sz w:val="20"/>
                <w:szCs w:val="20"/>
              </w:rPr>
              <w:t>ly</w:t>
            </w:r>
            <w:r w:rsidRPr="00C83507">
              <w:rPr>
                <w:rFonts w:ascii="Arial" w:hAnsi="Arial" w:cs="Arial"/>
                <w:color w:val="000000"/>
                <w:sz w:val="20"/>
                <w:szCs w:val="20"/>
              </w:rPr>
              <w:t xml:space="preserve"> following the condition we have the action we want to take if the condition is true, that is, if $a really </w:t>
            </w:r>
            <w:r w:rsidRPr="00C83507">
              <w:rPr>
                <w:rFonts w:ascii="Arial" w:hAnsi="Arial" w:cs="Arial"/>
                <w:i/>
                <w:color w:val="000000"/>
                <w:sz w:val="20"/>
                <w:szCs w:val="20"/>
              </w:rPr>
              <w:t>is</w:t>
            </w:r>
            <w:r w:rsidRPr="00C83507">
              <w:rPr>
                <w:rFonts w:ascii="Arial" w:hAnsi="Arial" w:cs="Arial"/>
                <w:color w:val="000000"/>
                <w:sz w:val="20"/>
                <w:szCs w:val="20"/>
              </w:rPr>
              <w:t xml:space="preserve"> greater than 10. These actions must be enclosed in curly braces, like so:</w:t>
            </w:r>
          </w:p>
          <w:p w:rsidR="00791EA3" w:rsidRPr="00C83507" w:rsidRDefault="00791EA3" w:rsidP="00AC08A4">
            <w:pPr>
              <w:rPr>
                <w:rFonts w:ascii="Arial" w:hAnsi="Arial" w:cs="Arial"/>
                <w:color w:val="000000"/>
                <w:sz w:val="20"/>
                <w:szCs w:val="20"/>
              </w:rPr>
            </w:pPr>
          </w:p>
          <w:p w:rsidR="00791EA3" w:rsidRPr="00C83507" w:rsidRDefault="00791EA3" w:rsidP="00AC08A4">
            <w:pPr>
              <w:rPr>
                <w:rFonts w:ascii="Arial" w:hAnsi="Arial" w:cs="Arial"/>
                <w:color w:val="000000"/>
                <w:sz w:val="20"/>
                <w:szCs w:val="20"/>
              </w:rPr>
            </w:pPr>
            <w:r w:rsidRPr="00C83507">
              <w:rPr>
                <w:rFonts w:ascii="Courier New" w:hAnsi="Courier New" w:cs="Courier New"/>
                <w:color w:val="000000"/>
                <w:sz w:val="20"/>
                <w:szCs w:val="20"/>
              </w:rPr>
              <w:t>{"The value is greater than 10."}</w:t>
            </w:r>
          </w:p>
          <w:p w:rsidR="00791EA3" w:rsidRPr="00C83507" w:rsidRDefault="00791EA3" w:rsidP="00AC08A4">
            <w:pPr>
              <w:rPr>
                <w:rFonts w:ascii="Arial" w:hAnsi="Arial" w:cs="Arial"/>
                <w:color w:val="000000"/>
                <w:sz w:val="20"/>
                <w:szCs w:val="20"/>
              </w:rPr>
            </w:pPr>
          </w:p>
          <w:p w:rsidR="00C43F2B" w:rsidRPr="00C83507" w:rsidRDefault="00791EA3" w:rsidP="00AC08A4">
            <w:pPr>
              <w:rPr>
                <w:rFonts w:ascii="Arial" w:hAnsi="Arial" w:cs="Arial"/>
                <w:color w:val="000000"/>
                <w:sz w:val="20"/>
                <w:szCs w:val="20"/>
              </w:rPr>
            </w:pPr>
            <w:r w:rsidRPr="00C83507">
              <w:rPr>
                <w:rFonts w:ascii="Arial" w:hAnsi="Arial" w:cs="Arial"/>
                <w:color w:val="000000"/>
                <w:sz w:val="20"/>
                <w:szCs w:val="20"/>
              </w:rPr>
              <w:t>So far what we’ve looked at is equivalent to the following VBScript code:</w:t>
            </w:r>
          </w:p>
          <w:p w:rsidR="00791EA3" w:rsidRPr="00C83507" w:rsidRDefault="00791EA3" w:rsidP="00AC08A4">
            <w:pPr>
              <w:rPr>
                <w:rFonts w:ascii="Arial" w:hAnsi="Arial" w:cs="Arial"/>
                <w:color w:val="000000"/>
                <w:sz w:val="20"/>
                <w:szCs w:val="20"/>
              </w:rPr>
            </w:pPr>
          </w:p>
          <w:p w:rsidR="00791EA3" w:rsidRPr="00C83507" w:rsidRDefault="00791EA3" w:rsidP="00AC08A4">
            <w:pPr>
              <w:rPr>
                <w:rFonts w:ascii="Courier New" w:hAnsi="Courier New" w:cs="Courier New"/>
                <w:color w:val="000000"/>
                <w:sz w:val="20"/>
                <w:szCs w:val="20"/>
              </w:rPr>
            </w:pPr>
            <w:r w:rsidRPr="00C83507">
              <w:rPr>
                <w:rFonts w:ascii="Courier New" w:hAnsi="Courier New" w:cs="Courier New"/>
                <w:color w:val="000000"/>
                <w:sz w:val="20"/>
                <w:szCs w:val="20"/>
              </w:rPr>
              <w:t>If a &gt; 10 Then</w:t>
            </w:r>
          </w:p>
          <w:p w:rsidR="00791EA3" w:rsidRPr="00C83507" w:rsidRDefault="00791EA3" w:rsidP="00AC08A4">
            <w:pPr>
              <w:rPr>
                <w:rFonts w:ascii="Arial" w:hAnsi="Arial" w:cs="Arial"/>
                <w:color w:val="000000"/>
                <w:sz w:val="20"/>
                <w:szCs w:val="20"/>
              </w:rPr>
            </w:pPr>
            <w:r w:rsidRPr="00C83507">
              <w:rPr>
                <w:rFonts w:ascii="Courier New" w:hAnsi="Courier New" w:cs="Courier New"/>
                <w:color w:val="000000"/>
                <w:sz w:val="20"/>
                <w:szCs w:val="20"/>
              </w:rPr>
              <w:t xml:space="preserve">    Wscript.Echo "The value is greater than 10."</w:t>
            </w:r>
          </w:p>
          <w:p w:rsidR="00791EA3" w:rsidRPr="00C83507" w:rsidRDefault="00791EA3" w:rsidP="00AC08A4">
            <w:pPr>
              <w:rPr>
                <w:rFonts w:ascii="Arial" w:hAnsi="Arial" w:cs="Arial"/>
                <w:color w:val="000000"/>
                <w:sz w:val="20"/>
                <w:szCs w:val="20"/>
              </w:rPr>
            </w:pPr>
          </w:p>
          <w:p w:rsidR="00791EA3" w:rsidRPr="00C83507" w:rsidRDefault="00B4565A" w:rsidP="00AC08A4">
            <w:pPr>
              <w:rPr>
                <w:rFonts w:ascii="Arial" w:hAnsi="Arial" w:cs="Arial"/>
                <w:color w:val="000000"/>
                <w:sz w:val="20"/>
                <w:szCs w:val="20"/>
              </w:rPr>
            </w:pPr>
            <w:r w:rsidRPr="00C83507">
              <w:rPr>
                <w:rFonts w:ascii="Arial" w:hAnsi="Arial" w:cs="Arial"/>
                <w:color w:val="000000"/>
                <w:sz w:val="20"/>
                <w:szCs w:val="20"/>
              </w:rPr>
              <w:t xml:space="preserve">All we have to do now is add the Else statement. We do that simply by typing in the keyword </w:t>
            </w:r>
            <w:r w:rsidRPr="00C83507">
              <w:rPr>
                <w:rFonts w:ascii="Arial" w:hAnsi="Arial" w:cs="Arial"/>
                <w:b/>
                <w:color w:val="000000"/>
                <w:sz w:val="20"/>
                <w:szCs w:val="20"/>
              </w:rPr>
              <w:t>Else</w:t>
            </w:r>
            <w:r w:rsidRPr="00C83507">
              <w:rPr>
                <w:rFonts w:ascii="Arial" w:hAnsi="Arial" w:cs="Arial"/>
                <w:color w:val="000000"/>
                <w:sz w:val="20"/>
                <w:szCs w:val="20"/>
              </w:rPr>
              <w:t xml:space="preserve"> followed by the action to be taken should the condition </w:t>
            </w:r>
            <w:r w:rsidRPr="00C83507">
              <w:rPr>
                <w:rFonts w:ascii="Arial" w:hAnsi="Arial" w:cs="Arial"/>
                <w:i/>
                <w:color w:val="000000"/>
                <w:sz w:val="20"/>
                <w:szCs w:val="20"/>
              </w:rPr>
              <w:t>not</w:t>
            </w:r>
            <w:r w:rsidRPr="00C83507">
              <w:rPr>
                <w:rFonts w:ascii="Arial" w:hAnsi="Arial" w:cs="Arial"/>
                <w:color w:val="000000"/>
                <w:sz w:val="20"/>
                <w:szCs w:val="20"/>
              </w:rPr>
              <w:t xml:space="preserve"> be true. In other words:</w:t>
            </w:r>
          </w:p>
          <w:p w:rsidR="00791EA3" w:rsidRPr="00C83507" w:rsidRDefault="00791EA3" w:rsidP="00AC08A4">
            <w:pPr>
              <w:rPr>
                <w:rFonts w:ascii="Arial" w:hAnsi="Arial" w:cs="Arial"/>
                <w:color w:val="000000"/>
                <w:sz w:val="20"/>
                <w:szCs w:val="20"/>
              </w:rPr>
            </w:pPr>
          </w:p>
          <w:p w:rsidR="00B4565A" w:rsidRPr="00C83507" w:rsidRDefault="00B4565A" w:rsidP="00B4565A">
            <w:pPr>
              <w:rPr>
                <w:rFonts w:ascii="Courier New" w:hAnsi="Courier New" w:cs="Courier New"/>
                <w:color w:val="000000"/>
                <w:sz w:val="20"/>
                <w:szCs w:val="20"/>
              </w:rPr>
            </w:pPr>
            <w:r w:rsidRPr="00C83507">
              <w:rPr>
                <w:rFonts w:ascii="Courier New" w:hAnsi="Courier New" w:cs="Courier New"/>
                <w:color w:val="000000"/>
                <w:sz w:val="20"/>
                <w:szCs w:val="20"/>
              </w:rPr>
              <w:t xml:space="preserve">else </w:t>
            </w:r>
          </w:p>
          <w:p w:rsidR="00791EA3" w:rsidRPr="00C83507" w:rsidRDefault="00B4565A" w:rsidP="00B4565A">
            <w:pPr>
              <w:rPr>
                <w:rFonts w:ascii="Arial" w:hAnsi="Arial" w:cs="Arial"/>
                <w:color w:val="000000"/>
                <w:sz w:val="20"/>
                <w:szCs w:val="20"/>
              </w:rPr>
            </w:pPr>
            <w:r w:rsidRPr="00C83507">
              <w:rPr>
                <w:rFonts w:ascii="Courier New" w:hAnsi="Courier New" w:cs="Courier New"/>
                <w:color w:val="000000"/>
                <w:sz w:val="20"/>
                <w:szCs w:val="20"/>
              </w:rPr>
              <w:t xml:space="preserve">    {"The value is less than 10."}</w:t>
            </w:r>
          </w:p>
          <w:p w:rsidR="00791EA3" w:rsidRPr="00C83507" w:rsidRDefault="00791EA3" w:rsidP="00AC08A4">
            <w:pPr>
              <w:rPr>
                <w:rFonts w:ascii="Arial" w:hAnsi="Arial" w:cs="Arial"/>
                <w:color w:val="000000"/>
                <w:sz w:val="20"/>
                <w:szCs w:val="20"/>
              </w:rPr>
            </w:pPr>
          </w:p>
          <w:p w:rsidR="00791EA3" w:rsidRPr="00C83507" w:rsidRDefault="0065353D" w:rsidP="00AC08A4">
            <w:pPr>
              <w:rPr>
                <w:rFonts w:ascii="Arial" w:hAnsi="Arial" w:cs="Arial"/>
                <w:color w:val="000000"/>
                <w:sz w:val="20"/>
                <w:szCs w:val="20"/>
              </w:rPr>
            </w:pPr>
            <w:r w:rsidRPr="00C83507">
              <w:rPr>
                <w:rFonts w:ascii="Arial" w:hAnsi="Arial" w:cs="Arial"/>
                <w:color w:val="000000"/>
                <w:sz w:val="20"/>
                <w:szCs w:val="20"/>
              </w:rPr>
              <w:t xml:space="preserve">And, yes, we could include an ElseIf (or two or three or …) in here as well. </w:t>
            </w:r>
            <w:r w:rsidR="00466EFF" w:rsidRPr="00C83507">
              <w:rPr>
                <w:rFonts w:ascii="Arial" w:hAnsi="Arial" w:cs="Arial"/>
                <w:color w:val="000000"/>
                <w:sz w:val="20"/>
                <w:szCs w:val="20"/>
              </w:rPr>
              <w:t>In fact, h</w:t>
            </w:r>
            <w:r w:rsidRPr="00C83507">
              <w:rPr>
                <w:rFonts w:ascii="Arial" w:hAnsi="Arial" w:cs="Arial"/>
                <w:color w:val="000000"/>
                <w:sz w:val="20"/>
                <w:szCs w:val="20"/>
              </w:rPr>
              <w:t xml:space="preserve">ere’s a revised If Then statement that includes an ElseIf. If the value of $a is </w:t>
            </w:r>
            <w:r w:rsidRPr="00C83507">
              <w:rPr>
                <w:rFonts w:ascii="Arial" w:hAnsi="Arial" w:cs="Arial"/>
                <w:i/>
                <w:color w:val="000000"/>
                <w:sz w:val="20"/>
                <w:szCs w:val="20"/>
              </w:rPr>
              <w:t>red</w:t>
            </w:r>
            <w:r w:rsidRPr="00C83507">
              <w:rPr>
                <w:rFonts w:ascii="Arial" w:hAnsi="Arial" w:cs="Arial"/>
                <w:color w:val="000000"/>
                <w:sz w:val="20"/>
                <w:szCs w:val="20"/>
              </w:rPr>
              <w:t xml:space="preserve"> a message to that effect will be echoed to the screen; if the value of $a is </w:t>
            </w:r>
            <w:r w:rsidRPr="00C83507">
              <w:rPr>
                <w:rFonts w:ascii="Arial" w:hAnsi="Arial" w:cs="Arial"/>
                <w:i/>
                <w:color w:val="000000"/>
                <w:sz w:val="20"/>
                <w:szCs w:val="20"/>
              </w:rPr>
              <w:t>white</w:t>
            </w:r>
            <w:r w:rsidRPr="00C83507">
              <w:rPr>
                <w:rFonts w:ascii="Arial" w:hAnsi="Arial" w:cs="Arial"/>
                <w:color w:val="000000"/>
                <w:sz w:val="20"/>
                <w:szCs w:val="20"/>
              </w:rPr>
              <w:t xml:space="preserve"> </w:t>
            </w:r>
            <w:r w:rsidR="000F6C04">
              <w:rPr>
                <w:rFonts w:ascii="Arial" w:hAnsi="Arial" w:cs="Arial"/>
                <w:color w:val="000000"/>
                <w:sz w:val="20"/>
                <w:szCs w:val="20"/>
              </w:rPr>
              <w:t>–</w:t>
            </w:r>
            <w:r w:rsidRPr="00C83507">
              <w:rPr>
                <w:rFonts w:ascii="Arial" w:hAnsi="Arial" w:cs="Arial"/>
                <w:color w:val="000000"/>
                <w:sz w:val="20"/>
                <w:szCs w:val="20"/>
              </w:rPr>
              <w:t xml:space="preserve"> </w:t>
            </w:r>
            <w:r w:rsidRPr="00C83507">
              <w:rPr>
                <w:rFonts w:ascii="Arial" w:hAnsi="Arial" w:cs="Arial"/>
                <w:b/>
                <w:color w:val="000000"/>
                <w:sz w:val="20"/>
                <w:szCs w:val="20"/>
              </w:rPr>
              <w:t>elseif  ($a –eq "white")</w:t>
            </w:r>
            <w:r w:rsidRPr="00C83507">
              <w:rPr>
                <w:rFonts w:ascii="Arial" w:hAnsi="Arial" w:cs="Arial"/>
                <w:color w:val="000000"/>
                <w:sz w:val="20"/>
                <w:szCs w:val="20"/>
              </w:rPr>
              <w:t xml:space="preserve"> – a message to </w:t>
            </w:r>
            <w:r w:rsidRPr="00C83507">
              <w:rPr>
                <w:rFonts w:ascii="Arial" w:hAnsi="Arial" w:cs="Arial"/>
                <w:i/>
                <w:color w:val="000000"/>
                <w:sz w:val="20"/>
                <w:szCs w:val="20"/>
              </w:rPr>
              <w:t>that</w:t>
            </w:r>
            <w:r w:rsidRPr="00C83507">
              <w:rPr>
                <w:rFonts w:ascii="Arial" w:hAnsi="Arial" w:cs="Arial"/>
                <w:color w:val="000000"/>
                <w:sz w:val="20"/>
                <w:szCs w:val="20"/>
              </w:rPr>
              <w:t xml:space="preserve"> effect is echoed to the screen. (Note that the ElseIf condition must be enclosed in parentheses, and the ElseIf action must be enclosed in curly braces.) Otherwise (</w:t>
            </w:r>
            <w:r w:rsidRPr="00C83507">
              <w:rPr>
                <w:rFonts w:ascii="Arial" w:hAnsi="Arial" w:cs="Arial"/>
                <w:b/>
                <w:color w:val="000000"/>
                <w:sz w:val="20"/>
                <w:szCs w:val="20"/>
              </w:rPr>
              <w:t>else</w:t>
            </w:r>
            <w:r w:rsidRPr="00C83507">
              <w:rPr>
                <w:rFonts w:ascii="Arial" w:hAnsi="Arial" w:cs="Arial"/>
                <w:color w:val="000000"/>
                <w:sz w:val="20"/>
                <w:szCs w:val="20"/>
              </w:rPr>
              <w:t>) a message saying that the color is blue is echoed back to the screen.</w:t>
            </w:r>
          </w:p>
          <w:p w:rsidR="00B4565A" w:rsidRPr="00C83507" w:rsidRDefault="00B4565A" w:rsidP="00AC08A4">
            <w:pPr>
              <w:rPr>
                <w:rFonts w:ascii="Arial" w:hAnsi="Arial" w:cs="Arial"/>
                <w:color w:val="000000"/>
                <w:sz w:val="20"/>
                <w:szCs w:val="20"/>
              </w:rPr>
            </w:pPr>
          </w:p>
          <w:p w:rsidR="00B4565A" w:rsidRPr="00C83507" w:rsidRDefault="0065353D" w:rsidP="00AC08A4">
            <w:pPr>
              <w:rPr>
                <w:rFonts w:ascii="Arial" w:hAnsi="Arial" w:cs="Arial"/>
                <w:color w:val="000000"/>
                <w:sz w:val="20"/>
                <w:szCs w:val="20"/>
              </w:rPr>
            </w:pPr>
            <w:r w:rsidRPr="00C83507">
              <w:rPr>
                <w:rFonts w:ascii="Arial" w:hAnsi="Arial" w:cs="Arial"/>
                <w:color w:val="000000"/>
                <w:sz w:val="20"/>
                <w:szCs w:val="20"/>
              </w:rPr>
              <w:t xml:space="preserve">Here’s what </w:t>
            </w:r>
            <w:r w:rsidR="00466EFF" w:rsidRPr="00C83507">
              <w:rPr>
                <w:rFonts w:ascii="Arial" w:hAnsi="Arial" w:cs="Arial"/>
                <w:color w:val="000000"/>
                <w:sz w:val="20"/>
                <w:szCs w:val="20"/>
              </w:rPr>
              <w:t>our new</w:t>
            </w:r>
            <w:r w:rsidRPr="00C83507">
              <w:rPr>
                <w:rFonts w:ascii="Arial" w:hAnsi="Arial" w:cs="Arial"/>
                <w:color w:val="000000"/>
                <w:sz w:val="20"/>
                <w:szCs w:val="20"/>
              </w:rPr>
              <w:t xml:space="preserve"> example looks like:</w:t>
            </w:r>
          </w:p>
          <w:p w:rsidR="00AC08A4" w:rsidRPr="00C83507" w:rsidRDefault="00AC08A4" w:rsidP="00AC08A4">
            <w:pPr>
              <w:rPr>
                <w:rFonts w:ascii="Arial" w:hAnsi="Arial" w:cs="Arial"/>
                <w:color w:val="000000"/>
                <w:sz w:val="20"/>
                <w:szCs w:val="20"/>
              </w:rPr>
            </w:pPr>
          </w:p>
          <w:p w:rsidR="009425CB" w:rsidRPr="00C83507" w:rsidRDefault="009425CB" w:rsidP="009425CB">
            <w:pPr>
              <w:rPr>
                <w:rFonts w:ascii="Courier New" w:hAnsi="Courier New" w:cs="Courier New"/>
                <w:color w:val="000000"/>
                <w:sz w:val="20"/>
                <w:szCs w:val="20"/>
              </w:rPr>
            </w:pPr>
            <w:r w:rsidRPr="00C83507">
              <w:rPr>
                <w:rFonts w:ascii="Courier New" w:hAnsi="Courier New" w:cs="Courier New"/>
                <w:color w:val="000000"/>
                <w:sz w:val="20"/>
                <w:szCs w:val="20"/>
              </w:rPr>
              <w:t>$a = "white"</w:t>
            </w:r>
          </w:p>
          <w:p w:rsidR="009425CB" w:rsidRPr="00C83507" w:rsidRDefault="009425CB" w:rsidP="009425CB">
            <w:pPr>
              <w:rPr>
                <w:rFonts w:ascii="Courier New" w:hAnsi="Courier New" w:cs="Courier New"/>
                <w:color w:val="000000"/>
                <w:sz w:val="20"/>
                <w:szCs w:val="20"/>
              </w:rPr>
            </w:pPr>
          </w:p>
          <w:p w:rsidR="009425CB" w:rsidRPr="00C83507" w:rsidRDefault="009425CB" w:rsidP="009425CB">
            <w:pPr>
              <w:rPr>
                <w:rFonts w:ascii="Courier New" w:hAnsi="Courier New" w:cs="Courier New"/>
                <w:color w:val="000000"/>
                <w:sz w:val="20"/>
                <w:szCs w:val="20"/>
              </w:rPr>
            </w:pPr>
            <w:r w:rsidRPr="00C83507">
              <w:rPr>
                <w:rFonts w:ascii="Courier New" w:hAnsi="Courier New" w:cs="Courier New"/>
                <w:color w:val="000000"/>
                <w:sz w:val="20"/>
                <w:szCs w:val="20"/>
              </w:rPr>
              <w:t xml:space="preserve">if ($a -eq "red") </w:t>
            </w:r>
          </w:p>
          <w:p w:rsidR="009425CB" w:rsidRPr="00C83507" w:rsidRDefault="009425CB" w:rsidP="009425CB">
            <w:pPr>
              <w:rPr>
                <w:rFonts w:ascii="Courier New" w:hAnsi="Courier New" w:cs="Courier New"/>
                <w:color w:val="000000"/>
                <w:sz w:val="20"/>
                <w:szCs w:val="20"/>
              </w:rPr>
            </w:pPr>
            <w:r w:rsidRPr="00C83507">
              <w:rPr>
                <w:rFonts w:ascii="Courier New" w:hAnsi="Courier New" w:cs="Courier New"/>
                <w:color w:val="000000"/>
                <w:sz w:val="20"/>
                <w:szCs w:val="20"/>
              </w:rPr>
              <w:t xml:space="preserve">    {"The color is red."} </w:t>
            </w:r>
          </w:p>
          <w:p w:rsidR="009425CB" w:rsidRPr="00C83507" w:rsidRDefault="009425CB" w:rsidP="009425CB">
            <w:pPr>
              <w:rPr>
                <w:rFonts w:ascii="Courier New" w:hAnsi="Courier New" w:cs="Courier New"/>
                <w:color w:val="000000"/>
                <w:sz w:val="20"/>
                <w:szCs w:val="20"/>
              </w:rPr>
            </w:pPr>
            <w:r w:rsidRPr="00C83507">
              <w:rPr>
                <w:rFonts w:ascii="Courier New" w:hAnsi="Courier New" w:cs="Courier New"/>
                <w:color w:val="000000"/>
                <w:sz w:val="20"/>
                <w:szCs w:val="20"/>
              </w:rPr>
              <w:t xml:space="preserve">elseif ($a -eq "white") </w:t>
            </w:r>
          </w:p>
          <w:p w:rsidR="009425CB" w:rsidRPr="00C83507" w:rsidRDefault="009425CB" w:rsidP="009425CB">
            <w:pPr>
              <w:rPr>
                <w:rFonts w:ascii="Courier New" w:hAnsi="Courier New" w:cs="Courier New"/>
                <w:color w:val="000000"/>
                <w:sz w:val="20"/>
                <w:szCs w:val="20"/>
              </w:rPr>
            </w:pPr>
            <w:r w:rsidRPr="00C83507">
              <w:rPr>
                <w:rFonts w:ascii="Courier New" w:hAnsi="Courier New" w:cs="Courier New"/>
                <w:color w:val="000000"/>
                <w:sz w:val="20"/>
                <w:szCs w:val="20"/>
              </w:rPr>
              <w:t xml:space="preserve">    {"The color is white."} </w:t>
            </w:r>
          </w:p>
          <w:p w:rsidR="009425CB" w:rsidRPr="00C83507" w:rsidRDefault="009425CB" w:rsidP="009425CB">
            <w:pPr>
              <w:rPr>
                <w:rFonts w:ascii="Courier New" w:hAnsi="Courier New" w:cs="Courier New"/>
                <w:color w:val="000000"/>
                <w:sz w:val="20"/>
                <w:szCs w:val="20"/>
              </w:rPr>
            </w:pPr>
            <w:r w:rsidRPr="00C83507">
              <w:rPr>
                <w:rFonts w:ascii="Courier New" w:hAnsi="Courier New" w:cs="Courier New"/>
                <w:color w:val="000000"/>
                <w:sz w:val="20"/>
                <w:szCs w:val="20"/>
              </w:rPr>
              <w:t xml:space="preserve">else </w:t>
            </w:r>
          </w:p>
          <w:p w:rsidR="00AC08A4" w:rsidRPr="00C83507" w:rsidRDefault="009425CB" w:rsidP="009425CB">
            <w:pPr>
              <w:rPr>
                <w:rFonts w:ascii="Courier New" w:hAnsi="Courier New" w:cs="Courier New"/>
                <w:color w:val="000000"/>
                <w:sz w:val="20"/>
                <w:szCs w:val="20"/>
              </w:rPr>
            </w:pPr>
            <w:r w:rsidRPr="00C83507">
              <w:rPr>
                <w:rFonts w:ascii="Courier New" w:hAnsi="Courier New" w:cs="Courier New"/>
                <w:color w:val="000000"/>
                <w:sz w:val="20"/>
                <w:szCs w:val="20"/>
              </w:rPr>
              <w:t xml:space="preserve">    {"The color is blue."}</w:t>
            </w:r>
          </w:p>
          <w:p w:rsidR="00830117" w:rsidRPr="00C83507" w:rsidRDefault="00830117" w:rsidP="00830117">
            <w:pPr>
              <w:rPr>
                <w:rFonts w:ascii="Arial" w:hAnsi="Arial" w:cs="Arial"/>
                <w:color w:val="000000"/>
                <w:sz w:val="20"/>
                <w:szCs w:val="20"/>
              </w:rPr>
            </w:pPr>
          </w:p>
        </w:tc>
      </w:tr>
      <w:tr w:rsidR="00830117" w:rsidRPr="00C83507" w:rsidTr="000B46BB">
        <w:tc>
          <w:tcPr>
            <w:tcW w:w="2718" w:type="dxa"/>
            <w:tcBorders>
              <w:bottom w:val="single" w:sz="4" w:space="0" w:color="auto"/>
            </w:tcBorders>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On Error Statement</w:t>
            </w:r>
          </w:p>
        </w:tc>
        <w:tc>
          <w:tcPr>
            <w:tcW w:w="6138" w:type="dxa"/>
            <w:tcBorders>
              <w:bottom w:val="single" w:sz="4" w:space="0" w:color="auto"/>
            </w:tcBorders>
            <w:shd w:val="clear" w:color="auto" w:fill="auto"/>
          </w:tcPr>
          <w:p w:rsidR="00BB6D1F" w:rsidRPr="00C83507" w:rsidRDefault="00232A4D" w:rsidP="00830117">
            <w:pPr>
              <w:rPr>
                <w:rFonts w:ascii="Arial" w:hAnsi="Arial" w:cs="Arial"/>
                <w:color w:val="000000"/>
                <w:sz w:val="20"/>
                <w:szCs w:val="20"/>
              </w:rPr>
            </w:pPr>
            <w:r w:rsidRPr="00C83507">
              <w:rPr>
                <w:rFonts w:ascii="Arial" w:hAnsi="Arial" w:cs="Arial"/>
                <w:b/>
                <w:color w:val="000000"/>
                <w:sz w:val="20"/>
                <w:szCs w:val="20"/>
              </w:rPr>
              <w:t xml:space="preserve">Definition: </w:t>
            </w:r>
            <w:r w:rsidR="00BB6D1F" w:rsidRPr="00C83507">
              <w:rPr>
                <w:rFonts w:ascii="Arial" w:hAnsi="Arial" w:cs="Arial"/>
                <w:color w:val="000000"/>
                <w:sz w:val="20"/>
                <w:szCs w:val="20"/>
              </w:rPr>
              <w:t>Enables or disables error-handling.</w:t>
            </w:r>
          </w:p>
          <w:p w:rsidR="00BB6D1F" w:rsidRPr="00C83507" w:rsidRDefault="00BB6D1F" w:rsidP="00830117">
            <w:pPr>
              <w:rPr>
                <w:rFonts w:ascii="Arial" w:hAnsi="Arial" w:cs="Arial"/>
                <w:color w:val="000000"/>
                <w:sz w:val="20"/>
                <w:szCs w:val="20"/>
              </w:rPr>
            </w:pPr>
          </w:p>
          <w:p w:rsidR="00464DAE" w:rsidRPr="00C83507" w:rsidRDefault="005E4B64" w:rsidP="00830117">
            <w:pPr>
              <w:rPr>
                <w:rFonts w:ascii="Arial" w:hAnsi="Arial" w:cs="Arial"/>
                <w:color w:val="000000"/>
                <w:sz w:val="20"/>
                <w:szCs w:val="20"/>
              </w:rPr>
            </w:pPr>
            <w:r w:rsidRPr="00C83507">
              <w:rPr>
                <w:rFonts w:ascii="Arial" w:hAnsi="Arial" w:cs="Arial"/>
                <w:color w:val="000000"/>
                <w:sz w:val="20"/>
                <w:szCs w:val="20"/>
              </w:rPr>
              <w:t xml:space="preserve">By default Windows PowerShell </w:t>
            </w:r>
            <w:r w:rsidR="00BC7989" w:rsidRPr="00C83507">
              <w:rPr>
                <w:rFonts w:ascii="Arial" w:hAnsi="Arial" w:cs="Arial"/>
                <w:color w:val="000000"/>
                <w:sz w:val="20"/>
                <w:szCs w:val="20"/>
              </w:rPr>
              <w:t xml:space="preserve">issues an error message </w:t>
            </w:r>
            <w:r w:rsidRPr="00C83507">
              <w:rPr>
                <w:rFonts w:ascii="Arial" w:hAnsi="Arial" w:cs="Arial"/>
                <w:color w:val="000000"/>
                <w:sz w:val="20"/>
                <w:szCs w:val="20"/>
              </w:rPr>
              <w:t xml:space="preserve">the moment an error occurs. </w:t>
            </w:r>
            <w:r w:rsidR="00BC7989" w:rsidRPr="00C83507">
              <w:rPr>
                <w:rFonts w:ascii="Arial" w:hAnsi="Arial" w:cs="Arial"/>
                <w:color w:val="000000"/>
                <w:sz w:val="20"/>
                <w:szCs w:val="20"/>
              </w:rPr>
              <w:t>If you prefer that processing continue</w:t>
            </w:r>
            <w:r w:rsidR="00466EFF" w:rsidRPr="00C83507">
              <w:rPr>
                <w:rFonts w:ascii="Arial" w:hAnsi="Arial" w:cs="Arial"/>
                <w:color w:val="000000"/>
                <w:sz w:val="20"/>
                <w:szCs w:val="20"/>
              </w:rPr>
              <w:t xml:space="preserve"> with</w:t>
            </w:r>
            <w:r w:rsidR="00130A3E">
              <w:rPr>
                <w:rFonts w:ascii="Arial" w:hAnsi="Arial" w:cs="Arial"/>
                <w:color w:val="000000"/>
                <w:sz w:val="20"/>
                <w:szCs w:val="20"/>
              </w:rPr>
              <w:t>out</w:t>
            </w:r>
            <w:r w:rsidR="00466EFF" w:rsidRPr="00C83507">
              <w:rPr>
                <w:rFonts w:ascii="Arial" w:hAnsi="Arial" w:cs="Arial"/>
                <w:color w:val="000000"/>
                <w:sz w:val="20"/>
                <w:szCs w:val="20"/>
              </w:rPr>
              <w:t xml:space="preserve"> displaying an error message then</w:t>
            </w:r>
            <w:r w:rsidR="00BC7989" w:rsidRPr="00C83507">
              <w:rPr>
                <w:rFonts w:ascii="Arial" w:hAnsi="Arial" w:cs="Arial"/>
                <w:color w:val="000000"/>
                <w:sz w:val="20"/>
                <w:szCs w:val="20"/>
              </w:rPr>
              <w:t xml:space="preserve"> set the value of the Windows PowerShell automatic variable $ErrorActionPreference to </w:t>
            </w:r>
            <w:r w:rsidR="00BC7989" w:rsidRPr="00C83507">
              <w:rPr>
                <w:rFonts w:ascii="Arial" w:hAnsi="Arial" w:cs="Arial"/>
                <w:b/>
                <w:color w:val="000000"/>
                <w:sz w:val="20"/>
                <w:szCs w:val="20"/>
              </w:rPr>
              <w:t>SilentlyContinue</w:t>
            </w:r>
            <w:r w:rsidR="00BC7989" w:rsidRPr="00C83507">
              <w:rPr>
                <w:rFonts w:ascii="Arial" w:hAnsi="Arial" w:cs="Arial"/>
                <w:color w:val="000000"/>
                <w:sz w:val="20"/>
                <w:szCs w:val="20"/>
              </w:rPr>
              <w:t>. You know, like this:</w:t>
            </w:r>
          </w:p>
          <w:p w:rsidR="00464DAE" w:rsidRPr="00C83507" w:rsidRDefault="00464DAE" w:rsidP="00830117">
            <w:pPr>
              <w:rPr>
                <w:rFonts w:ascii="Arial" w:hAnsi="Arial" w:cs="Arial"/>
                <w:color w:val="000000"/>
                <w:sz w:val="20"/>
                <w:szCs w:val="20"/>
              </w:rPr>
            </w:pPr>
          </w:p>
          <w:p w:rsidR="00830117" w:rsidRPr="00C83507" w:rsidRDefault="006571C2" w:rsidP="00830117">
            <w:pPr>
              <w:rPr>
                <w:rFonts w:ascii="Courier New" w:hAnsi="Courier New" w:cs="Courier New"/>
                <w:color w:val="000000"/>
                <w:sz w:val="20"/>
                <w:szCs w:val="20"/>
              </w:rPr>
            </w:pPr>
            <w:r w:rsidRPr="00C83507">
              <w:rPr>
                <w:rFonts w:ascii="Courier New" w:hAnsi="Courier New" w:cs="Courier New"/>
                <w:color w:val="000000"/>
                <w:sz w:val="20"/>
                <w:szCs w:val="20"/>
              </w:rPr>
              <w:t>$erroractionpreference = "SilentlyContinue"</w:t>
            </w:r>
          </w:p>
          <w:p w:rsidR="006571C2" w:rsidRPr="00C83507" w:rsidRDefault="006571C2" w:rsidP="00830117">
            <w:pPr>
              <w:rPr>
                <w:rFonts w:ascii="Arial" w:hAnsi="Arial" w:cs="Arial"/>
                <w:color w:val="000000"/>
                <w:sz w:val="20"/>
                <w:szCs w:val="20"/>
              </w:rPr>
            </w:pPr>
          </w:p>
          <w:p w:rsidR="00BC7989" w:rsidRPr="00C83507" w:rsidRDefault="00BC7989" w:rsidP="00830117">
            <w:pPr>
              <w:rPr>
                <w:rFonts w:ascii="Arial" w:hAnsi="Arial" w:cs="Arial"/>
                <w:color w:val="000000"/>
                <w:sz w:val="20"/>
                <w:szCs w:val="20"/>
              </w:rPr>
            </w:pPr>
            <w:r w:rsidRPr="00C83507">
              <w:rPr>
                <w:rFonts w:ascii="Arial" w:hAnsi="Arial" w:cs="Arial"/>
                <w:color w:val="000000"/>
                <w:sz w:val="20"/>
                <w:szCs w:val="20"/>
              </w:rPr>
              <w:t>Incidentally, your choices for this variable include:</w:t>
            </w:r>
          </w:p>
          <w:p w:rsidR="00BC7989" w:rsidRPr="00C83507" w:rsidRDefault="00BC7989" w:rsidP="00830117">
            <w:pPr>
              <w:rPr>
                <w:rFonts w:ascii="Arial" w:hAnsi="Arial" w:cs="Arial"/>
                <w:color w:val="000000"/>
                <w:sz w:val="20"/>
                <w:szCs w:val="20"/>
              </w:rPr>
            </w:pPr>
          </w:p>
          <w:p w:rsidR="00BC7989" w:rsidRPr="00C83507" w:rsidRDefault="00BC7989" w:rsidP="00BC7989">
            <w:pPr>
              <w:numPr>
                <w:ilvl w:val="0"/>
                <w:numId w:val="12"/>
              </w:numPr>
              <w:rPr>
                <w:rFonts w:ascii="Arial" w:hAnsi="Arial" w:cs="Arial"/>
                <w:color w:val="000000"/>
                <w:sz w:val="20"/>
                <w:szCs w:val="20"/>
              </w:rPr>
            </w:pPr>
            <w:r w:rsidRPr="00C83507">
              <w:rPr>
                <w:rFonts w:ascii="Arial" w:hAnsi="Arial" w:cs="Arial"/>
                <w:color w:val="000000"/>
                <w:sz w:val="20"/>
                <w:szCs w:val="20"/>
              </w:rPr>
              <w:t>SilentlyContinue</w:t>
            </w:r>
          </w:p>
          <w:p w:rsidR="00BC7989" w:rsidRPr="00C83507" w:rsidRDefault="00BC7989" w:rsidP="00BC7989">
            <w:pPr>
              <w:numPr>
                <w:ilvl w:val="0"/>
                <w:numId w:val="12"/>
              </w:numPr>
              <w:rPr>
                <w:rFonts w:ascii="Arial" w:hAnsi="Arial" w:cs="Arial"/>
                <w:color w:val="000000"/>
                <w:sz w:val="20"/>
                <w:szCs w:val="20"/>
              </w:rPr>
            </w:pPr>
            <w:r w:rsidRPr="00C83507">
              <w:rPr>
                <w:rFonts w:ascii="Arial" w:hAnsi="Arial" w:cs="Arial"/>
                <w:color w:val="000000"/>
                <w:sz w:val="20"/>
                <w:szCs w:val="20"/>
              </w:rPr>
              <w:t>Continue (the default value)</w:t>
            </w:r>
          </w:p>
          <w:p w:rsidR="00BC7989" w:rsidRPr="00C83507" w:rsidRDefault="00BC7989" w:rsidP="00BC7989">
            <w:pPr>
              <w:numPr>
                <w:ilvl w:val="0"/>
                <w:numId w:val="12"/>
              </w:numPr>
              <w:rPr>
                <w:rFonts w:ascii="Arial" w:hAnsi="Arial" w:cs="Arial"/>
                <w:color w:val="000000"/>
                <w:sz w:val="20"/>
                <w:szCs w:val="20"/>
              </w:rPr>
            </w:pPr>
            <w:r w:rsidRPr="00C83507">
              <w:rPr>
                <w:rFonts w:ascii="Arial" w:hAnsi="Arial" w:cs="Arial"/>
                <w:color w:val="000000"/>
                <w:sz w:val="20"/>
                <w:szCs w:val="20"/>
              </w:rPr>
              <w:t>Inquire</w:t>
            </w:r>
          </w:p>
          <w:p w:rsidR="00BC7989" w:rsidRPr="00C83507" w:rsidRDefault="00BC7989" w:rsidP="00BC7989">
            <w:pPr>
              <w:numPr>
                <w:ilvl w:val="0"/>
                <w:numId w:val="12"/>
              </w:numPr>
              <w:rPr>
                <w:rFonts w:ascii="Arial" w:hAnsi="Arial" w:cs="Arial"/>
                <w:color w:val="000000"/>
                <w:sz w:val="20"/>
                <w:szCs w:val="20"/>
              </w:rPr>
            </w:pPr>
            <w:r w:rsidRPr="00C83507">
              <w:rPr>
                <w:rFonts w:ascii="Arial" w:hAnsi="Arial" w:cs="Arial"/>
                <w:color w:val="000000"/>
                <w:sz w:val="20"/>
                <w:szCs w:val="20"/>
              </w:rPr>
              <w:t>Stop</w:t>
            </w:r>
          </w:p>
          <w:p w:rsidR="00BC7989" w:rsidRPr="00C83507" w:rsidRDefault="00BC7989" w:rsidP="00830117">
            <w:pPr>
              <w:rPr>
                <w:rFonts w:ascii="Arial" w:hAnsi="Arial" w:cs="Arial"/>
                <w:color w:val="000000"/>
                <w:sz w:val="20"/>
                <w:szCs w:val="20"/>
              </w:rPr>
            </w:pPr>
          </w:p>
          <w:p w:rsidR="0076683D" w:rsidRPr="00C83507" w:rsidRDefault="0076683D" w:rsidP="00830117">
            <w:pPr>
              <w:rPr>
                <w:rFonts w:ascii="Arial" w:hAnsi="Arial" w:cs="Arial"/>
                <w:color w:val="000000"/>
                <w:sz w:val="20"/>
                <w:szCs w:val="20"/>
              </w:rPr>
            </w:pPr>
            <w:r w:rsidRPr="00C83507">
              <w:rPr>
                <w:rFonts w:ascii="Arial" w:hAnsi="Arial" w:cs="Arial"/>
                <w:color w:val="000000"/>
                <w:sz w:val="20"/>
                <w:szCs w:val="20"/>
              </w:rPr>
              <w:t>To illustrate the differences between these error-handling states, suppose we have the following script, a script that features a syntax error on the very first line:</w:t>
            </w:r>
          </w:p>
          <w:p w:rsidR="0076683D" w:rsidRPr="00C83507" w:rsidRDefault="0076683D" w:rsidP="00830117">
            <w:pPr>
              <w:rPr>
                <w:rFonts w:ascii="Arial" w:hAnsi="Arial" w:cs="Arial"/>
                <w:color w:val="000000"/>
                <w:sz w:val="20"/>
                <w:szCs w:val="20"/>
              </w:rPr>
            </w:pPr>
          </w:p>
          <w:p w:rsidR="0076683D" w:rsidRPr="00C83507" w:rsidRDefault="0076683D" w:rsidP="0076683D">
            <w:pPr>
              <w:rPr>
                <w:rFonts w:ascii="Courier New" w:hAnsi="Courier New" w:cs="Courier New"/>
                <w:color w:val="000000"/>
                <w:sz w:val="20"/>
                <w:szCs w:val="20"/>
              </w:rPr>
            </w:pPr>
            <w:r w:rsidRPr="00C83507">
              <w:rPr>
                <w:rFonts w:ascii="Courier New" w:hAnsi="Courier New" w:cs="Courier New"/>
                <w:color w:val="000000"/>
                <w:sz w:val="20"/>
                <w:szCs w:val="20"/>
              </w:rPr>
              <w:t>bob</w:t>
            </w:r>
          </w:p>
          <w:p w:rsidR="0076683D" w:rsidRPr="00C83507" w:rsidRDefault="0076683D" w:rsidP="0076683D">
            <w:pPr>
              <w:rPr>
                <w:rFonts w:ascii="Courier New" w:hAnsi="Courier New" w:cs="Courier New"/>
                <w:color w:val="000000"/>
                <w:sz w:val="20"/>
                <w:szCs w:val="20"/>
              </w:rPr>
            </w:pPr>
            <w:r w:rsidRPr="00C83507">
              <w:rPr>
                <w:rFonts w:ascii="Courier New" w:hAnsi="Courier New" w:cs="Courier New"/>
                <w:color w:val="000000"/>
                <w:sz w:val="20"/>
                <w:szCs w:val="20"/>
              </w:rPr>
              <w:t>$a = 2</w:t>
            </w:r>
          </w:p>
          <w:p w:rsidR="0076683D" w:rsidRPr="00C83507" w:rsidRDefault="0076683D" w:rsidP="0076683D">
            <w:pPr>
              <w:rPr>
                <w:rFonts w:ascii="Courier New" w:hAnsi="Courier New" w:cs="Courier New"/>
                <w:color w:val="000000"/>
                <w:sz w:val="20"/>
                <w:szCs w:val="20"/>
              </w:rPr>
            </w:pPr>
            <w:r w:rsidRPr="00C83507">
              <w:rPr>
                <w:rFonts w:ascii="Courier New" w:hAnsi="Courier New" w:cs="Courier New"/>
                <w:color w:val="000000"/>
                <w:sz w:val="20"/>
                <w:szCs w:val="20"/>
              </w:rPr>
              <w:t>$b = 2</w:t>
            </w:r>
          </w:p>
          <w:p w:rsidR="0076683D" w:rsidRPr="00C83507" w:rsidRDefault="0076683D" w:rsidP="0076683D">
            <w:pPr>
              <w:rPr>
                <w:rFonts w:ascii="Courier New" w:hAnsi="Courier New" w:cs="Courier New"/>
                <w:color w:val="000000"/>
                <w:sz w:val="20"/>
                <w:szCs w:val="20"/>
              </w:rPr>
            </w:pPr>
            <w:r w:rsidRPr="00C83507">
              <w:rPr>
                <w:rFonts w:ascii="Courier New" w:hAnsi="Courier New" w:cs="Courier New"/>
                <w:color w:val="000000"/>
                <w:sz w:val="20"/>
                <w:szCs w:val="20"/>
              </w:rPr>
              <w:t>$c = 2 + 2</w:t>
            </w:r>
          </w:p>
          <w:p w:rsidR="0076683D" w:rsidRPr="00C83507" w:rsidRDefault="0076683D" w:rsidP="0076683D">
            <w:pPr>
              <w:rPr>
                <w:rFonts w:ascii="Arial" w:hAnsi="Arial" w:cs="Arial"/>
                <w:color w:val="000000"/>
                <w:sz w:val="20"/>
                <w:szCs w:val="20"/>
              </w:rPr>
            </w:pPr>
            <w:r w:rsidRPr="00C83507">
              <w:rPr>
                <w:rFonts w:ascii="Courier New" w:hAnsi="Courier New" w:cs="Courier New"/>
                <w:color w:val="000000"/>
                <w:sz w:val="20"/>
                <w:szCs w:val="20"/>
              </w:rPr>
              <w:t>$c</w:t>
            </w:r>
          </w:p>
          <w:p w:rsidR="0076683D" w:rsidRPr="00C83507" w:rsidRDefault="0076683D" w:rsidP="0076683D">
            <w:pPr>
              <w:rPr>
                <w:rFonts w:ascii="Arial" w:hAnsi="Arial" w:cs="Arial"/>
                <w:color w:val="000000"/>
                <w:sz w:val="20"/>
                <w:szCs w:val="20"/>
              </w:rPr>
            </w:pPr>
          </w:p>
          <w:p w:rsidR="0076683D" w:rsidRPr="00C83507" w:rsidRDefault="0076683D" w:rsidP="0076683D">
            <w:pPr>
              <w:rPr>
                <w:rFonts w:ascii="Arial" w:hAnsi="Arial" w:cs="Arial"/>
                <w:color w:val="000000"/>
                <w:sz w:val="20"/>
                <w:szCs w:val="20"/>
              </w:rPr>
            </w:pPr>
            <w:r w:rsidRPr="00C83507">
              <w:rPr>
                <w:rFonts w:ascii="Arial" w:hAnsi="Arial" w:cs="Arial"/>
                <w:color w:val="000000"/>
                <w:sz w:val="20"/>
                <w:szCs w:val="20"/>
              </w:rPr>
              <w:t xml:space="preserve">If you run this script and error-handling is set to </w:t>
            </w:r>
            <w:r w:rsidR="00466EFF" w:rsidRPr="00C83507">
              <w:rPr>
                <w:rFonts w:ascii="Arial" w:hAnsi="Arial" w:cs="Arial"/>
                <w:b/>
                <w:color w:val="000000"/>
                <w:sz w:val="20"/>
                <w:szCs w:val="20"/>
              </w:rPr>
              <w:t>C</w:t>
            </w:r>
            <w:r w:rsidRPr="00C83507">
              <w:rPr>
                <w:rFonts w:ascii="Arial" w:hAnsi="Arial" w:cs="Arial"/>
                <w:b/>
                <w:color w:val="000000"/>
                <w:sz w:val="20"/>
                <w:szCs w:val="20"/>
              </w:rPr>
              <w:t>ontinue</w:t>
            </w:r>
            <w:r w:rsidRPr="00C83507">
              <w:rPr>
                <w:rFonts w:ascii="Arial" w:hAnsi="Arial" w:cs="Arial"/>
                <w:color w:val="000000"/>
                <w:sz w:val="20"/>
                <w:szCs w:val="20"/>
              </w:rPr>
              <w:t>, you’ll get back the following:</w:t>
            </w:r>
          </w:p>
          <w:p w:rsidR="0076683D" w:rsidRPr="00C83507" w:rsidRDefault="0076683D" w:rsidP="0076683D">
            <w:pPr>
              <w:rPr>
                <w:rFonts w:ascii="Arial" w:hAnsi="Arial" w:cs="Arial"/>
                <w:color w:val="000000"/>
                <w:sz w:val="20"/>
                <w:szCs w:val="20"/>
              </w:rPr>
            </w:pPr>
          </w:p>
          <w:p w:rsidR="0076683D" w:rsidRPr="00C83507" w:rsidRDefault="0076683D" w:rsidP="0076683D">
            <w:pPr>
              <w:rPr>
                <w:rFonts w:ascii="Courier New" w:hAnsi="Courier New" w:cs="Courier New"/>
                <w:color w:val="000000"/>
                <w:sz w:val="20"/>
                <w:szCs w:val="20"/>
              </w:rPr>
            </w:pPr>
            <w:r w:rsidRPr="00C83507">
              <w:rPr>
                <w:rFonts w:ascii="Courier New" w:hAnsi="Courier New" w:cs="Courier New"/>
                <w:color w:val="000000"/>
                <w:sz w:val="20"/>
                <w:szCs w:val="20"/>
              </w:rPr>
              <w:t xml:space="preserve">The term 'bob' is not recognized as a </w:t>
            </w:r>
            <w:r w:rsidR="00817AF4" w:rsidRPr="00C83507">
              <w:rPr>
                <w:rFonts w:ascii="Courier New" w:hAnsi="Courier New" w:cs="Courier New"/>
                <w:color w:val="000000"/>
                <w:sz w:val="20"/>
                <w:szCs w:val="20"/>
              </w:rPr>
              <w:t>Cmdlet</w:t>
            </w:r>
            <w:r w:rsidRPr="00C83507">
              <w:rPr>
                <w:rFonts w:ascii="Courier New" w:hAnsi="Courier New" w:cs="Courier New"/>
                <w:color w:val="000000"/>
                <w:sz w:val="20"/>
                <w:szCs w:val="20"/>
              </w:rPr>
              <w:t>, function, operable program, or script file. Verify the term and try again</w:t>
            </w:r>
          </w:p>
          <w:p w:rsidR="0076683D" w:rsidRPr="00C83507" w:rsidRDefault="0076683D" w:rsidP="0076683D">
            <w:pPr>
              <w:rPr>
                <w:rFonts w:ascii="Courier New" w:hAnsi="Courier New" w:cs="Courier New"/>
                <w:color w:val="000000"/>
                <w:sz w:val="20"/>
                <w:szCs w:val="20"/>
              </w:rPr>
            </w:pPr>
            <w:r w:rsidRPr="00C83507">
              <w:rPr>
                <w:rFonts w:ascii="Courier New" w:hAnsi="Courier New" w:cs="Courier New"/>
                <w:color w:val="000000"/>
                <w:sz w:val="20"/>
                <w:szCs w:val="20"/>
              </w:rPr>
              <w:t>.</w:t>
            </w:r>
          </w:p>
          <w:p w:rsidR="0076683D" w:rsidRPr="00C83507" w:rsidRDefault="0076683D" w:rsidP="0076683D">
            <w:pPr>
              <w:rPr>
                <w:rFonts w:ascii="Courier New" w:hAnsi="Courier New" w:cs="Courier New"/>
                <w:color w:val="000000"/>
                <w:sz w:val="20"/>
                <w:szCs w:val="20"/>
              </w:rPr>
            </w:pPr>
            <w:r w:rsidRPr="00C83507">
              <w:rPr>
                <w:rFonts w:ascii="Courier New" w:hAnsi="Courier New" w:cs="Courier New"/>
                <w:color w:val="000000"/>
                <w:sz w:val="20"/>
                <w:szCs w:val="20"/>
              </w:rPr>
              <w:t>At C:\scripts\test.ps1:1 char:4</w:t>
            </w:r>
          </w:p>
          <w:p w:rsidR="0076683D" w:rsidRPr="00C83507" w:rsidRDefault="0076683D" w:rsidP="0076683D">
            <w:pPr>
              <w:rPr>
                <w:rFonts w:ascii="Courier New" w:hAnsi="Courier New" w:cs="Courier New"/>
                <w:color w:val="000000"/>
                <w:sz w:val="20"/>
                <w:szCs w:val="20"/>
              </w:rPr>
            </w:pPr>
            <w:r w:rsidRPr="00C83507">
              <w:rPr>
                <w:rFonts w:ascii="Courier New" w:hAnsi="Courier New" w:cs="Courier New"/>
                <w:color w:val="000000"/>
                <w:sz w:val="20"/>
                <w:szCs w:val="20"/>
              </w:rPr>
              <w:t>+ bob &lt;&lt;&lt;&lt;</w:t>
            </w:r>
          </w:p>
          <w:p w:rsidR="0076683D" w:rsidRPr="00C83507" w:rsidRDefault="0076683D" w:rsidP="0076683D">
            <w:pPr>
              <w:rPr>
                <w:rFonts w:ascii="Courier New" w:hAnsi="Courier New" w:cs="Courier New"/>
                <w:color w:val="000000"/>
                <w:sz w:val="20"/>
                <w:szCs w:val="20"/>
              </w:rPr>
            </w:pPr>
            <w:r w:rsidRPr="00C83507">
              <w:rPr>
                <w:rFonts w:ascii="Courier New" w:hAnsi="Courier New" w:cs="Courier New"/>
                <w:color w:val="000000"/>
                <w:sz w:val="20"/>
                <w:szCs w:val="20"/>
              </w:rPr>
              <w:t>4</w:t>
            </w:r>
          </w:p>
          <w:p w:rsidR="0076683D" w:rsidRPr="00C83507" w:rsidRDefault="0076683D" w:rsidP="0076683D">
            <w:pPr>
              <w:rPr>
                <w:rFonts w:ascii="Arial" w:hAnsi="Arial" w:cs="Arial"/>
                <w:color w:val="000000"/>
                <w:sz w:val="20"/>
                <w:szCs w:val="20"/>
              </w:rPr>
            </w:pPr>
          </w:p>
          <w:p w:rsidR="0076683D" w:rsidRPr="00C83507" w:rsidRDefault="0076683D" w:rsidP="0076683D">
            <w:pPr>
              <w:rPr>
                <w:rFonts w:ascii="Arial" w:hAnsi="Arial" w:cs="Arial"/>
                <w:color w:val="000000"/>
                <w:sz w:val="20"/>
                <w:szCs w:val="20"/>
              </w:rPr>
            </w:pPr>
            <w:r w:rsidRPr="00C83507">
              <w:rPr>
                <w:rFonts w:ascii="Arial" w:hAnsi="Arial" w:cs="Arial"/>
                <w:color w:val="000000"/>
                <w:sz w:val="20"/>
                <w:szCs w:val="20"/>
              </w:rPr>
              <w:t>As you can see, the script ended up running and the value 4 is echoed back to the screen, but only after a detailed error message has been displayed.</w:t>
            </w:r>
          </w:p>
          <w:p w:rsidR="0076683D" w:rsidRPr="00C83507" w:rsidRDefault="0076683D" w:rsidP="0076683D">
            <w:pPr>
              <w:rPr>
                <w:rFonts w:ascii="Arial" w:hAnsi="Arial" w:cs="Arial"/>
                <w:color w:val="000000"/>
                <w:sz w:val="20"/>
                <w:szCs w:val="20"/>
              </w:rPr>
            </w:pPr>
          </w:p>
          <w:p w:rsidR="0076683D" w:rsidRPr="00C83507" w:rsidRDefault="0076683D" w:rsidP="0076683D">
            <w:pPr>
              <w:rPr>
                <w:rFonts w:ascii="Arial" w:hAnsi="Arial" w:cs="Arial"/>
                <w:color w:val="000000"/>
                <w:sz w:val="20"/>
                <w:szCs w:val="20"/>
              </w:rPr>
            </w:pPr>
            <w:r w:rsidRPr="00C83507">
              <w:rPr>
                <w:rFonts w:ascii="Arial" w:hAnsi="Arial" w:cs="Arial"/>
                <w:color w:val="000000"/>
                <w:sz w:val="20"/>
                <w:szCs w:val="20"/>
              </w:rPr>
              <w:t>By contrast, here’s what you get when error-handling has been set to SilentlyContinue:</w:t>
            </w:r>
          </w:p>
          <w:p w:rsidR="0076683D" w:rsidRPr="00C83507" w:rsidRDefault="0076683D" w:rsidP="0076683D">
            <w:pPr>
              <w:rPr>
                <w:rFonts w:ascii="Arial" w:hAnsi="Arial" w:cs="Arial"/>
                <w:color w:val="000000"/>
                <w:sz w:val="20"/>
                <w:szCs w:val="20"/>
              </w:rPr>
            </w:pPr>
          </w:p>
          <w:p w:rsidR="0076683D" w:rsidRPr="00C83507" w:rsidRDefault="0076683D" w:rsidP="0076683D">
            <w:pPr>
              <w:rPr>
                <w:rFonts w:ascii="Courier New" w:hAnsi="Courier New" w:cs="Courier New"/>
                <w:color w:val="000000"/>
                <w:sz w:val="20"/>
                <w:szCs w:val="20"/>
              </w:rPr>
            </w:pPr>
            <w:r w:rsidRPr="00C83507">
              <w:rPr>
                <w:rFonts w:ascii="Courier New" w:hAnsi="Courier New" w:cs="Courier New"/>
                <w:color w:val="000000"/>
                <w:sz w:val="20"/>
                <w:szCs w:val="20"/>
              </w:rPr>
              <w:t>4</w:t>
            </w:r>
          </w:p>
          <w:p w:rsidR="0076683D" w:rsidRPr="00C83507" w:rsidRDefault="0076683D" w:rsidP="0076683D">
            <w:pPr>
              <w:rPr>
                <w:rFonts w:ascii="Arial" w:hAnsi="Arial" w:cs="Arial"/>
                <w:color w:val="000000"/>
                <w:sz w:val="20"/>
                <w:szCs w:val="20"/>
              </w:rPr>
            </w:pPr>
          </w:p>
          <w:p w:rsidR="0076683D" w:rsidRPr="00C83507" w:rsidRDefault="0076683D" w:rsidP="0076683D">
            <w:pPr>
              <w:rPr>
                <w:rFonts w:ascii="Arial" w:hAnsi="Arial" w:cs="Arial"/>
                <w:color w:val="000000"/>
                <w:sz w:val="20"/>
                <w:szCs w:val="20"/>
              </w:rPr>
            </w:pPr>
            <w:r w:rsidRPr="00C83507">
              <w:rPr>
                <w:rFonts w:ascii="Arial" w:hAnsi="Arial" w:cs="Arial"/>
                <w:color w:val="000000"/>
                <w:sz w:val="20"/>
                <w:szCs w:val="20"/>
              </w:rPr>
              <w:t>The script continued to process, and no error was reported.</w:t>
            </w:r>
          </w:p>
          <w:p w:rsidR="0076683D" w:rsidRPr="00C83507" w:rsidRDefault="0076683D" w:rsidP="0076683D">
            <w:pPr>
              <w:rPr>
                <w:rFonts w:ascii="Arial" w:hAnsi="Arial" w:cs="Arial"/>
                <w:color w:val="000000"/>
                <w:sz w:val="20"/>
                <w:szCs w:val="20"/>
              </w:rPr>
            </w:pPr>
          </w:p>
          <w:p w:rsidR="0076683D" w:rsidRPr="00C83507" w:rsidRDefault="0076683D" w:rsidP="0076683D">
            <w:pPr>
              <w:rPr>
                <w:rFonts w:ascii="Arial" w:hAnsi="Arial" w:cs="Arial"/>
                <w:color w:val="000000"/>
                <w:sz w:val="20"/>
                <w:szCs w:val="20"/>
              </w:rPr>
            </w:pPr>
            <w:r w:rsidRPr="00C83507">
              <w:rPr>
                <w:rFonts w:ascii="Arial" w:hAnsi="Arial" w:cs="Arial"/>
                <w:color w:val="000000"/>
                <w:sz w:val="20"/>
                <w:szCs w:val="20"/>
              </w:rPr>
              <w:t>If error-handling is set to Inquire Windows PowerShell will suspend operations and ask you how you wish to proceed:</w:t>
            </w:r>
          </w:p>
          <w:p w:rsidR="0076683D" w:rsidRPr="00C83507" w:rsidRDefault="0076683D" w:rsidP="0076683D">
            <w:pPr>
              <w:rPr>
                <w:rFonts w:ascii="Arial" w:hAnsi="Arial" w:cs="Arial"/>
                <w:color w:val="000000"/>
                <w:sz w:val="20"/>
                <w:szCs w:val="20"/>
              </w:rPr>
            </w:pPr>
          </w:p>
          <w:p w:rsidR="0076683D" w:rsidRPr="00C83507" w:rsidRDefault="0076683D" w:rsidP="0076683D">
            <w:pPr>
              <w:rPr>
                <w:rFonts w:ascii="Courier New" w:hAnsi="Courier New" w:cs="Courier New"/>
                <w:color w:val="000000"/>
                <w:sz w:val="20"/>
                <w:szCs w:val="20"/>
              </w:rPr>
            </w:pPr>
            <w:r w:rsidRPr="00C83507">
              <w:rPr>
                <w:rFonts w:ascii="Courier New" w:hAnsi="Courier New" w:cs="Courier New"/>
                <w:color w:val="000000"/>
                <w:sz w:val="20"/>
                <w:szCs w:val="20"/>
              </w:rPr>
              <w:t>Action to take for this exception:</w:t>
            </w:r>
          </w:p>
          <w:p w:rsidR="0076683D" w:rsidRPr="00C83507" w:rsidRDefault="0076683D" w:rsidP="0076683D">
            <w:pPr>
              <w:rPr>
                <w:rFonts w:ascii="Courier New" w:hAnsi="Courier New" w:cs="Courier New"/>
                <w:color w:val="000000"/>
                <w:sz w:val="20"/>
                <w:szCs w:val="20"/>
              </w:rPr>
            </w:pPr>
            <w:r w:rsidRPr="00C83507">
              <w:rPr>
                <w:rFonts w:ascii="Courier New" w:hAnsi="Courier New" w:cs="Courier New"/>
                <w:color w:val="000000"/>
                <w:sz w:val="20"/>
                <w:szCs w:val="20"/>
              </w:rPr>
              <w:t xml:space="preserve">The term 'bob' is not recognized as a </w:t>
            </w:r>
            <w:r w:rsidR="00817AF4" w:rsidRPr="00C83507">
              <w:rPr>
                <w:rFonts w:ascii="Courier New" w:hAnsi="Courier New" w:cs="Courier New"/>
                <w:color w:val="000000"/>
                <w:sz w:val="20"/>
                <w:szCs w:val="20"/>
              </w:rPr>
              <w:t>Cmdlet</w:t>
            </w:r>
            <w:r w:rsidRPr="00C83507">
              <w:rPr>
                <w:rFonts w:ascii="Courier New" w:hAnsi="Courier New" w:cs="Courier New"/>
                <w:color w:val="000000"/>
                <w:sz w:val="20"/>
                <w:szCs w:val="20"/>
              </w:rPr>
              <w:t xml:space="preserve">, function, operable program, or script file. Verify the term and </w:t>
            </w:r>
            <w:r w:rsidR="00817AF4" w:rsidRPr="00C83507">
              <w:rPr>
                <w:rFonts w:ascii="Courier New" w:hAnsi="Courier New" w:cs="Courier New"/>
                <w:color w:val="000000"/>
                <w:sz w:val="20"/>
                <w:szCs w:val="20"/>
              </w:rPr>
              <w:t>try again</w:t>
            </w:r>
            <w:r w:rsidRPr="00C83507">
              <w:rPr>
                <w:rFonts w:ascii="Courier New" w:hAnsi="Courier New" w:cs="Courier New"/>
                <w:color w:val="000000"/>
                <w:sz w:val="20"/>
                <w:szCs w:val="20"/>
              </w:rPr>
              <w:t>.</w:t>
            </w:r>
          </w:p>
          <w:p w:rsidR="0076683D" w:rsidRPr="00C83507" w:rsidRDefault="0076683D" w:rsidP="0076683D">
            <w:pPr>
              <w:rPr>
                <w:rFonts w:ascii="Arial" w:hAnsi="Arial" w:cs="Arial"/>
                <w:color w:val="000000"/>
                <w:sz w:val="20"/>
                <w:szCs w:val="20"/>
              </w:rPr>
            </w:pPr>
            <w:r w:rsidRPr="00C83507">
              <w:rPr>
                <w:rFonts w:ascii="Courier New" w:hAnsi="Courier New" w:cs="Courier New"/>
                <w:color w:val="000000"/>
                <w:sz w:val="20"/>
                <w:szCs w:val="20"/>
              </w:rPr>
              <w:t>[C] Continue  [I] Silent Continue  [B] Break  [S] Suspend  [?] Help (default is "C"):</w:t>
            </w:r>
          </w:p>
          <w:p w:rsidR="0076683D" w:rsidRPr="00C83507" w:rsidRDefault="0076683D" w:rsidP="0076683D">
            <w:pPr>
              <w:rPr>
                <w:rFonts w:ascii="Arial" w:hAnsi="Arial" w:cs="Arial"/>
                <w:color w:val="000000"/>
                <w:sz w:val="20"/>
                <w:szCs w:val="20"/>
              </w:rPr>
            </w:pPr>
          </w:p>
          <w:p w:rsidR="0076683D" w:rsidRPr="00C83507" w:rsidRDefault="0076683D" w:rsidP="0076683D">
            <w:pPr>
              <w:rPr>
                <w:rFonts w:ascii="Arial" w:hAnsi="Arial" w:cs="Arial"/>
                <w:color w:val="000000"/>
                <w:sz w:val="20"/>
                <w:szCs w:val="20"/>
              </w:rPr>
            </w:pPr>
            <w:r w:rsidRPr="00C83507">
              <w:rPr>
                <w:rFonts w:ascii="Arial" w:hAnsi="Arial" w:cs="Arial"/>
                <w:color w:val="000000"/>
                <w:sz w:val="20"/>
                <w:szCs w:val="20"/>
              </w:rPr>
              <w:t>Finally, here’s what happens if error-handling is set to Stop:</w:t>
            </w:r>
          </w:p>
          <w:p w:rsidR="0076683D" w:rsidRPr="00C83507" w:rsidRDefault="0076683D" w:rsidP="0076683D">
            <w:pPr>
              <w:rPr>
                <w:rFonts w:ascii="Arial" w:hAnsi="Arial" w:cs="Arial"/>
                <w:color w:val="000000"/>
                <w:sz w:val="20"/>
                <w:szCs w:val="20"/>
              </w:rPr>
            </w:pPr>
          </w:p>
          <w:p w:rsidR="0076683D" w:rsidRPr="00C83507" w:rsidRDefault="0076683D" w:rsidP="0076683D">
            <w:pPr>
              <w:rPr>
                <w:rFonts w:ascii="Courier New" w:hAnsi="Courier New" w:cs="Courier New"/>
                <w:color w:val="000000"/>
                <w:sz w:val="20"/>
                <w:szCs w:val="20"/>
              </w:rPr>
            </w:pPr>
            <w:r w:rsidRPr="00C83507">
              <w:rPr>
                <w:rFonts w:ascii="Courier New" w:hAnsi="Courier New" w:cs="Courier New"/>
                <w:color w:val="000000"/>
                <w:sz w:val="20"/>
                <w:szCs w:val="20"/>
              </w:rPr>
              <w:t xml:space="preserve">The term 'bob' is not recognized as a </w:t>
            </w:r>
            <w:r w:rsidR="00817AF4" w:rsidRPr="00C83507">
              <w:rPr>
                <w:rFonts w:ascii="Courier New" w:hAnsi="Courier New" w:cs="Courier New"/>
                <w:color w:val="000000"/>
                <w:sz w:val="20"/>
                <w:szCs w:val="20"/>
              </w:rPr>
              <w:t>Cmdlet</w:t>
            </w:r>
            <w:r w:rsidRPr="00C83507">
              <w:rPr>
                <w:rFonts w:ascii="Courier New" w:hAnsi="Courier New" w:cs="Courier New"/>
                <w:color w:val="000000"/>
                <w:sz w:val="20"/>
                <w:szCs w:val="20"/>
              </w:rPr>
              <w:t>, function, operable program, or script file. Verify the term and try again</w:t>
            </w:r>
          </w:p>
          <w:p w:rsidR="0076683D" w:rsidRPr="00C83507" w:rsidRDefault="0076683D" w:rsidP="0076683D">
            <w:pPr>
              <w:rPr>
                <w:rFonts w:ascii="Courier New" w:hAnsi="Courier New" w:cs="Courier New"/>
                <w:color w:val="000000"/>
                <w:sz w:val="20"/>
                <w:szCs w:val="20"/>
              </w:rPr>
            </w:pPr>
            <w:r w:rsidRPr="00C83507">
              <w:rPr>
                <w:rFonts w:ascii="Courier New" w:hAnsi="Courier New" w:cs="Courier New"/>
                <w:color w:val="000000"/>
                <w:sz w:val="20"/>
                <w:szCs w:val="20"/>
              </w:rPr>
              <w:t>.</w:t>
            </w:r>
          </w:p>
          <w:p w:rsidR="0076683D" w:rsidRPr="00C83507" w:rsidRDefault="0076683D" w:rsidP="0076683D">
            <w:pPr>
              <w:rPr>
                <w:rFonts w:ascii="Courier New" w:hAnsi="Courier New" w:cs="Courier New"/>
                <w:color w:val="000000"/>
                <w:sz w:val="20"/>
                <w:szCs w:val="20"/>
              </w:rPr>
            </w:pPr>
            <w:r w:rsidRPr="00C83507">
              <w:rPr>
                <w:rFonts w:ascii="Courier New" w:hAnsi="Courier New" w:cs="Courier New"/>
                <w:color w:val="000000"/>
                <w:sz w:val="20"/>
                <w:szCs w:val="20"/>
              </w:rPr>
              <w:t>At C:\scripts\test.ps1:1 char:4</w:t>
            </w:r>
          </w:p>
          <w:p w:rsidR="0076683D" w:rsidRPr="00C83507" w:rsidRDefault="0076683D" w:rsidP="0076683D">
            <w:pPr>
              <w:rPr>
                <w:rFonts w:ascii="Arial" w:hAnsi="Arial" w:cs="Arial"/>
                <w:color w:val="000000"/>
                <w:sz w:val="20"/>
                <w:szCs w:val="20"/>
              </w:rPr>
            </w:pPr>
            <w:r w:rsidRPr="00C83507">
              <w:rPr>
                <w:rFonts w:ascii="Courier New" w:hAnsi="Courier New" w:cs="Courier New"/>
                <w:color w:val="000000"/>
                <w:sz w:val="20"/>
                <w:szCs w:val="20"/>
              </w:rPr>
              <w:t>+ bob &lt;&lt;&lt;&lt;</w:t>
            </w:r>
          </w:p>
          <w:p w:rsidR="0076683D" w:rsidRPr="00C83507" w:rsidRDefault="0076683D" w:rsidP="0076683D">
            <w:pPr>
              <w:rPr>
                <w:rFonts w:ascii="Arial" w:hAnsi="Arial" w:cs="Arial"/>
                <w:color w:val="000000"/>
                <w:sz w:val="20"/>
                <w:szCs w:val="20"/>
              </w:rPr>
            </w:pPr>
          </w:p>
          <w:p w:rsidR="0076683D" w:rsidRPr="00C83507" w:rsidRDefault="0076683D" w:rsidP="0076683D">
            <w:pPr>
              <w:rPr>
                <w:rFonts w:ascii="Arial" w:hAnsi="Arial" w:cs="Arial"/>
                <w:color w:val="000000"/>
                <w:sz w:val="20"/>
                <w:szCs w:val="20"/>
              </w:rPr>
            </w:pPr>
            <w:r w:rsidRPr="00C83507">
              <w:rPr>
                <w:rFonts w:ascii="Arial" w:hAnsi="Arial" w:cs="Arial"/>
                <w:color w:val="000000"/>
                <w:sz w:val="20"/>
                <w:szCs w:val="20"/>
              </w:rPr>
              <w:t>In this case the error message is displayed and the script terminates; the value 4 is not displayed because once the error occurred no additional lines of code were executed.</w:t>
            </w:r>
          </w:p>
          <w:p w:rsidR="0076683D" w:rsidRPr="00C83507" w:rsidRDefault="0076683D" w:rsidP="00830117">
            <w:pPr>
              <w:rPr>
                <w:rFonts w:ascii="Arial" w:hAnsi="Arial" w:cs="Arial"/>
                <w:color w:val="000000"/>
                <w:sz w:val="20"/>
                <w:szCs w:val="20"/>
              </w:rPr>
            </w:pPr>
          </w:p>
        </w:tc>
      </w:tr>
      <w:tr w:rsidR="00830117" w:rsidRPr="00C83507" w:rsidTr="00436E50">
        <w:tc>
          <w:tcPr>
            <w:tcW w:w="2718" w:type="dxa"/>
            <w:tcBorders>
              <w:bottom w:val="single" w:sz="4" w:space="0" w:color="auto"/>
            </w:tcBorders>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Option Explicit Statement</w:t>
            </w:r>
          </w:p>
        </w:tc>
        <w:tc>
          <w:tcPr>
            <w:tcW w:w="6138" w:type="dxa"/>
            <w:tcBorders>
              <w:bottom w:val="single" w:sz="4" w:space="0" w:color="auto"/>
            </w:tcBorders>
            <w:shd w:val="clear" w:color="auto" w:fill="auto"/>
          </w:tcPr>
          <w:p w:rsidR="00BB6D1F" w:rsidRPr="00C83507" w:rsidRDefault="00232A4D" w:rsidP="00830117">
            <w:pPr>
              <w:rPr>
                <w:rFonts w:ascii="Arial" w:hAnsi="Arial" w:cs="Arial"/>
                <w:color w:val="000000"/>
                <w:sz w:val="20"/>
                <w:szCs w:val="20"/>
              </w:rPr>
            </w:pPr>
            <w:r w:rsidRPr="00C83507">
              <w:rPr>
                <w:rFonts w:ascii="Arial" w:hAnsi="Arial" w:cs="Arial"/>
                <w:b/>
                <w:color w:val="000000"/>
                <w:sz w:val="20"/>
                <w:szCs w:val="20"/>
              </w:rPr>
              <w:t xml:space="preserve">Definition: </w:t>
            </w:r>
            <w:r w:rsidR="00BB6D1F" w:rsidRPr="00C83507">
              <w:rPr>
                <w:rFonts w:ascii="Arial" w:hAnsi="Arial" w:cs="Arial"/>
                <w:color w:val="000000"/>
                <w:sz w:val="20"/>
                <w:szCs w:val="20"/>
              </w:rPr>
              <w:t>Forces explicit declaration of all variables in a script.</w:t>
            </w:r>
          </w:p>
          <w:p w:rsidR="00BB6D1F" w:rsidRPr="00C83507" w:rsidRDefault="00BB6D1F" w:rsidP="00830117">
            <w:pPr>
              <w:rPr>
                <w:rFonts w:ascii="Arial" w:hAnsi="Arial" w:cs="Arial"/>
                <w:color w:val="000000"/>
                <w:sz w:val="20"/>
                <w:szCs w:val="20"/>
              </w:rPr>
            </w:pPr>
          </w:p>
          <w:p w:rsidR="002808E8" w:rsidRPr="00C83507" w:rsidRDefault="002808E8" w:rsidP="00830117">
            <w:pPr>
              <w:rPr>
                <w:rFonts w:ascii="Arial" w:hAnsi="Arial" w:cs="Arial"/>
                <w:color w:val="000000"/>
                <w:sz w:val="20"/>
                <w:szCs w:val="20"/>
              </w:rPr>
            </w:pPr>
            <w:r w:rsidRPr="00C83507">
              <w:rPr>
                <w:rFonts w:ascii="Arial" w:hAnsi="Arial" w:cs="Arial"/>
                <w:color w:val="000000"/>
                <w:sz w:val="20"/>
                <w:szCs w:val="20"/>
              </w:rPr>
              <w:t xml:space="preserve">In VBScript, the Option Explicit statement forces you to declare all variables before using them in a script. To do the same thing in Windows PowerShell </w:t>
            </w:r>
            <w:r w:rsidR="00817AF4" w:rsidRPr="00C83507">
              <w:rPr>
                <w:rFonts w:ascii="Arial" w:hAnsi="Arial" w:cs="Arial"/>
                <w:color w:val="000000"/>
                <w:sz w:val="20"/>
                <w:szCs w:val="20"/>
              </w:rPr>
              <w:t>use</w:t>
            </w:r>
            <w:r w:rsidRPr="00C83507">
              <w:rPr>
                <w:rFonts w:ascii="Arial" w:hAnsi="Arial" w:cs="Arial"/>
                <w:color w:val="000000"/>
                <w:sz w:val="20"/>
                <w:szCs w:val="20"/>
              </w:rPr>
              <w:t xml:space="preserve"> the </w:t>
            </w:r>
            <w:r w:rsidRPr="00C83507">
              <w:rPr>
                <w:rFonts w:ascii="Arial" w:hAnsi="Arial" w:cs="Arial"/>
                <w:b/>
                <w:color w:val="000000"/>
                <w:sz w:val="20"/>
                <w:szCs w:val="20"/>
              </w:rPr>
              <w:t xml:space="preserve">Set-PSDebug </w:t>
            </w:r>
            <w:r w:rsidRPr="00C83507">
              <w:rPr>
                <w:rFonts w:ascii="Arial" w:hAnsi="Arial" w:cs="Arial"/>
                <w:color w:val="000000"/>
                <w:sz w:val="20"/>
                <w:szCs w:val="20"/>
              </w:rPr>
              <w:t xml:space="preserve">Cmdlet and the </w:t>
            </w:r>
            <w:r w:rsidRPr="00C83507">
              <w:rPr>
                <w:rFonts w:ascii="Arial" w:hAnsi="Arial" w:cs="Arial"/>
                <w:b/>
                <w:color w:val="000000"/>
                <w:sz w:val="20"/>
                <w:szCs w:val="20"/>
              </w:rPr>
              <w:t>–strict</w:t>
            </w:r>
            <w:r w:rsidRPr="00C83507">
              <w:rPr>
                <w:rFonts w:ascii="Arial" w:hAnsi="Arial" w:cs="Arial"/>
                <w:color w:val="000000"/>
                <w:sz w:val="20"/>
                <w:szCs w:val="20"/>
              </w:rPr>
              <w:t xml:space="preserve"> parameter, like so: </w:t>
            </w:r>
          </w:p>
          <w:p w:rsidR="002808E8" w:rsidRPr="00C83507" w:rsidRDefault="002808E8" w:rsidP="00830117">
            <w:pPr>
              <w:rPr>
                <w:rFonts w:ascii="Arial" w:hAnsi="Arial" w:cs="Arial"/>
                <w:color w:val="000000"/>
                <w:sz w:val="20"/>
                <w:szCs w:val="20"/>
              </w:rPr>
            </w:pPr>
          </w:p>
          <w:p w:rsidR="00830117" w:rsidRPr="00C83507" w:rsidRDefault="003D11F7" w:rsidP="00830117">
            <w:pPr>
              <w:rPr>
                <w:rFonts w:ascii="Courier New" w:hAnsi="Courier New" w:cs="Courier New"/>
                <w:color w:val="000000"/>
                <w:sz w:val="20"/>
                <w:szCs w:val="20"/>
              </w:rPr>
            </w:pPr>
            <w:r w:rsidRPr="00C83507">
              <w:rPr>
                <w:rFonts w:ascii="Courier New" w:hAnsi="Courier New" w:cs="Courier New"/>
                <w:color w:val="000000"/>
                <w:sz w:val="20"/>
                <w:szCs w:val="20"/>
              </w:rPr>
              <w:t>set-psdebug –strict</w:t>
            </w:r>
          </w:p>
          <w:p w:rsidR="003D11F7" w:rsidRPr="00C83507" w:rsidRDefault="003D11F7" w:rsidP="00830117">
            <w:pPr>
              <w:rPr>
                <w:rFonts w:ascii="Arial" w:hAnsi="Arial" w:cs="Arial"/>
                <w:color w:val="000000"/>
                <w:sz w:val="20"/>
                <w:szCs w:val="20"/>
              </w:rPr>
            </w:pPr>
          </w:p>
          <w:p w:rsidR="002808E8" w:rsidRPr="00C83507" w:rsidRDefault="002808E8" w:rsidP="00830117">
            <w:pPr>
              <w:rPr>
                <w:rFonts w:ascii="Arial" w:hAnsi="Arial" w:cs="Arial"/>
                <w:color w:val="000000"/>
                <w:sz w:val="20"/>
                <w:szCs w:val="20"/>
              </w:rPr>
            </w:pPr>
            <w:r w:rsidRPr="00C83507">
              <w:rPr>
                <w:rFonts w:ascii="Arial" w:hAnsi="Arial" w:cs="Arial"/>
                <w:color w:val="000000"/>
                <w:sz w:val="20"/>
                <w:szCs w:val="20"/>
              </w:rPr>
              <w:t>What will that do for you? Well, suppose you now try to execute a command similar to this, using the uninitialized variable $z:</w:t>
            </w:r>
          </w:p>
          <w:p w:rsidR="002808E8" w:rsidRPr="00C83507" w:rsidRDefault="002808E8" w:rsidP="00830117">
            <w:pPr>
              <w:rPr>
                <w:rFonts w:ascii="Arial" w:hAnsi="Arial" w:cs="Arial"/>
                <w:color w:val="000000"/>
                <w:sz w:val="20"/>
                <w:szCs w:val="20"/>
              </w:rPr>
            </w:pPr>
          </w:p>
          <w:p w:rsidR="002808E8" w:rsidRPr="00C83507" w:rsidRDefault="002808E8" w:rsidP="00830117">
            <w:pPr>
              <w:rPr>
                <w:rFonts w:ascii="Courier New" w:hAnsi="Courier New" w:cs="Courier New"/>
                <w:color w:val="000000"/>
                <w:sz w:val="20"/>
                <w:szCs w:val="20"/>
              </w:rPr>
            </w:pPr>
            <w:r w:rsidRPr="00C83507">
              <w:rPr>
                <w:rFonts w:ascii="Courier New" w:hAnsi="Courier New" w:cs="Courier New"/>
                <w:color w:val="000000"/>
                <w:sz w:val="20"/>
                <w:szCs w:val="20"/>
              </w:rPr>
              <w:t>$a = 2 + $z</w:t>
            </w:r>
          </w:p>
          <w:p w:rsidR="002808E8" w:rsidRPr="00C83507" w:rsidRDefault="002808E8" w:rsidP="00830117">
            <w:pPr>
              <w:rPr>
                <w:rFonts w:ascii="Arial" w:hAnsi="Arial" w:cs="Arial"/>
                <w:color w:val="000000"/>
                <w:sz w:val="20"/>
                <w:szCs w:val="20"/>
              </w:rPr>
            </w:pPr>
          </w:p>
          <w:p w:rsidR="002808E8" w:rsidRPr="00C83507" w:rsidRDefault="002808E8" w:rsidP="00830117">
            <w:pPr>
              <w:rPr>
                <w:rFonts w:ascii="Arial" w:hAnsi="Arial" w:cs="Arial"/>
                <w:color w:val="000000"/>
                <w:sz w:val="20"/>
                <w:szCs w:val="20"/>
              </w:rPr>
            </w:pPr>
            <w:r w:rsidRPr="00C83507">
              <w:rPr>
                <w:rFonts w:ascii="Arial" w:hAnsi="Arial" w:cs="Arial"/>
                <w:color w:val="000000"/>
                <w:sz w:val="20"/>
                <w:szCs w:val="20"/>
              </w:rPr>
              <w:t>You won’t get an answer; instead you’ll get the following error message:</w:t>
            </w:r>
          </w:p>
          <w:p w:rsidR="002808E8" w:rsidRPr="00C83507" w:rsidRDefault="002808E8" w:rsidP="00830117">
            <w:pPr>
              <w:rPr>
                <w:rFonts w:ascii="Arial" w:hAnsi="Arial" w:cs="Arial"/>
                <w:color w:val="000000"/>
                <w:sz w:val="20"/>
                <w:szCs w:val="20"/>
              </w:rPr>
            </w:pPr>
          </w:p>
          <w:p w:rsidR="002808E8" w:rsidRPr="00C83507" w:rsidRDefault="002808E8" w:rsidP="00830117">
            <w:pPr>
              <w:rPr>
                <w:rFonts w:ascii="Courier New" w:hAnsi="Courier New" w:cs="Courier New"/>
                <w:color w:val="000000"/>
                <w:sz w:val="20"/>
                <w:szCs w:val="20"/>
              </w:rPr>
            </w:pPr>
            <w:r w:rsidRPr="00C83507">
              <w:rPr>
                <w:rFonts w:ascii="Courier New" w:hAnsi="Courier New" w:cs="Courier New"/>
                <w:color w:val="000000"/>
                <w:sz w:val="20"/>
                <w:szCs w:val="20"/>
              </w:rPr>
              <w:t>The variable $z cannot be retrieved because it has not been set yet.</w:t>
            </w:r>
          </w:p>
          <w:p w:rsidR="002808E8" w:rsidRPr="00C83507" w:rsidRDefault="002808E8" w:rsidP="00830117">
            <w:pPr>
              <w:rPr>
                <w:rFonts w:ascii="Arial" w:hAnsi="Arial" w:cs="Arial"/>
                <w:color w:val="000000"/>
                <w:sz w:val="20"/>
                <w:szCs w:val="20"/>
              </w:rPr>
            </w:pPr>
          </w:p>
          <w:p w:rsidR="002808E8" w:rsidRPr="00C83507" w:rsidRDefault="002808E8" w:rsidP="00830117">
            <w:pPr>
              <w:rPr>
                <w:rFonts w:ascii="Arial" w:hAnsi="Arial" w:cs="Arial"/>
                <w:color w:val="000000"/>
                <w:sz w:val="20"/>
                <w:szCs w:val="20"/>
              </w:rPr>
            </w:pPr>
            <w:r w:rsidRPr="00C83507">
              <w:rPr>
                <w:rFonts w:ascii="Arial" w:hAnsi="Arial" w:cs="Arial"/>
                <w:color w:val="000000"/>
                <w:sz w:val="20"/>
                <w:szCs w:val="20"/>
              </w:rPr>
              <w:t>To turn off this behavior, use this command:</w:t>
            </w:r>
          </w:p>
          <w:p w:rsidR="002808E8" w:rsidRPr="00C83507" w:rsidRDefault="002808E8" w:rsidP="00830117">
            <w:pPr>
              <w:rPr>
                <w:rFonts w:ascii="Arial" w:hAnsi="Arial" w:cs="Arial"/>
                <w:color w:val="000000"/>
                <w:sz w:val="20"/>
                <w:szCs w:val="20"/>
              </w:rPr>
            </w:pPr>
          </w:p>
          <w:p w:rsidR="002808E8" w:rsidRPr="00C83507" w:rsidRDefault="002808E8" w:rsidP="00830117">
            <w:pPr>
              <w:rPr>
                <w:rFonts w:ascii="Courier New" w:hAnsi="Courier New" w:cs="Courier New"/>
                <w:color w:val="000000"/>
                <w:sz w:val="20"/>
                <w:szCs w:val="20"/>
              </w:rPr>
            </w:pPr>
            <w:r w:rsidRPr="00C83507">
              <w:rPr>
                <w:rFonts w:ascii="Courier New" w:hAnsi="Courier New" w:cs="Courier New"/>
                <w:color w:val="000000"/>
                <w:sz w:val="20"/>
                <w:szCs w:val="20"/>
              </w:rPr>
              <w:t>set-psdebug -off</w:t>
            </w:r>
          </w:p>
          <w:p w:rsidR="002808E8" w:rsidRPr="00C83507" w:rsidRDefault="002808E8" w:rsidP="00830117">
            <w:pPr>
              <w:rPr>
                <w:rFonts w:ascii="Arial" w:hAnsi="Arial" w:cs="Arial"/>
                <w:color w:val="000000"/>
                <w:sz w:val="20"/>
                <w:szCs w:val="20"/>
              </w:rPr>
            </w:pPr>
          </w:p>
        </w:tc>
      </w:tr>
      <w:tr w:rsidR="00830117" w:rsidRPr="00C83507" w:rsidTr="00CE5768">
        <w:tc>
          <w:tcPr>
            <w:tcW w:w="2718" w:type="dxa"/>
            <w:tcBorders>
              <w:bottom w:val="single" w:sz="4" w:space="0" w:color="auto"/>
            </w:tcBorders>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Private Statement</w:t>
            </w:r>
          </w:p>
        </w:tc>
        <w:tc>
          <w:tcPr>
            <w:tcW w:w="6138" w:type="dxa"/>
            <w:tcBorders>
              <w:bottom w:val="single" w:sz="4" w:space="0" w:color="auto"/>
            </w:tcBorders>
            <w:shd w:val="clear" w:color="auto" w:fill="auto"/>
          </w:tcPr>
          <w:p w:rsidR="00BB6D1F" w:rsidRPr="00C83507" w:rsidRDefault="00232A4D" w:rsidP="00830117">
            <w:pPr>
              <w:rPr>
                <w:rFonts w:ascii="Arial" w:hAnsi="Arial" w:cs="Arial"/>
                <w:color w:val="000000"/>
                <w:sz w:val="20"/>
                <w:szCs w:val="20"/>
              </w:rPr>
            </w:pPr>
            <w:r w:rsidRPr="00C83507">
              <w:rPr>
                <w:rFonts w:ascii="Arial" w:hAnsi="Arial" w:cs="Arial"/>
                <w:b/>
                <w:color w:val="000000"/>
                <w:sz w:val="20"/>
                <w:szCs w:val="20"/>
              </w:rPr>
              <w:t xml:space="preserve">Definition: </w:t>
            </w:r>
            <w:r w:rsidR="00BB6D1F" w:rsidRPr="00C83507">
              <w:rPr>
                <w:rFonts w:ascii="Arial" w:hAnsi="Arial" w:cs="Arial"/>
                <w:color w:val="000000"/>
                <w:sz w:val="20"/>
                <w:szCs w:val="20"/>
              </w:rPr>
              <w:t xml:space="preserve">Declares private variables and allocates storage space. Declares, in a </w:t>
            </w:r>
            <w:r w:rsidR="00BB6D1F" w:rsidRPr="00C83507">
              <w:rPr>
                <w:rFonts w:ascii="Arial" w:hAnsi="Arial" w:cs="Arial"/>
                <w:b/>
                <w:bCs/>
                <w:color w:val="000000"/>
                <w:sz w:val="20"/>
                <w:szCs w:val="20"/>
              </w:rPr>
              <w:t>Class</w:t>
            </w:r>
            <w:r w:rsidR="00BB6D1F" w:rsidRPr="00C83507">
              <w:rPr>
                <w:rFonts w:ascii="Arial" w:hAnsi="Arial" w:cs="Arial"/>
                <w:color w:val="000000"/>
                <w:sz w:val="20"/>
                <w:szCs w:val="20"/>
              </w:rPr>
              <w:t xml:space="preserve"> block, a private variable.</w:t>
            </w:r>
          </w:p>
          <w:p w:rsidR="00BB6D1F" w:rsidRPr="00C83507" w:rsidRDefault="00BB6D1F" w:rsidP="00830117">
            <w:pPr>
              <w:rPr>
                <w:rFonts w:ascii="Arial" w:hAnsi="Arial" w:cs="Arial"/>
                <w:color w:val="000000"/>
                <w:sz w:val="20"/>
                <w:szCs w:val="20"/>
              </w:rPr>
            </w:pPr>
          </w:p>
          <w:p w:rsidR="00D30EDD" w:rsidRDefault="00C83507" w:rsidP="00830117">
            <w:pPr>
              <w:rPr>
                <w:rFonts w:ascii="Arial" w:hAnsi="Arial" w:cs="Arial"/>
                <w:color w:val="000000"/>
                <w:sz w:val="20"/>
                <w:szCs w:val="20"/>
              </w:rPr>
            </w:pPr>
            <w:r>
              <w:rPr>
                <w:rFonts w:ascii="Arial" w:hAnsi="Arial" w:cs="Arial"/>
                <w:color w:val="000000"/>
                <w:sz w:val="20"/>
                <w:szCs w:val="20"/>
              </w:rPr>
              <w:t>The Private statement in VBScript is concerned with classes</w:t>
            </w:r>
            <w:r w:rsidR="00D30EDD">
              <w:rPr>
                <w:rFonts w:ascii="Arial" w:hAnsi="Arial" w:cs="Arial"/>
                <w:color w:val="000000"/>
                <w:sz w:val="20"/>
                <w:szCs w:val="20"/>
              </w:rPr>
              <w:t>; we’re going to take the liberty of extending the definition of Private here, primarily because we aren’t going to talk about classes. Instead of talking about private variables in terms of classes, we’re going to talk about private variables in terms of scope.</w:t>
            </w:r>
          </w:p>
          <w:p w:rsidR="00D30EDD" w:rsidRDefault="00D30EDD" w:rsidP="00830117">
            <w:pPr>
              <w:rPr>
                <w:rFonts w:ascii="Arial" w:hAnsi="Arial" w:cs="Arial"/>
                <w:color w:val="000000"/>
                <w:sz w:val="20"/>
                <w:szCs w:val="20"/>
              </w:rPr>
            </w:pPr>
          </w:p>
          <w:p w:rsidR="00830117" w:rsidRPr="00C83507" w:rsidRDefault="00D30EDD" w:rsidP="00830117">
            <w:pPr>
              <w:rPr>
                <w:rFonts w:ascii="Arial" w:hAnsi="Arial" w:cs="Arial"/>
                <w:color w:val="000000"/>
                <w:sz w:val="20"/>
                <w:szCs w:val="20"/>
              </w:rPr>
            </w:pPr>
            <w:r>
              <w:rPr>
                <w:rFonts w:ascii="Arial" w:hAnsi="Arial" w:cs="Arial"/>
                <w:color w:val="000000"/>
                <w:sz w:val="20"/>
                <w:szCs w:val="20"/>
              </w:rPr>
              <w:t>In</w:t>
            </w:r>
            <w:r w:rsidR="00B35F19" w:rsidRPr="00C83507">
              <w:rPr>
                <w:rFonts w:ascii="Arial" w:hAnsi="Arial" w:cs="Arial"/>
                <w:color w:val="000000"/>
                <w:sz w:val="20"/>
                <w:szCs w:val="20"/>
              </w:rPr>
              <w:t xml:space="preserve"> Windows PowerShell all you have to do is set the scope to Private. For example, this command creates a variable named $a with the scope set to private. Note that, when specifying a scope, you do not preface the variable name with a $; however, </w:t>
            </w:r>
            <w:r w:rsidR="0031101E" w:rsidRPr="00C83507">
              <w:rPr>
                <w:rFonts w:ascii="Arial" w:hAnsi="Arial" w:cs="Arial"/>
                <w:color w:val="000000"/>
                <w:sz w:val="20"/>
                <w:szCs w:val="20"/>
              </w:rPr>
              <w:t>in your commands you will still refer to this variable as</w:t>
            </w:r>
            <w:r w:rsidR="00B35F19" w:rsidRPr="00C83507">
              <w:rPr>
                <w:rFonts w:ascii="Arial" w:hAnsi="Arial" w:cs="Arial"/>
                <w:color w:val="000000"/>
                <w:sz w:val="20"/>
                <w:szCs w:val="20"/>
              </w:rPr>
              <w:t xml:space="preserve"> $a.</w:t>
            </w:r>
          </w:p>
          <w:p w:rsidR="00B35F19" w:rsidRPr="00C83507" w:rsidRDefault="00B35F19" w:rsidP="00830117">
            <w:pPr>
              <w:rPr>
                <w:rFonts w:ascii="Arial" w:hAnsi="Arial" w:cs="Arial"/>
                <w:color w:val="000000"/>
                <w:sz w:val="20"/>
                <w:szCs w:val="20"/>
              </w:rPr>
            </w:pPr>
          </w:p>
          <w:p w:rsidR="00B35F19" w:rsidRPr="00C83507" w:rsidRDefault="00B35F19" w:rsidP="00830117">
            <w:pPr>
              <w:rPr>
                <w:rFonts w:ascii="Arial" w:hAnsi="Arial" w:cs="Arial"/>
                <w:color w:val="000000"/>
                <w:sz w:val="20"/>
                <w:szCs w:val="20"/>
              </w:rPr>
            </w:pPr>
            <w:r w:rsidRPr="00C83507">
              <w:rPr>
                <w:rFonts w:ascii="Arial" w:hAnsi="Arial" w:cs="Arial"/>
                <w:color w:val="000000"/>
                <w:sz w:val="20"/>
                <w:szCs w:val="20"/>
              </w:rPr>
              <w:t>Here’s the command:</w:t>
            </w:r>
          </w:p>
          <w:p w:rsidR="00B35F19" w:rsidRPr="00C83507" w:rsidRDefault="00B35F19" w:rsidP="00830117">
            <w:pPr>
              <w:rPr>
                <w:rFonts w:ascii="Arial" w:hAnsi="Arial" w:cs="Arial"/>
                <w:color w:val="000000"/>
                <w:sz w:val="20"/>
                <w:szCs w:val="20"/>
              </w:rPr>
            </w:pPr>
          </w:p>
          <w:p w:rsidR="00B35F19" w:rsidRPr="00C83507" w:rsidRDefault="00B35F19" w:rsidP="00830117">
            <w:pPr>
              <w:rPr>
                <w:rFonts w:ascii="Courier New" w:hAnsi="Courier New" w:cs="Courier New"/>
                <w:color w:val="000000"/>
                <w:sz w:val="20"/>
                <w:szCs w:val="20"/>
              </w:rPr>
            </w:pPr>
            <w:r w:rsidRPr="00C83507">
              <w:rPr>
                <w:rFonts w:ascii="Courier New" w:hAnsi="Courier New" w:cs="Courier New"/>
                <w:color w:val="000000"/>
                <w:sz w:val="20"/>
                <w:szCs w:val="20"/>
              </w:rPr>
              <w:t>$Private:a = 5</w:t>
            </w:r>
          </w:p>
          <w:p w:rsidR="008F64FA" w:rsidRPr="00C83507" w:rsidRDefault="008F64FA" w:rsidP="00830117">
            <w:pPr>
              <w:rPr>
                <w:rFonts w:ascii="Arial" w:hAnsi="Arial" w:cs="Arial"/>
                <w:color w:val="000000"/>
                <w:sz w:val="20"/>
                <w:szCs w:val="20"/>
              </w:rPr>
            </w:pPr>
          </w:p>
          <w:p w:rsidR="00436E50" w:rsidRPr="00C83507" w:rsidRDefault="00436E50" w:rsidP="00830117">
            <w:pPr>
              <w:rPr>
                <w:rFonts w:ascii="Arial" w:hAnsi="Arial" w:cs="Arial"/>
                <w:color w:val="000000"/>
                <w:sz w:val="20"/>
                <w:szCs w:val="20"/>
              </w:rPr>
            </w:pPr>
            <w:r w:rsidRPr="00C83507">
              <w:rPr>
                <w:rFonts w:ascii="Arial" w:hAnsi="Arial" w:cs="Arial"/>
                <w:color w:val="000000"/>
                <w:sz w:val="20"/>
                <w:szCs w:val="20"/>
              </w:rPr>
              <w:t xml:space="preserve">Because this is a private variable it will be available </w:t>
            </w:r>
            <w:r w:rsidR="00130A3E" w:rsidRPr="00C83507">
              <w:rPr>
                <w:rFonts w:ascii="Arial" w:hAnsi="Arial" w:cs="Arial"/>
                <w:color w:val="000000"/>
                <w:sz w:val="20"/>
                <w:szCs w:val="20"/>
              </w:rPr>
              <w:t xml:space="preserve">only </w:t>
            </w:r>
            <w:r w:rsidRPr="00C83507">
              <w:rPr>
                <w:rFonts w:ascii="Arial" w:hAnsi="Arial" w:cs="Arial"/>
                <w:color w:val="000000"/>
                <w:sz w:val="20"/>
                <w:szCs w:val="20"/>
              </w:rPr>
              <w:t>in the scope in which it was created. If you type $a from the command prompt you’ll get back the value of $a. However, if you run a script that simply echoes back the value of $a you won’t get back anything; that’s because</w:t>
            </w:r>
            <w:r w:rsidR="0031101E" w:rsidRPr="00C83507">
              <w:rPr>
                <w:rFonts w:ascii="Arial" w:hAnsi="Arial" w:cs="Arial"/>
                <w:color w:val="000000"/>
                <w:sz w:val="20"/>
                <w:szCs w:val="20"/>
              </w:rPr>
              <w:t>, as a</w:t>
            </w:r>
            <w:r w:rsidRPr="00C83507">
              <w:rPr>
                <w:rFonts w:ascii="Arial" w:hAnsi="Arial" w:cs="Arial"/>
                <w:color w:val="000000"/>
                <w:sz w:val="20"/>
                <w:szCs w:val="20"/>
              </w:rPr>
              <w:t xml:space="preserve"> private variable</w:t>
            </w:r>
            <w:r w:rsidR="0031101E" w:rsidRPr="00C83507">
              <w:rPr>
                <w:rFonts w:ascii="Arial" w:hAnsi="Arial" w:cs="Arial"/>
                <w:color w:val="000000"/>
                <w:sz w:val="20"/>
                <w:szCs w:val="20"/>
              </w:rPr>
              <w:t>, $a</w:t>
            </w:r>
            <w:r w:rsidRPr="00C83507">
              <w:rPr>
                <w:rFonts w:ascii="Arial" w:hAnsi="Arial" w:cs="Arial"/>
                <w:color w:val="000000"/>
                <w:sz w:val="20"/>
                <w:szCs w:val="20"/>
              </w:rPr>
              <w:t xml:space="preserve"> is not available outside the command shell scope.</w:t>
            </w:r>
          </w:p>
          <w:p w:rsidR="00436E50" w:rsidRPr="00C83507" w:rsidRDefault="00436E50" w:rsidP="00830117">
            <w:pPr>
              <w:rPr>
                <w:rFonts w:ascii="Arial" w:hAnsi="Arial" w:cs="Arial"/>
                <w:color w:val="000000"/>
                <w:sz w:val="20"/>
                <w:szCs w:val="20"/>
              </w:rPr>
            </w:pPr>
          </w:p>
        </w:tc>
      </w:tr>
      <w:tr w:rsidR="00830117" w:rsidRPr="00C83507" w:rsidTr="00CE5768">
        <w:tc>
          <w:tcPr>
            <w:tcW w:w="2718" w:type="dxa"/>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Property Get Statement</w:t>
            </w:r>
          </w:p>
        </w:tc>
        <w:tc>
          <w:tcPr>
            <w:tcW w:w="6138" w:type="dxa"/>
            <w:shd w:val="clear" w:color="auto" w:fill="auto"/>
          </w:tcPr>
          <w:p w:rsidR="00830117" w:rsidRPr="00C83507" w:rsidRDefault="00232A4D" w:rsidP="00830117">
            <w:pPr>
              <w:rPr>
                <w:rFonts w:ascii="Arial" w:hAnsi="Arial" w:cs="Arial"/>
                <w:color w:val="000000"/>
                <w:sz w:val="20"/>
                <w:szCs w:val="20"/>
              </w:rPr>
            </w:pPr>
            <w:r w:rsidRPr="00C83507">
              <w:rPr>
                <w:rFonts w:ascii="Arial" w:hAnsi="Arial" w:cs="Arial"/>
                <w:b/>
                <w:color w:val="000000"/>
                <w:sz w:val="20"/>
                <w:szCs w:val="20"/>
              </w:rPr>
              <w:t xml:space="preserve">Definition: </w:t>
            </w:r>
            <w:r w:rsidR="0013041F" w:rsidRPr="00C83507">
              <w:rPr>
                <w:rFonts w:ascii="Arial" w:hAnsi="Arial" w:cs="Arial"/>
                <w:color w:val="000000"/>
                <w:sz w:val="20"/>
                <w:szCs w:val="20"/>
              </w:rPr>
              <w:t xml:space="preserve">Declares, in a </w:t>
            </w:r>
            <w:r w:rsidR="0013041F" w:rsidRPr="00C83507">
              <w:rPr>
                <w:rFonts w:ascii="Arial" w:hAnsi="Arial" w:cs="Arial"/>
                <w:b/>
                <w:bCs/>
                <w:color w:val="000000"/>
                <w:sz w:val="20"/>
                <w:szCs w:val="20"/>
              </w:rPr>
              <w:t>Class</w:t>
            </w:r>
            <w:r w:rsidR="0013041F" w:rsidRPr="00C83507">
              <w:rPr>
                <w:rFonts w:ascii="Arial" w:hAnsi="Arial" w:cs="Arial"/>
                <w:color w:val="000000"/>
                <w:sz w:val="20"/>
                <w:szCs w:val="20"/>
              </w:rPr>
              <w:t xml:space="preserve"> block, the name, arguments, and code that form the body of a </w:t>
            </w:r>
            <w:r w:rsidR="0013041F" w:rsidRPr="00C83507">
              <w:rPr>
                <w:rFonts w:ascii="Arial" w:hAnsi="Arial" w:cs="Arial"/>
                <w:b/>
                <w:bCs/>
                <w:color w:val="000000"/>
                <w:sz w:val="20"/>
                <w:szCs w:val="20"/>
              </w:rPr>
              <w:t>Property</w:t>
            </w:r>
            <w:r w:rsidR="0013041F" w:rsidRPr="00C83507">
              <w:rPr>
                <w:rFonts w:ascii="Arial" w:hAnsi="Arial" w:cs="Arial"/>
                <w:color w:val="000000"/>
                <w:sz w:val="20"/>
                <w:szCs w:val="20"/>
              </w:rPr>
              <w:t xml:space="preserve"> procedure that gets (returns) the value of a property.</w:t>
            </w:r>
          </w:p>
          <w:p w:rsidR="0013041F" w:rsidRPr="00C83507" w:rsidRDefault="0013041F" w:rsidP="00830117">
            <w:pPr>
              <w:rPr>
                <w:rFonts w:ascii="Arial" w:hAnsi="Arial" w:cs="Arial"/>
                <w:color w:val="000000"/>
                <w:sz w:val="20"/>
                <w:szCs w:val="20"/>
              </w:rPr>
            </w:pPr>
          </w:p>
          <w:p w:rsidR="00CE5768" w:rsidRPr="00C83507" w:rsidRDefault="00130A3E" w:rsidP="00830117">
            <w:pPr>
              <w:rPr>
                <w:rFonts w:ascii="Arial" w:hAnsi="Arial" w:cs="Arial"/>
                <w:color w:val="000000"/>
                <w:sz w:val="20"/>
                <w:szCs w:val="20"/>
              </w:rPr>
            </w:pPr>
            <w:r>
              <w:rPr>
                <w:rFonts w:ascii="Arial" w:hAnsi="Arial" w:cs="Arial"/>
                <w:color w:val="000000"/>
                <w:sz w:val="20"/>
                <w:szCs w:val="20"/>
              </w:rPr>
              <w:t xml:space="preserve">The </w:t>
            </w:r>
            <w:r w:rsidR="00CE5768" w:rsidRPr="00C83507">
              <w:rPr>
                <w:rFonts w:ascii="Arial" w:hAnsi="Arial" w:cs="Arial"/>
                <w:color w:val="000000"/>
                <w:sz w:val="20"/>
                <w:szCs w:val="20"/>
              </w:rPr>
              <w:t>VBScript Get statement is used when working with VBScript classes. Custom classes are theoretically possible in Windows PowerShell, but lie far beyond the scope of this introductory document. Therefore, we’ll take the easy way out and simply say that there is no Windows PowerShell equivalent to the Get statement.</w:t>
            </w:r>
          </w:p>
          <w:p w:rsidR="00CE5768" w:rsidRPr="00C83507" w:rsidRDefault="00CE5768" w:rsidP="00830117">
            <w:pPr>
              <w:rPr>
                <w:rFonts w:ascii="Arial" w:hAnsi="Arial" w:cs="Arial"/>
                <w:color w:val="000000"/>
                <w:sz w:val="20"/>
                <w:szCs w:val="20"/>
              </w:rPr>
            </w:pPr>
          </w:p>
        </w:tc>
      </w:tr>
      <w:tr w:rsidR="00830117" w:rsidRPr="00C83507" w:rsidTr="00CE5768">
        <w:tc>
          <w:tcPr>
            <w:tcW w:w="2718" w:type="dxa"/>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Property Let Statement</w:t>
            </w:r>
          </w:p>
        </w:tc>
        <w:tc>
          <w:tcPr>
            <w:tcW w:w="6138" w:type="dxa"/>
            <w:shd w:val="clear" w:color="auto" w:fill="auto"/>
          </w:tcPr>
          <w:p w:rsidR="00830117" w:rsidRPr="00C83507" w:rsidRDefault="00232A4D" w:rsidP="00830117">
            <w:pPr>
              <w:rPr>
                <w:rFonts w:ascii="Arial" w:hAnsi="Arial" w:cs="Arial"/>
                <w:color w:val="000000"/>
                <w:sz w:val="20"/>
                <w:szCs w:val="20"/>
              </w:rPr>
            </w:pPr>
            <w:r w:rsidRPr="00C83507">
              <w:rPr>
                <w:rFonts w:ascii="Arial" w:hAnsi="Arial" w:cs="Arial"/>
                <w:b/>
                <w:color w:val="000000"/>
                <w:sz w:val="20"/>
                <w:szCs w:val="20"/>
              </w:rPr>
              <w:t xml:space="preserve">Definition: </w:t>
            </w:r>
            <w:r w:rsidR="0013041F" w:rsidRPr="00C83507">
              <w:rPr>
                <w:rFonts w:ascii="Arial" w:hAnsi="Arial" w:cs="Arial"/>
                <w:color w:val="000000"/>
                <w:sz w:val="20"/>
                <w:szCs w:val="20"/>
              </w:rPr>
              <w:t xml:space="preserve">Declares, in a </w:t>
            </w:r>
            <w:r w:rsidR="0013041F" w:rsidRPr="00C83507">
              <w:rPr>
                <w:rFonts w:ascii="Arial" w:hAnsi="Arial" w:cs="Arial"/>
                <w:b/>
                <w:bCs/>
                <w:color w:val="000000"/>
                <w:sz w:val="20"/>
                <w:szCs w:val="20"/>
              </w:rPr>
              <w:t>Class</w:t>
            </w:r>
            <w:r w:rsidR="0013041F" w:rsidRPr="00C83507">
              <w:rPr>
                <w:rFonts w:ascii="Arial" w:hAnsi="Arial" w:cs="Arial"/>
                <w:color w:val="000000"/>
                <w:sz w:val="20"/>
                <w:szCs w:val="20"/>
              </w:rPr>
              <w:t xml:space="preserve"> block, the name, arguments, and code that form the body of a </w:t>
            </w:r>
            <w:r w:rsidR="0013041F" w:rsidRPr="00C83507">
              <w:rPr>
                <w:rFonts w:ascii="Arial" w:hAnsi="Arial" w:cs="Arial"/>
                <w:b/>
                <w:bCs/>
                <w:color w:val="000000"/>
                <w:sz w:val="20"/>
                <w:szCs w:val="20"/>
              </w:rPr>
              <w:t>Property</w:t>
            </w:r>
            <w:r w:rsidR="0013041F" w:rsidRPr="00C83507">
              <w:rPr>
                <w:rFonts w:ascii="Arial" w:hAnsi="Arial" w:cs="Arial"/>
                <w:color w:val="000000"/>
                <w:sz w:val="20"/>
                <w:szCs w:val="20"/>
              </w:rPr>
              <w:t xml:space="preserve"> procedure that assigns (sets) the value of a property.</w:t>
            </w:r>
          </w:p>
          <w:p w:rsidR="0013041F" w:rsidRPr="00C83507" w:rsidRDefault="0013041F" w:rsidP="00830117">
            <w:pPr>
              <w:rPr>
                <w:rFonts w:ascii="Arial" w:hAnsi="Arial" w:cs="Arial"/>
                <w:color w:val="000000"/>
                <w:sz w:val="20"/>
                <w:szCs w:val="20"/>
              </w:rPr>
            </w:pPr>
          </w:p>
          <w:p w:rsidR="00CE5768" w:rsidRPr="00C83507" w:rsidRDefault="00130A3E" w:rsidP="00CE5768">
            <w:pPr>
              <w:rPr>
                <w:rFonts w:ascii="Arial" w:hAnsi="Arial" w:cs="Arial"/>
                <w:color w:val="000000"/>
                <w:sz w:val="20"/>
                <w:szCs w:val="20"/>
              </w:rPr>
            </w:pPr>
            <w:r>
              <w:rPr>
                <w:rFonts w:ascii="Arial" w:hAnsi="Arial" w:cs="Arial"/>
                <w:color w:val="000000"/>
                <w:sz w:val="20"/>
                <w:szCs w:val="20"/>
              </w:rPr>
              <w:t xml:space="preserve">The </w:t>
            </w:r>
            <w:r w:rsidR="00CE5768" w:rsidRPr="00C83507">
              <w:rPr>
                <w:rFonts w:ascii="Arial" w:hAnsi="Arial" w:cs="Arial"/>
                <w:color w:val="000000"/>
                <w:sz w:val="20"/>
                <w:szCs w:val="20"/>
              </w:rPr>
              <w:t>VBScript Let statement is used when working with VBScript classes. Custom classes are theoretically possible in Windows PowerShell, but lie far beyond the scope of this introductory document. Therefore, we’ll take the easy way out and simply say that there is no Windows PowerShell equivalent to the Let statement.</w:t>
            </w:r>
          </w:p>
          <w:p w:rsidR="00CE5768" w:rsidRPr="00C83507" w:rsidRDefault="00CE5768" w:rsidP="00830117">
            <w:pPr>
              <w:rPr>
                <w:rFonts w:ascii="Arial" w:hAnsi="Arial" w:cs="Arial"/>
                <w:color w:val="000000"/>
                <w:sz w:val="20"/>
                <w:szCs w:val="20"/>
              </w:rPr>
            </w:pPr>
          </w:p>
        </w:tc>
      </w:tr>
      <w:tr w:rsidR="00830117" w:rsidRPr="00C83507" w:rsidTr="00CE5768">
        <w:tc>
          <w:tcPr>
            <w:tcW w:w="2718" w:type="dxa"/>
            <w:tcBorders>
              <w:bottom w:val="single" w:sz="4" w:space="0" w:color="auto"/>
            </w:tcBorders>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Property Set Statement</w:t>
            </w:r>
          </w:p>
        </w:tc>
        <w:tc>
          <w:tcPr>
            <w:tcW w:w="6138" w:type="dxa"/>
            <w:tcBorders>
              <w:bottom w:val="single" w:sz="4" w:space="0" w:color="auto"/>
            </w:tcBorders>
            <w:shd w:val="clear" w:color="auto" w:fill="auto"/>
          </w:tcPr>
          <w:p w:rsidR="00830117" w:rsidRPr="00C83507" w:rsidRDefault="00232A4D" w:rsidP="00830117">
            <w:pPr>
              <w:rPr>
                <w:rFonts w:ascii="Arial" w:hAnsi="Arial" w:cs="Arial"/>
                <w:color w:val="000000"/>
                <w:sz w:val="20"/>
                <w:szCs w:val="20"/>
              </w:rPr>
            </w:pPr>
            <w:r w:rsidRPr="00C83507">
              <w:rPr>
                <w:rFonts w:ascii="Arial" w:hAnsi="Arial" w:cs="Arial"/>
                <w:b/>
                <w:color w:val="000000"/>
                <w:sz w:val="20"/>
                <w:szCs w:val="20"/>
              </w:rPr>
              <w:t xml:space="preserve">Definition: </w:t>
            </w:r>
            <w:r w:rsidR="0013041F" w:rsidRPr="00C83507">
              <w:rPr>
                <w:rFonts w:ascii="Arial" w:hAnsi="Arial" w:cs="Arial"/>
                <w:color w:val="000000"/>
                <w:sz w:val="20"/>
                <w:szCs w:val="20"/>
              </w:rPr>
              <w:t xml:space="preserve">Declares, in a </w:t>
            </w:r>
            <w:r w:rsidR="0013041F" w:rsidRPr="00C83507">
              <w:rPr>
                <w:rFonts w:ascii="Arial" w:hAnsi="Arial" w:cs="Arial"/>
                <w:b/>
                <w:bCs/>
                <w:color w:val="000000"/>
                <w:sz w:val="20"/>
                <w:szCs w:val="20"/>
              </w:rPr>
              <w:t>Class</w:t>
            </w:r>
            <w:r w:rsidR="0013041F" w:rsidRPr="00C83507">
              <w:rPr>
                <w:rFonts w:ascii="Arial" w:hAnsi="Arial" w:cs="Arial"/>
                <w:color w:val="000000"/>
                <w:sz w:val="20"/>
                <w:szCs w:val="20"/>
              </w:rPr>
              <w:t xml:space="preserve"> block, the name, arguments, and code that form the body of a </w:t>
            </w:r>
            <w:r w:rsidR="0013041F" w:rsidRPr="00C83507">
              <w:rPr>
                <w:rFonts w:ascii="Arial" w:hAnsi="Arial" w:cs="Arial"/>
                <w:b/>
                <w:bCs/>
                <w:color w:val="000000"/>
                <w:sz w:val="20"/>
                <w:szCs w:val="20"/>
              </w:rPr>
              <w:t>Property</w:t>
            </w:r>
            <w:r w:rsidR="0013041F" w:rsidRPr="00C83507">
              <w:rPr>
                <w:rFonts w:ascii="Arial" w:hAnsi="Arial" w:cs="Arial"/>
                <w:color w:val="000000"/>
                <w:sz w:val="20"/>
                <w:szCs w:val="20"/>
              </w:rPr>
              <w:t xml:space="preserve"> procedure that sets a reference to an object.</w:t>
            </w:r>
          </w:p>
          <w:p w:rsidR="0013041F" w:rsidRPr="00C83507" w:rsidRDefault="0013041F" w:rsidP="00830117">
            <w:pPr>
              <w:rPr>
                <w:rFonts w:ascii="Arial" w:hAnsi="Arial" w:cs="Arial"/>
                <w:color w:val="000000"/>
                <w:sz w:val="20"/>
                <w:szCs w:val="20"/>
              </w:rPr>
            </w:pPr>
          </w:p>
          <w:p w:rsidR="00CE5768" w:rsidRPr="00C83507" w:rsidRDefault="00130A3E" w:rsidP="00CE5768">
            <w:pPr>
              <w:rPr>
                <w:rFonts w:ascii="Arial" w:hAnsi="Arial" w:cs="Arial"/>
                <w:color w:val="000000"/>
                <w:sz w:val="20"/>
                <w:szCs w:val="20"/>
              </w:rPr>
            </w:pPr>
            <w:r>
              <w:rPr>
                <w:rFonts w:ascii="Arial" w:hAnsi="Arial" w:cs="Arial"/>
                <w:color w:val="000000"/>
                <w:sz w:val="20"/>
                <w:szCs w:val="20"/>
              </w:rPr>
              <w:t xml:space="preserve">The </w:t>
            </w:r>
            <w:r w:rsidR="00CE5768" w:rsidRPr="00C83507">
              <w:rPr>
                <w:rFonts w:ascii="Arial" w:hAnsi="Arial" w:cs="Arial"/>
                <w:color w:val="000000"/>
                <w:sz w:val="20"/>
                <w:szCs w:val="20"/>
              </w:rPr>
              <w:t>VBScript Set statement is used when working with VBScript classes. Custom classes are theoretically possible in Windows PowerShell, but lie far beyond the scope of this introductory document. Therefore, we’ll take the easy way out and simply say that there is no Windows PowerShell equivalent to the Set statement.</w:t>
            </w:r>
          </w:p>
          <w:p w:rsidR="00CE5768" w:rsidRPr="00C83507" w:rsidRDefault="00CE5768" w:rsidP="00830117">
            <w:pPr>
              <w:rPr>
                <w:rFonts w:ascii="Arial" w:hAnsi="Arial" w:cs="Arial"/>
                <w:color w:val="000000"/>
                <w:sz w:val="20"/>
                <w:szCs w:val="20"/>
              </w:rPr>
            </w:pPr>
          </w:p>
        </w:tc>
      </w:tr>
      <w:tr w:rsidR="00830117" w:rsidRPr="00C83507" w:rsidTr="00436E50">
        <w:tc>
          <w:tcPr>
            <w:tcW w:w="2718" w:type="dxa"/>
            <w:tcBorders>
              <w:bottom w:val="single" w:sz="4" w:space="0" w:color="auto"/>
            </w:tcBorders>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Public Statement</w:t>
            </w:r>
          </w:p>
        </w:tc>
        <w:tc>
          <w:tcPr>
            <w:tcW w:w="6138" w:type="dxa"/>
            <w:tcBorders>
              <w:bottom w:val="single" w:sz="4" w:space="0" w:color="auto"/>
            </w:tcBorders>
            <w:shd w:val="clear" w:color="auto" w:fill="auto"/>
          </w:tcPr>
          <w:p w:rsidR="0013041F" w:rsidRPr="00C83507" w:rsidRDefault="00232A4D" w:rsidP="00830117">
            <w:pPr>
              <w:rPr>
                <w:rFonts w:ascii="Arial" w:hAnsi="Arial" w:cs="Arial"/>
                <w:color w:val="000000"/>
                <w:sz w:val="20"/>
                <w:szCs w:val="20"/>
              </w:rPr>
            </w:pPr>
            <w:r w:rsidRPr="00C83507">
              <w:rPr>
                <w:rFonts w:ascii="Arial" w:hAnsi="Arial" w:cs="Arial"/>
                <w:b/>
                <w:color w:val="000000"/>
                <w:sz w:val="20"/>
                <w:szCs w:val="20"/>
              </w:rPr>
              <w:t xml:space="preserve">Definition: </w:t>
            </w:r>
            <w:r w:rsidR="0013041F" w:rsidRPr="00C83507">
              <w:rPr>
                <w:rFonts w:ascii="Arial" w:hAnsi="Arial" w:cs="Arial"/>
                <w:color w:val="000000"/>
                <w:sz w:val="20"/>
                <w:szCs w:val="20"/>
              </w:rPr>
              <w:t xml:space="preserve">Declares public variables and allocates storage space. Declares, in a </w:t>
            </w:r>
            <w:r w:rsidR="0013041F" w:rsidRPr="00C83507">
              <w:rPr>
                <w:rFonts w:ascii="Arial" w:hAnsi="Arial" w:cs="Arial"/>
                <w:b/>
                <w:bCs/>
                <w:color w:val="000000"/>
                <w:sz w:val="20"/>
                <w:szCs w:val="20"/>
              </w:rPr>
              <w:t>Class</w:t>
            </w:r>
            <w:r w:rsidR="0013041F" w:rsidRPr="00C83507">
              <w:rPr>
                <w:rFonts w:ascii="Arial" w:hAnsi="Arial" w:cs="Arial"/>
                <w:color w:val="000000"/>
                <w:sz w:val="20"/>
                <w:szCs w:val="20"/>
              </w:rPr>
              <w:t xml:space="preserve"> block, a private variable.</w:t>
            </w:r>
          </w:p>
          <w:p w:rsidR="0013041F" w:rsidRPr="00C83507" w:rsidRDefault="0013041F" w:rsidP="00830117">
            <w:pPr>
              <w:rPr>
                <w:rFonts w:ascii="Arial" w:hAnsi="Arial" w:cs="Arial"/>
                <w:color w:val="000000"/>
                <w:sz w:val="20"/>
                <w:szCs w:val="20"/>
              </w:rPr>
            </w:pPr>
          </w:p>
          <w:p w:rsidR="00830117" w:rsidRPr="00C83507" w:rsidRDefault="00B35F19" w:rsidP="00830117">
            <w:pPr>
              <w:rPr>
                <w:rFonts w:ascii="Arial" w:hAnsi="Arial" w:cs="Arial"/>
                <w:color w:val="000000"/>
                <w:sz w:val="20"/>
                <w:szCs w:val="20"/>
              </w:rPr>
            </w:pPr>
            <w:r w:rsidRPr="00C83507">
              <w:rPr>
                <w:rFonts w:ascii="Arial" w:hAnsi="Arial" w:cs="Arial"/>
                <w:color w:val="000000"/>
                <w:sz w:val="20"/>
                <w:szCs w:val="20"/>
              </w:rPr>
              <w:t>Windows PowerShell enables you to create a global (public) variable simply by specifying the scope when you create the variable. For example, this command creates a variable named $a with the scope set to Global. Note that, when specifying a scope, you do not preface the variable name with a $; however, the variable will, in fact, be named $a.</w:t>
            </w:r>
          </w:p>
          <w:p w:rsidR="00B35F19" w:rsidRPr="00C83507" w:rsidRDefault="00B35F19" w:rsidP="00830117">
            <w:pPr>
              <w:rPr>
                <w:rFonts w:ascii="Arial" w:hAnsi="Arial" w:cs="Arial"/>
                <w:color w:val="000000"/>
                <w:sz w:val="20"/>
                <w:szCs w:val="20"/>
              </w:rPr>
            </w:pPr>
          </w:p>
          <w:p w:rsidR="00B35F19" w:rsidRPr="00C83507" w:rsidRDefault="00B35F19" w:rsidP="00830117">
            <w:pPr>
              <w:rPr>
                <w:rFonts w:ascii="Courier New" w:hAnsi="Courier New" w:cs="Courier New"/>
                <w:color w:val="000000"/>
                <w:sz w:val="20"/>
                <w:szCs w:val="20"/>
              </w:rPr>
            </w:pPr>
            <w:r w:rsidRPr="00C83507">
              <w:rPr>
                <w:rFonts w:ascii="Courier New" w:hAnsi="Courier New" w:cs="Courier New"/>
                <w:color w:val="000000"/>
                <w:sz w:val="20"/>
                <w:szCs w:val="20"/>
              </w:rPr>
              <w:t>$Global:a = 199</w:t>
            </w:r>
          </w:p>
          <w:p w:rsidR="00B35F19" w:rsidRPr="00C83507" w:rsidRDefault="00B35F19" w:rsidP="00830117">
            <w:pPr>
              <w:rPr>
                <w:rFonts w:ascii="Arial" w:hAnsi="Arial" w:cs="Arial"/>
                <w:color w:val="000000"/>
                <w:sz w:val="20"/>
                <w:szCs w:val="20"/>
              </w:rPr>
            </w:pPr>
          </w:p>
          <w:p w:rsidR="00B35F19" w:rsidRPr="00C83507" w:rsidRDefault="00B35F19" w:rsidP="00830117">
            <w:pPr>
              <w:rPr>
                <w:rFonts w:ascii="Arial" w:hAnsi="Arial" w:cs="Arial"/>
                <w:color w:val="000000"/>
                <w:sz w:val="20"/>
                <w:szCs w:val="20"/>
              </w:rPr>
            </w:pPr>
            <w:r w:rsidRPr="00C83507">
              <w:rPr>
                <w:rFonts w:ascii="Arial" w:hAnsi="Arial" w:cs="Arial"/>
                <w:color w:val="000000"/>
                <w:sz w:val="20"/>
                <w:szCs w:val="20"/>
              </w:rPr>
              <w:t xml:space="preserve">Here’s an interesting use for global variables. Start up Windows PowerShell, but do </w:t>
            </w:r>
            <w:r w:rsidRPr="00C83507">
              <w:rPr>
                <w:rFonts w:ascii="Arial" w:hAnsi="Arial" w:cs="Arial"/>
                <w:i/>
                <w:color w:val="000000"/>
                <w:sz w:val="20"/>
                <w:szCs w:val="20"/>
              </w:rPr>
              <w:t>not</w:t>
            </w:r>
            <w:r w:rsidRPr="00C83507">
              <w:rPr>
                <w:rFonts w:ascii="Arial" w:hAnsi="Arial" w:cs="Arial"/>
                <w:color w:val="000000"/>
                <w:sz w:val="20"/>
                <w:szCs w:val="20"/>
              </w:rPr>
              <w:t xml:space="preserve"> declare the variable $a. Instead, put the preceding line of code in a script (e.g., test.ps1), run the script, and </w:t>
            </w:r>
            <w:r w:rsidRPr="00C83507">
              <w:rPr>
                <w:rFonts w:ascii="Arial" w:hAnsi="Arial" w:cs="Arial"/>
                <w:i/>
                <w:color w:val="000000"/>
                <w:sz w:val="20"/>
                <w:szCs w:val="20"/>
              </w:rPr>
              <w:t>then</w:t>
            </w:r>
            <w:r w:rsidRPr="00C83507">
              <w:rPr>
                <w:rFonts w:ascii="Arial" w:hAnsi="Arial" w:cs="Arial"/>
                <w:color w:val="000000"/>
                <w:sz w:val="20"/>
                <w:szCs w:val="20"/>
              </w:rPr>
              <w:t xml:space="preserve"> type $a from the command prompt. You should get back the following:</w:t>
            </w:r>
          </w:p>
          <w:p w:rsidR="00B35F19" w:rsidRPr="00C83507" w:rsidRDefault="00B35F19" w:rsidP="00830117">
            <w:pPr>
              <w:rPr>
                <w:rFonts w:ascii="Arial" w:hAnsi="Arial" w:cs="Arial"/>
                <w:color w:val="000000"/>
                <w:sz w:val="20"/>
                <w:szCs w:val="20"/>
              </w:rPr>
            </w:pPr>
          </w:p>
          <w:p w:rsidR="00B35F19" w:rsidRPr="00C83507" w:rsidRDefault="00B35F19" w:rsidP="00830117">
            <w:pPr>
              <w:rPr>
                <w:rFonts w:ascii="Courier New" w:hAnsi="Courier New" w:cs="Courier New"/>
                <w:color w:val="000000"/>
                <w:sz w:val="20"/>
                <w:szCs w:val="20"/>
              </w:rPr>
            </w:pPr>
            <w:r w:rsidRPr="00C83507">
              <w:rPr>
                <w:rFonts w:ascii="Courier New" w:hAnsi="Courier New" w:cs="Courier New"/>
                <w:color w:val="000000"/>
                <w:sz w:val="20"/>
                <w:szCs w:val="20"/>
              </w:rPr>
              <w:t>199</w:t>
            </w:r>
          </w:p>
          <w:p w:rsidR="00B35F19" w:rsidRPr="00C83507" w:rsidRDefault="00B35F19" w:rsidP="00830117">
            <w:pPr>
              <w:rPr>
                <w:rFonts w:ascii="Arial" w:hAnsi="Arial" w:cs="Arial"/>
                <w:color w:val="000000"/>
                <w:sz w:val="20"/>
                <w:szCs w:val="20"/>
              </w:rPr>
            </w:pPr>
          </w:p>
          <w:p w:rsidR="00B35F19" w:rsidRDefault="00B35F19" w:rsidP="00830117">
            <w:pPr>
              <w:rPr>
                <w:rFonts w:ascii="Arial" w:hAnsi="Arial" w:cs="Arial"/>
                <w:color w:val="000000"/>
                <w:sz w:val="20"/>
                <w:szCs w:val="20"/>
              </w:rPr>
            </w:pPr>
            <w:r w:rsidRPr="00C83507">
              <w:rPr>
                <w:rFonts w:ascii="Arial" w:hAnsi="Arial" w:cs="Arial"/>
                <w:color w:val="000000"/>
                <w:sz w:val="20"/>
                <w:szCs w:val="20"/>
              </w:rPr>
              <w:t>Because this is a global variable, it’s available in scripts, in the command shell, and in any other scope. Cool, huh?</w:t>
            </w:r>
          </w:p>
          <w:p w:rsidR="00D30EDD" w:rsidRDefault="00D30EDD" w:rsidP="00830117">
            <w:pPr>
              <w:rPr>
                <w:rFonts w:ascii="Arial" w:hAnsi="Arial" w:cs="Arial"/>
                <w:color w:val="000000"/>
                <w:sz w:val="20"/>
                <w:szCs w:val="20"/>
              </w:rPr>
            </w:pPr>
          </w:p>
          <w:p w:rsidR="00D30EDD" w:rsidRPr="00D30EDD" w:rsidRDefault="00D30EDD" w:rsidP="00830117">
            <w:pPr>
              <w:rPr>
                <w:rFonts w:ascii="Arial" w:hAnsi="Arial" w:cs="Arial"/>
                <w:color w:val="000000"/>
                <w:sz w:val="20"/>
                <w:szCs w:val="20"/>
              </w:rPr>
            </w:pPr>
            <w:r>
              <w:rPr>
                <w:rFonts w:ascii="Arial" w:hAnsi="Arial" w:cs="Arial"/>
                <w:b/>
                <w:color w:val="000000"/>
                <w:sz w:val="20"/>
                <w:szCs w:val="20"/>
              </w:rPr>
              <w:t>Note</w:t>
            </w:r>
            <w:r>
              <w:rPr>
                <w:rFonts w:ascii="Arial" w:hAnsi="Arial" w:cs="Arial"/>
                <w:color w:val="000000"/>
                <w:sz w:val="20"/>
                <w:szCs w:val="20"/>
              </w:rPr>
              <w:t xml:space="preserve">. Admittedly, this isn’t quite the same as what the Public statement does in VBScript; that’s because the VBScript statement is concerned with classes, and we aren’t discussing Windows PowerShell classes in this introductory series. Therefore we’ve extended the definition of “public” to include Windows PowerShell scopes. That gives us a chance to talk about </w:t>
            </w:r>
            <w:r w:rsidR="00130A3E">
              <w:rPr>
                <w:rFonts w:ascii="Arial" w:hAnsi="Arial" w:cs="Arial"/>
                <w:color w:val="000000"/>
                <w:sz w:val="20"/>
                <w:szCs w:val="20"/>
              </w:rPr>
              <w:t xml:space="preserve">the Windows </w:t>
            </w:r>
            <w:r>
              <w:rPr>
                <w:rFonts w:ascii="Arial" w:hAnsi="Arial" w:cs="Arial"/>
                <w:color w:val="000000"/>
                <w:sz w:val="20"/>
                <w:szCs w:val="20"/>
              </w:rPr>
              <w:t>PowerShell global variables, which we find very cool.</w:t>
            </w:r>
          </w:p>
          <w:p w:rsidR="008F64FA" w:rsidRPr="00C83507" w:rsidRDefault="008F64FA" w:rsidP="00830117">
            <w:pPr>
              <w:rPr>
                <w:rFonts w:ascii="Arial" w:hAnsi="Arial" w:cs="Arial"/>
                <w:color w:val="000000"/>
                <w:sz w:val="20"/>
                <w:szCs w:val="20"/>
              </w:rPr>
            </w:pPr>
          </w:p>
        </w:tc>
      </w:tr>
      <w:tr w:rsidR="00830117" w:rsidRPr="00C83507" w:rsidTr="00CE274D">
        <w:tc>
          <w:tcPr>
            <w:tcW w:w="2718" w:type="dxa"/>
            <w:tcBorders>
              <w:bottom w:val="single" w:sz="4" w:space="0" w:color="auto"/>
            </w:tcBorders>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Randomize Statement</w:t>
            </w:r>
          </w:p>
        </w:tc>
        <w:tc>
          <w:tcPr>
            <w:tcW w:w="6138" w:type="dxa"/>
            <w:tcBorders>
              <w:bottom w:val="single" w:sz="4" w:space="0" w:color="auto"/>
            </w:tcBorders>
            <w:shd w:val="clear" w:color="auto" w:fill="auto"/>
          </w:tcPr>
          <w:p w:rsidR="00830117" w:rsidRPr="00C83507" w:rsidRDefault="00232A4D" w:rsidP="00830117">
            <w:pPr>
              <w:rPr>
                <w:rFonts w:ascii="Arial" w:hAnsi="Arial" w:cs="Arial"/>
                <w:color w:val="000000"/>
                <w:sz w:val="20"/>
                <w:szCs w:val="20"/>
              </w:rPr>
            </w:pPr>
            <w:r w:rsidRPr="00C83507">
              <w:rPr>
                <w:rFonts w:ascii="Arial" w:hAnsi="Arial" w:cs="Arial"/>
                <w:b/>
                <w:color w:val="000000"/>
                <w:sz w:val="20"/>
                <w:szCs w:val="20"/>
              </w:rPr>
              <w:t xml:space="preserve">Definition: </w:t>
            </w:r>
            <w:r w:rsidR="0013041F" w:rsidRPr="00C83507">
              <w:rPr>
                <w:rFonts w:ascii="Arial" w:hAnsi="Arial" w:cs="Arial"/>
                <w:color w:val="000000"/>
                <w:sz w:val="20"/>
                <w:szCs w:val="20"/>
              </w:rPr>
              <w:t>Initializes the random-number generator.</w:t>
            </w:r>
          </w:p>
          <w:p w:rsidR="0013041F" w:rsidRPr="00C83507" w:rsidRDefault="0013041F" w:rsidP="00830117">
            <w:pPr>
              <w:rPr>
                <w:rFonts w:ascii="Arial" w:hAnsi="Arial" w:cs="Arial"/>
                <w:color w:val="000000"/>
                <w:sz w:val="20"/>
                <w:szCs w:val="20"/>
              </w:rPr>
            </w:pPr>
          </w:p>
          <w:p w:rsidR="00393D52" w:rsidRPr="00C83507" w:rsidRDefault="00393D52" w:rsidP="00830117">
            <w:pPr>
              <w:rPr>
                <w:rFonts w:ascii="Arial" w:hAnsi="Arial" w:cs="Arial"/>
                <w:color w:val="000000"/>
                <w:sz w:val="20"/>
                <w:szCs w:val="20"/>
              </w:rPr>
            </w:pPr>
            <w:r w:rsidRPr="00C83507">
              <w:rPr>
                <w:rFonts w:ascii="Arial" w:hAnsi="Arial" w:cs="Arial"/>
                <w:color w:val="000000"/>
                <w:sz w:val="20"/>
                <w:szCs w:val="20"/>
              </w:rPr>
              <w:t>The Randomize statement (or its equivalent) is not required in Windows PowerShell. Instead, you can generate a random number using code similar to this:</w:t>
            </w:r>
          </w:p>
          <w:p w:rsidR="00393D52" w:rsidRPr="00C83507" w:rsidRDefault="00393D52" w:rsidP="00830117">
            <w:pPr>
              <w:rPr>
                <w:rFonts w:ascii="Arial" w:hAnsi="Arial" w:cs="Arial"/>
                <w:color w:val="000000"/>
                <w:sz w:val="20"/>
                <w:szCs w:val="20"/>
              </w:rPr>
            </w:pPr>
          </w:p>
          <w:p w:rsidR="00393D52" w:rsidRPr="00C83507" w:rsidRDefault="00393D52" w:rsidP="00393D52">
            <w:pPr>
              <w:rPr>
                <w:rFonts w:ascii="Courier New" w:hAnsi="Courier New" w:cs="Courier New"/>
                <w:color w:val="000000"/>
                <w:sz w:val="20"/>
                <w:szCs w:val="20"/>
              </w:rPr>
            </w:pPr>
            <w:r w:rsidRPr="00C83507">
              <w:rPr>
                <w:rFonts w:ascii="Courier New" w:hAnsi="Courier New" w:cs="Courier New"/>
                <w:color w:val="000000"/>
                <w:sz w:val="20"/>
                <w:szCs w:val="20"/>
              </w:rPr>
              <w:t>$a = new-object random</w:t>
            </w:r>
          </w:p>
          <w:p w:rsidR="00393D52" w:rsidRPr="00C83507" w:rsidRDefault="00393D52" w:rsidP="00393D52">
            <w:pPr>
              <w:rPr>
                <w:rFonts w:ascii="Arial" w:hAnsi="Arial" w:cs="Arial"/>
                <w:color w:val="000000"/>
                <w:sz w:val="20"/>
                <w:szCs w:val="20"/>
              </w:rPr>
            </w:pPr>
            <w:r w:rsidRPr="00C83507">
              <w:rPr>
                <w:rFonts w:ascii="Courier New" w:hAnsi="Courier New" w:cs="Courier New"/>
                <w:color w:val="000000"/>
                <w:sz w:val="20"/>
                <w:szCs w:val="20"/>
              </w:rPr>
              <w:t>$b = $a.next()</w:t>
            </w:r>
          </w:p>
          <w:p w:rsidR="00393D52" w:rsidRPr="00C83507" w:rsidRDefault="00393D52" w:rsidP="00830117">
            <w:pPr>
              <w:rPr>
                <w:rFonts w:ascii="Arial" w:hAnsi="Arial" w:cs="Arial"/>
                <w:color w:val="000000"/>
                <w:sz w:val="20"/>
                <w:szCs w:val="20"/>
              </w:rPr>
            </w:pPr>
          </w:p>
          <w:p w:rsidR="00393D52" w:rsidRPr="00C83507" w:rsidRDefault="00393D52" w:rsidP="00393D52">
            <w:pPr>
              <w:rPr>
                <w:rFonts w:ascii="Arial" w:hAnsi="Arial" w:cs="Arial"/>
                <w:color w:val="000000"/>
                <w:sz w:val="20"/>
                <w:szCs w:val="20"/>
              </w:rPr>
            </w:pPr>
            <w:r w:rsidRPr="00C83507">
              <w:rPr>
                <w:rFonts w:ascii="Arial" w:hAnsi="Arial" w:cs="Arial"/>
                <w:color w:val="000000"/>
                <w:sz w:val="20"/>
                <w:szCs w:val="20"/>
              </w:rPr>
              <w:t>When you run this command and then echo back the value of $b you should back something similar to the following:</w:t>
            </w:r>
          </w:p>
          <w:p w:rsidR="00393D52" w:rsidRPr="00C83507" w:rsidRDefault="00393D52" w:rsidP="00393D52">
            <w:pPr>
              <w:rPr>
                <w:rFonts w:ascii="Arial" w:hAnsi="Arial" w:cs="Arial"/>
                <w:color w:val="000000"/>
                <w:sz w:val="20"/>
                <w:szCs w:val="20"/>
              </w:rPr>
            </w:pPr>
          </w:p>
          <w:p w:rsidR="00393D52" w:rsidRPr="00C83507" w:rsidRDefault="00393D52" w:rsidP="00393D52">
            <w:pPr>
              <w:rPr>
                <w:rFonts w:ascii="Courier New" w:hAnsi="Courier New" w:cs="Courier New"/>
                <w:color w:val="000000"/>
                <w:sz w:val="20"/>
                <w:szCs w:val="20"/>
              </w:rPr>
            </w:pPr>
            <w:r w:rsidRPr="00C83507">
              <w:rPr>
                <w:rFonts w:ascii="Courier New" w:hAnsi="Courier New" w:cs="Courier New"/>
                <w:color w:val="000000"/>
                <w:sz w:val="20"/>
                <w:szCs w:val="20"/>
              </w:rPr>
              <w:t>1558696419</w:t>
            </w:r>
          </w:p>
          <w:p w:rsidR="00393D52" w:rsidRPr="00C83507" w:rsidRDefault="00393D52" w:rsidP="00830117">
            <w:pPr>
              <w:rPr>
                <w:rFonts w:ascii="Arial" w:hAnsi="Arial" w:cs="Arial"/>
                <w:color w:val="000000"/>
                <w:sz w:val="20"/>
                <w:szCs w:val="20"/>
              </w:rPr>
            </w:pPr>
          </w:p>
        </w:tc>
      </w:tr>
      <w:tr w:rsidR="00830117" w:rsidRPr="00C83507" w:rsidTr="00CE274D">
        <w:tc>
          <w:tcPr>
            <w:tcW w:w="2718" w:type="dxa"/>
            <w:tcBorders>
              <w:bottom w:val="single" w:sz="4" w:space="0" w:color="auto"/>
            </w:tcBorders>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ReDim Statement</w:t>
            </w:r>
          </w:p>
        </w:tc>
        <w:tc>
          <w:tcPr>
            <w:tcW w:w="6138" w:type="dxa"/>
            <w:tcBorders>
              <w:bottom w:val="single" w:sz="4" w:space="0" w:color="auto"/>
            </w:tcBorders>
            <w:shd w:val="clear" w:color="auto" w:fill="auto"/>
          </w:tcPr>
          <w:p w:rsidR="0013041F" w:rsidRPr="00C83507" w:rsidRDefault="00232A4D" w:rsidP="00830117">
            <w:pPr>
              <w:rPr>
                <w:rFonts w:ascii="Arial" w:hAnsi="Arial" w:cs="Arial"/>
                <w:color w:val="000000"/>
                <w:sz w:val="20"/>
                <w:szCs w:val="20"/>
              </w:rPr>
            </w:pPr>
            <w:r w:rsidRPr="00C83507">
              <w:rPr>
                <w:rFonts w:ascii="Arial" w:hAnsi="Arial" w:cs="Arial"/>
                <w:b/>
                <w:color w:val="000000"/>
                <w:sz w:val="20"/>
                <w:szCs w:val="20"/>
              </w:rPr>
              <w:t xml:space="preserve">Definition: </w:t>
            </w:r>
            <w:r w:rsidR="0013041F" w:rsidRPr="00C83507">
              <w:rPr>
                <w:rFonts w:ascii="Arial" w:hAnsi="Arial" w:cs="Arial"/>
                <w:color w:val="000000"/>
                <w:sz w:val="20"/>
                <w:szCs w:val="20"/>
              </w:rPr>
              <w:t>Declares dynamic-array variables, and allocates or reallocates storage space at procedure level.</w:t>
            </w:r>
          </w:p>
          <w:p w:rsidR="0013041F" w:rsidRPr="00C83507" w:rsidRDefault="0013041F" w:rsidP="00830117">
            <w:pPr>
              <w:rPr>
                <w:rFonts w:ascii="Arial" w:hAnsi="Arial" w:cs="Arial"/>
                <w:color w:val="000000"/>
                <w:sz w:val="20"/>
                <w:szCs w:val="20"/>
              </w:rPr>
            </w:pPr>
          </w:p>
          <w:p w:rsidR="00D072F6" w:rsidRPr="00C83507" w:rsidRDefault="00D072F6" w:rsidP="00830117">
            <w:pPr>
              <w:rPr>
                <w:rFonts w:ascii="Arial" w:hAnsi="Arial" w:cs="Arial"/>
                <w:color w:val="000000"/>
                <w:sz w:val="20"/>
                <w:szCs w:val="20"/>
              </w:rPr>
            </w:pPr>
            <w:r w:rsidRPr="00C83507">
              <w:rPr>
                <w:rFonts w:ascii="Arial" w:hAnsi="Arial" w:cs="Arial"/>
                <w:color w:val="000000"/>
                <w:sz w:val="20"/>
                <w:szCs w:val="20"/>
              </w:rPr>
              <w:t xml:space="preserve">In general there’s no need for a ReDim statement in Windows PowerShell; arrays can be resized without having to explicitly call ReDim (and without having </w:t>
            </w:r>
            <w:r w:rsidR="00130A3E">
              <w:rPr>
                <w:rFonts w:ascii="Arial" w:hAnsi="Arial" w:cs="Arial"/>
                <w:color w:val="000000"/>
                <w:sz w:val="20"/>
                <w:szCs w:val="20"/>
              </w:rPr>
              <w:t xml:space="preserve">to </w:t>
            </w:r>
            <w:r w:rsidRPr="00C83507">
              <w:rPr>
                <w:rFonts w:ascii="Arial" w:hAnsi="Arial" w:cs="Arial"/>
                <w:color w:val="000000"/>
                <w:sz w:val="20"/>
                <w:szCs w:val="20"/>
              </w:rPr>
              <w:t>explicitly preserve the existing contents of the array). For example, suppose the following 5 items are assigned to the array $a:</w:t>
            </w:r>
          </w:p>
          <w:p w:rsidR="00D072F6" w:rsidRPr="00C83507" w:rsidRDefault="00D072F6" w:rsidP="00830117">
            <w:pPr>
              <w:rPr>
                <w:rFonts w:ascii="Arial" w:hAnsi="Arial" w:cs="Arial"/>
                <w:color w:val="000000"/>
                <w:sz w:val="20"/>
                <w:szCs w:val="20"/>
              </w:rPr>
            </w:pPr>
          </w:p>
          <w:p w:rsidR="00D072F6" w:rsidRPr="00C83507" w:rsidRDefault="00D072F6" w:rsidP="00830117">
            <w:pPr>
              <w:rPr>
                <w:rFonts w:ascii="Courier New" w:hAnsi="Courier New" w:cs="Courier New"/>
                <w:color w:val="000000"/>
                <w:sz w:val="20"/>
                <w:szCs w:val="20"/>
              </w:rPr>
            </w:pPr>
            <w:r w:rsidRPr="00C83507">
              <w:rPr>
                <w:rFonts w:ascii="Courier New" w:hAnsi="Courier New" w:cs="Courier New"/>
                <w:color w:val="000000"/>
                <w:sz w:val="20"/>
                <w:szCs w:val="20"/>
              </w:rPr>
              <w:t>$a = 1,2,3,4,5</w:t>
            </w:r>
          </w:p>
          <w:p w:rsidR="00D072F6" w:rsidRPr="00C83507" w:rsidRDefault="00D072F6" w:rsidP="00830117">
            <w:pPr>
              <w:rPr>
                <w:rFonts w:ascii="Arial" w:hAnsi="Arial" w:cs="Arial"/>
                <w:color w:val="000000"/>
                <w:sz w:val="20"/>
                <w:szCs w:val="20"/>
              </w:rPr>
            </w:pPr>
          </w:p>
          <w:p w:rsidR="00D072F6" w:rsidRPr="00C83507" w:rsidRDefault="00D072F6" w:rsidP="00830117">
            <w:pPr>
              <w:rPr>
                <w:rFonts w:ascii="Arial" w:hAnsi="Arial" w:cs="Arial"/>
                <w:color w:val="000000"/>
                <w:sz w:val="20"/>
                <w:szCs w:val="20"/>
              </w:rPr>
            </w:pPr>
            <w:r w:rsidRPr="00C83507">
              <w:rPr>
                <w:rFonts w:ascii="Arial" w:hAnsi="Arial" w:cs="Arial"/>
                <w:color w:val="000000"/>
                <w:sz w:val="20"/>
                <w:szCs w:val="20"/>
              </w:rPr>
              <w:t xml:space="preserve">Want to add a new value – 100 – to the array? This </w:t>
            </w:r>
            <w:r w:rsidR="00130A3E">
              <w:rPr>
                <w:rFonts w:ascii="Arial" w:hAnsi="Arial" w:cs="Arial"/>
                <w:color w:val="000000"/>
                <w:sz w:val="20"/>
                <w:szCs w:val="20"/>
              </w:rPr>
              <w:t xml:space="preserve">is </w:t>
            </w:r>
            <w:r w:rsidRPr="00C83507">
              <w:rPr>
                <w:rFonts w:ascii="Arial" w:hAnsi="Arial" w:cs="Arial"/>
                <w:color w:val="000000"/>
                <w:sz w:val="20"/>
                <w:szCs w:val="20"/>
              </w:rPr>
              <w:t>all you have to do:</w:t>
            </w:r>
          </w:p>
          <w:p w:rsidR="00D072F6" w:rsidRPr="00C83507" w:rsidRDefault="00D072F6" w:rsidP="00830117">
            <w:pPr>
              <w:rPr>
                <w:rFonts w:ascii="Arial" w:hAnsi="Arial" w:cs="Arial"/>
                <w:color w:val="000000"/>
                <w:sz w:val="20"/>
                <w:szCs w:val="20"/>
              </w:rPr>
            </w:pPr>
          </w:p>
          <w:p w:rsidR="00D072F6" w:rsidRPr="00C83507" w:rsidRDefault="00D072F6" w:rsidP="00830117">
            <w:pPr>
              <w:rPr>
                <w:rFonts w:ascii="Courier New" w:hAnsi="Courier New" w:cs="Courier New"/>
                <w:color w:val="000000"/>
                <w:sz w:val="20"/>
                <w:szCs w:val="20"/>
              </w:rPr>
            </w:pPr>
            <w:r w:rsidRPr="00C83507">
              <w:rPr>
                <w:rFonts w:ascii="Courier New" w:hAnsi="Courier New" w:cs="Courier New"/>
                <w:color w:val="000000"/>
                <w:sz w:val="20"/>
                <w:szCs w:val="20"/>
              </w:rPr>
              <w:t>$a = $a + 100</w:t>
            </w:r>
          </w:p>
          <w:p w:rsidR="00D072F6" w:rsidRPr="00C83507" w:rsidRDefault="00D072F6" w:rsidP="00830117">
            <w:pPr>
              <w:rPr>
                <w:rFonts w:ascii="Arial" w:hAnsi="Arial" w:cs="Arial"/>
                <w:color w:val="000000"/>
                <w:sz w:val="20"/>
                <w:szCs w:val="20"/>
              </w:rPr>
            </w:pPr>
          </w:p>
          <w:p w:rsidR="00D072F6" w:rsidRPr="00C83507" w:rsidRDefault="00D072F6" w:rsidP="00830117">
            <w:pPr>
              <w:rPr>
                <w:rFonts w:ascii="Arial" w:hAnsi="Arial" w:cs="Arial"/>
                <w:color w:val="000000"/>
                <w:sz w:val="20"/>
                <w:szCs w:val="20"/>
              </w:rPr>
            </w:pPr>
            <w:r w:rsidRPr="00C83507">
              <w:rPr>
                <w:rFonts w:ascii="Arial" w:hAnsi="Arial" w:cs="Arial"/>
                <w:color w:val="000000"/>
                <w:sz w:val="20"/>
                <w:szCs w:val="20"/>
              </w:rPr>
              <w:t>If you echo back the value of $a you’ll get the following:</w:t>
            </w:r>
          </w:p>
          <w:p w:rsidR="00D072F6" w:rsidRPr="00C83507" w:rsidRDefault="00D072F6" w:rsidP="00830117">
            <w:pPr>
              <w:rPr>
                <w:rFonts w:ascii="Arial" w:hAnsi="Arial" w:cs="Arial"/>
                <w:color w:val="000000"/>
                <w:sz w:val="20"/>
                <w:szCs w:val="20"/>
              </w:rPr>
            </w:pPr>
          </w:p>
          <w:p w:rsidR="00D072F6" w:rsidRPr="00C83507" w:rsidRDefault="00D072F6" w:rsidP="00830117">
            <w:pPr>
              <w:rPr>
                <w:rFonts w:ascii="Courier New" w:hAnsi="Courier New" w:cs="Courier New"/>
                <w:color w:val="000000"/>
                <w:sz w:val="20"/>
                <w:szCs w:val="20"/>
              </w:rPr>
            </w:pPr>
            <w:r w:rsidRPr="00C83507">
              <w:rPr>
                <w:rFonts w:ascii="Courier New" w:hAnsi="Courier New" w:cs="Courier New"/>
                <w:color w:val="000000"/>
                <w:sz w:val="20"/>
                <w:szCs w:val="20"/>
              </w:rPr>
              <w:t>1</w:t>
            </w:r>
          </w:p>
          <w:p w:rsidR="00D072F6" w:rsidRPr="00C83507" w:rsidRDefault="00D072F6" w:rsidP="00830117">
            <w:pPr>
              <w:rPr>
                <w:rFonts w:ascii="Courier New" w:hAnsi="Courier New" w:cs="Courier New"/>
                <w:color w:val="000000"/>
                <w:sz w:val="20"/>
                <w:szCs w:val="20"/>
              </w:rPr>
            </w:pPr>
            <w:r w:rsidRPr="00C83507">
              <w:rPr>
                <w:rFonts w:ascii="Courier New" w:hAnsi="Courier New" w:cs="Courier New"/>
                <w:color w:val="000000"/>
                <w:sz w:val="20"/>
                <w:szCs w:val="20"/>
              </w:rPr>
              <w:t>2</w:t>
            </w:r>
          </w:p>
          <w:p w:rsidR="00D072F6" w:rsidRPr="00C83507" w:rsidRDefault="00D072F6" w:rsidP="00830117">
            <w:pPr>
              <w:rPr>
                <w:rFonts w:ascii="Courier New" w:hAnsi="Courier New" w:cs="Courier New"/>
                <w:color w:val="000000"/>
                <w:sz w:val="20"/>
                <w:szCs w:val="20"/>
              </w:rPr>
            </w:pPr>
            <w:r w:rsidRPr="00C83507">
              <w:rPr>
                <w:rFonts w:ascii="Courier New" w:hAnsi="Courier New" w:cs="Courier New"/>
                <w:color w:val="000000"/>
                <w:sz w:val="20"/>
                <w:szCs w:val="20"/>
              </w:rPr>
              <w:t>3</w:t>
            </w:r>
          </w:p>
          <w:p w:rsidR="00D072F6" w:rsidRPr="00C83507" w:rsidRDefault="00D072F6" w:rsidP="00830117">
            <w:pPr>
              <w:rPr>
                <w:rFonts w:ascii="Courier New" w:hAnsi="Courier New" w:cs="Courier New"/>
                <w:color w:val="000000"/>
                <w:sz w:val="20"/>
                <w:szCs w:val="20"/>
              </w:rPr>
            </w:pPr>
            <w:r w:rsidRPr="00C83507">
              <w:rPr>
                <w:rFonts w:ascii="Courier New" w:hAnsi="Courier New" w:cs="Courier New"/>
                <w:color w:val="000000"/>
                <w:sz w:val="20"/>
                <w:szCs w:val="20"/>
              </w:rPr>
              <w:t>4</w:t>
            </w:r>
          </w:p>
          <w:p w:rsidR="00D072F6" w:rsidRPr="00C83507" w:rsidRDefault="00D072F6" w:rsidP="00830117">
            <w:pPr>
              <w:rPr>
                <w:rFonts w:ascii="Courier New" w:hAnsi="Courier New" w:cs="Courier New"/>
                <w:color w:val="000000"/>
                <w:sz w:val="20"/>
                <w:szCs w:val="20"/>
              </w:rPr>
            </w:pPr>
            <w:r w:rsidRPr="00C83507">
              <w:rPr>
                <w:rFonts w:ascii="Courier New" w:hAnsi="Courier New" w:cs="Courier New"/>
                <w:color w:val="000000"/>
                <w:sz w:val="20"/>
                <w:szCs w:val="20"/>
              </w:rPr>
              <w:t>5</w:t>
            </w:r>
          </w:p>
          <w:p w:rsidR="00D072F6" w:rsidRPr="00C83507" w:rsidRDefault="00D072F6" w:rsidP="00830117">
            <w:pPr>
              <w:rPr>
                <w:rFonts w:ascii="Arial" w:hAnsi="Arial" w:cs="Arial"/>
                <w:color w:val="000000"/>
                <w:sz w:val="20"/>
                <w:szCs w:val="20"/>
              </w:rPr>
            </w:pPr>
            <w:r w:rsidRPr="00C83507">
              <w:rPr>
                <w:rFonts w:ascii="Courier New" w:hAnsi="Courier New" w:cs="Courier New"/>
                <w:color w:val="000000"/>
                <w:sz w:val="20"/>
                <w:szCs w:val="20"/>
              </w:rPr>
              <w:t>100</w:t>
            </w:r>
          </w:p>
          <w:p w:rsidR="00D072F6" w:rsidRPr="00C83507" w:rsidRDefault="00D072F6" w:rsidP="00830117">
            <w:pPr>
              <w:rPr>
                <w:rFonts w:ascii="Arial" w:hAnsi="Arial" w:cs="Arial"/>
                <w:color w:val="000000"/>
                <w:sz w:val="20"/>
                <w:szCs w:val="20"/>
              </w:rPr>
            </w:pPr>
          </w:p>
          <w:p w:rsidR="00D072F6" w:rsidRPr="00C83507" w:rsidRDefault="00D072F6" w:rsidP="00830117">
            <w:pPr>
              <w:rPr>
                <w:rFonts w:ascii="Arial" w:hAnsi="Arial" w:cs="Arial"/>
                <w:color w:val="000000"/>
                <w:sz w:val="20"/>
                <w:szCs w:val="20"/>
              </w:rPr>
            </w:pPr>
            <w:r w:rsidRPr="00C83507">
              <w:rPr>
                <w:rFonts w:ascii="Arial" w:hAnsi="Arial" w:cs="Arial"/>
                <w:color w:val="000000"/>
                <w:sz w:val="20"/>
                <w:szCs w:val="20"/>
              </w:rPr>
              <w:t xml:space="preserve">Likewise you can truncate an array without explicitly redimensioning </w:t>
            </w:r>
            <w:r w:rsidR="00817AF4" w:rsidRPr="00C83507">
              <w:rPr>
                <w:rFonts w:ascii="Arial" w:hAnsi="Arial" w:cs="Arial"/>
                <w:color w:val="000000"/>
                <w:sz w:val="20"/>
                <w:szCs w:val="20"/>
              </w:rPr>
              <w:t>anything</w:t>
            </w:r>
            <w:r w:rsidRPr="00C83507">
              <w:rPr>
                <w:rFonts w:ascii="Arial" w:hAnsi="Arial" w:cs="Arial"/>
                <w:color w:val="000000"/>
                <w:sz w:val="20"/>
                <w:szCs w:val="20"/>
              </w:rPr>
              <w:t xml:space="preserve">. Suppose you want </w:t>
            </w:r>
            <w:r w:rsidR="00130A3E" w:rsidRPr="00C83507">
              <w:rPr>
                <w:rFonts w:ascii="Arial" w:hAnsi="Arial" w:cs="Arial"/>
                <w:color w:val="000000"/>
                <w:sz w:val="20"/>
                <w:szCs w:val="20"/>
              </w:rPr>
              <w:t xml:space="preserve">only </w:t>
            </w:r>
            <w:r w:rsidRPr="00C83507">
              <w:rPr>
                <w:rFonts w:ascii="Arial" w:hAnsi="Arial" w:cs="Arial"/>
                <w:color w:val="000000"/>
                <w:sz w:val="20"/>
                <w:szCs w:val="20"/>
              </w:rPr>
              <w:t xml:space="preserve">the first three values in $a. This code assigns just those first three values (using the syntax </w:t>
            </w:r>
            <w:r w:rsidRPr="00C83507">
              <w:rPr>
                <w:rFonts w:ascii="Arial" w:hAnsi="Arial" w:cs="Arial"/>
                <w:b/>
                <w:color w:val="000000"/>
                <w:sz w:val="20"/>
                <w:szCs w:val="20"/>
              </w:rPr>
              <w:t>0..2</w:t>
            </w:r>
            <w:r w:rsidRPr="00C83507">
              <w:rPr>
                <w:rFonts w:ascii="Arial" w:hAnsi="Arial" w:cs="Arial"/>
                <w:color w:val="000000"/>
                <w:sz w:val="20"/>
                <w:szCs w:val="20"/>
              </w:rPr>
              <w:t xml:space="preserve">, which means start with item 0 in the array, end with item </w:t>
            </w:r>
            <w:r w:rsidR="0031101E" w:rsidRPr="00C83507">
              <w:rPr>
                <w:rFonts w:ascii="Arial" w:hAnsi="Arial" w:cs="Arial"/>
                <w:color w:val="000000"/>
                <w:sz w:val="20"/>
                <w:szCs w:val="20"/>
              </w:rPr>
              <w:t>2</w:t>
            </w:r>
            <w:r w:rsidRPr="00C83507">
              <w:rPr>
                <w:rFonts w:ascii="Arial" w:hAnsi="Arial" w:cs="Arial"/>
                <w:color w:val="000000"/>
                <w:sz w:val="20"/>
                <w:szCs w:val="20"/>
              </w:rPr>
              <w:t>, and take all the values in between) and assigns them to $a:</w:t>
            </w:r>
          </w:p>
          <w:p w:rsidR="00D072F6" w:rsidRPr="00C83507" w:rsidRDefault="00D072F6" w:rsidP="00830117">
            <w:pPr>
              <w:rPr>
                <w:rFonts w:ascii="Arial" w:hAnsi="Arial" w:cs="Arial"/>
                <w:color w:val="000000"/>
                <w:sz w:val="20"/>
                <w:szCs w:val="20"/>
              </w:rPr>
            </w:pPr>
          </w:p>
          <w:p w:rsidR="00830117" w:rsidRPr="00C83507" w:rsidRDefault="008F64FA" w:rsidP="00830117">
            <w:pPr>
              <w:rPr>
                <w:rFonts w:ascii="Courier New" w:hAnsi="Courier New" w:cs="Courier New"/>
                <w:color w:val="000000"/>
                <w:sz w:val="20"/>
                <w:szCs w:val="20"/>
              </w:rPr>
            </w:pPr>
            <w:r w:rsidRPr="00C83507">
              <w:rPr>
                <w:rFonts w:ascii="Courier New" w:hAnsi="Courier New" w:cs="Courier New"/>
                <w:color w:val="000000"/>
                <w:sz w:val="20"/>
                <w:szCs w:val="20"/>
              </w:rPr>
              <w:t>$a = $a[</w:t>
            </w:r>
            <w:r w:rsidR="00D072F6" w:rsidRPr="00C83507">
              <w:rPr>
                <w:rFonts w:ascii="Courier New" w:hAnsi="Courier New" w:cs="Courier New"/>
                <w:color w:val="000000"/>
                <w:sz w:val="20"/>
                <w:szCs w:val="20"/>
              </w:rPr>
              <w:t>0</w:t>
            </w:r>
            <w:r w:rsidRPr="00C83507">
              <w:rPr>
                <w:rFonts w:ascii="Courier New" w:hAnsi="Courier New" w:cs="Courier New"/>
                <w:color w:val="000000"/>
                <w:sz w:val="20"/>
                <w:szCs w:val="20"/>
              </w:rPr>
              <w:t>..</w:t>
            </w:r>
            <w:r w:rsidR="00D072F6" w:rsidRPr="00C83507">
              <w:rPr>
                <w:rFonts w:ascii="Courier New" w:hAnsi="Courier New" w:cs="Courier New"/>
                <w:color w:val="000000"/>
                <w:sz w:val="20"/>
                <w:szCs w:val="20"/>
              </w:rPr>
              <w:t>2</w:t>
            </w:r>
            <w:r w:rsidRPr="00C83507">
              <w:rPr>
                <w:rFonts w:ascii="Courier New" w:hAnsi="Courier New" w:cs="Courier New"/>
                <w:color w:val="000000"/>
                <w:sz w:val="20"/>
                <w:szCs w:val="20"/>
              </w:rPr>
              <w:t>]</w:t>
            </w:r>
          </w:p>
          <w:p w:rsidR="008F64FA" w:rsidRPr="00C83507" w:rsidRDefault="008F64FA" w:rsidP="00830117">
            <w:pPr>
              <w:rPr>
                <w:rFonts w:ascii="Arial" w:hAnsi="Arial" w:cs="Arial"/>
                <w:color w:val="000000"/>
                <w:sz w:val="20"/>
                <w:szCs w:val="20"/>
              </w:rPr>
            </w:pPr>
          </w:p>
          <w:p w:rsidR="00D072F6" w:rsidRPr="00C83507" w:rsidRDefault="00D072F6" w:rsidP="00830117">
            <w:pPr>
              <w:rPr>
                <w:rFonts w:ascii="Arial" w:hAnsi="Arial" w:cs="Arial"/>
                <w:color w:val="000000"/>
                <w:sz w:val="20"/>
                <w:szCs w:val="20"/>
              </w:rPr>
            </w:pPr>
            <w:r w:rsidRPr="00C83507">
              <w:rPr>
                <w:rFonts w:ascii="Arial" w:hAnsi="Arial" w:cs="Arial"/>
                <w:color w:val="000000"/>
                <w:sz w:val="20"/>
                <w:szCs w:val="20"/>
              </w:rPr>
              <w:t>What do you ge</w:t>
            </w:r>
            <w:r w:rsidR="00350681">
              <w:rPr>
                <w:rFonts w:ascii="Arial" w:hAnsi="Arial" w:cs="Arial"/>
                <w:color w:val="000000"/>
                <w:sz w:val="20"/>
                <w:szCs w:val="20"/>
              </w:rPr>
              <w:t>t</w:t>
            </w:r>
            <w:r w:rsidRPr="00C83507">
              <w:rPr>
                <w:rFonts w:ascii="Arial" w:hAnsi="Arial" w:cs="Arial"/>
                <w:color w:val="000000"/>
                <w:sz w:val="20"/>
                <w:szCs w:val="20"/>
              </w:rPr>
              <w:t xml:space="preserve"> back when you execute this command? This is what you get back:</w:t>
            </w:r>
          </w:p>
          <w:p w:rsidR="00D072F6" w:rsidRPr="00C83507" w:rsidRDefault="00D072F6" w:rsidP="00830117">
            <w:pPr>
              <w:rPr>
                <w:rFonts w:ascii="Arial" w:hAnsi="Arial" w:cs="Arial"/>
                <w:color w:val="000000"/>
                <w:sz w:val="20"/>
                <w:szCs w:val="20"/>
              </w:rPr>
            </w:pPr>
          </w:p>
          <w:p w:rsidR="00D072F6" w:rsidRPr="00C83507" w:rsidRDefault="00D072F6" w:rsidP="00830117">
            <w:pPr>
              <w:rPr>
                <w:rFonts w:ascii="Courier New" w:hAnsi="Courier New" w:cs="Courier New"/>
                <w:color w:val="000000"/>
                <w:sz w:val="20"/>
                <w:szCs w:val="20"/>
              </w:rPr>
            </w:pPr>
            <w:r w:rsidRPr="00C83507">
              <w:rPr>
                <w:rFonts w:ascii="Courier New" w:hAnsi="Courier New" w:cs="Courier New"/>
                <w:color w:val="000000"/>
                <w:sz w:val="20"/>
                <w:szCs w:val="20"/>
              </w:rPr>
              <w:t>1</w:t>
            </w:r>
          </w:p>
          <w:p w:rsidR="00D072F6" w:rsidRDefault="00D072F6" w:rsidP="00830117">
            <w:pPr>
              <w:rPr>
                <w:rFonts w:ascii="Courier New" w:hAnsi="Courier New" w:cs="Courier New"/>
                <w:color w:val="000000"/>
                <w:sz w:val="20"/>
                <w:szCs w:val="20"/>
              </w:rPr>
            </w:pPr>
            <w:r w:rsidRPr="00C83507">
              <w:rPr>
                <w:rFonts w:ascii="Courier New" w:hAnsi="Courier New" w:cs="Courier New"/>
                <w:color w:val="000000"/>
                <w:sz w:val="20"/>
                <w:szCs w:val="20"/>
              </w:rPr>
              <w:t>2</w:t>
            </w:r>
          </w:p>
          <w:p w:rsidR="00130A3E" w:rsidRPr="00C83507" w:rsidRDefault="00130A3E" w:rsidP="00830117">
            <w:pPr>
              <w:rPr>
                <w:rFonts w:ascii="Arial" w:hAnsi="Arial" w:cs="Arial"/>
                <w:color w:val="000000"/>
                <w:sz w:val="20"/>
                <w:szCs w:val="20"/>
              </w:rPr>
            </w:pPr>
            <w:r>
              <w:rPr>
                <w:rFonts w:ascii="Courier New" w:hAnsi="Courier New" w:cs="Courier New"/>
                <w:color w:val="000000"/>
                <w:sz w:val="20"/>
                <w:szCs w:val="20"/>
              </w:rPr>
              <w:t>3</w:t>
            </w:r>
          </w:p>
          <w:p w:rsidR="00D072F6" w:rsidRPr="00C83507" w:rsidRDefault="00D072F6" w:rsidP="00830117">
            <w:pPr>
              <w:rPr>
                <w:rFonts w:ascii="Arial" w:hAnsi="Arial" w:cs="Arial"/>
                <w:color w:val="000000"/>
                <w:sz w:val="20"/>
                <w:szCs w:val="20"/>
              </w:rPr>
            </w:pPr>
          </w:p>
        </w:tc>
      </w:tr>
      <w:tr w:rsidR="00830117" w:rsidRPr="00C83507" w:rsidTr="00240EB8">
        <w:tc>
          <w:tcPr>
            <w:tcW w:w="2718" w:type="dxa"/>
            <w:tcBorders>
              <w:bottom w:val="single" w:sz="4" w:space="0" w:color="auto"/>
            </w:tcBorders>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Rem Statement</w:t>
            </w:r>
          </w:p>
        </w:tc>
        <w:tc>
          <w:tcPr>
            <w:tcW w:w="6138" w:type="dxa"/>
            <w:tcBorders>
              <w:bottom w:val="single" w:sz="4" w:space="0" w:color="auto"/>
            </w:tcBorders>
            <w:shd w:val="clear" w:color="auto" w:fill="auto"/>
          </w:tcPr>
          <w:p w:rsidR="0013041F" w:rsidRPr="00C83507" w:rsidRDefault="00232A4D" w:rsidP="00AC08A4">
            <w:pPr>
              <w:rPr>
                <w:rFonts w:ascii="Arial" w:hAnsi="Arial" w:cs="Arial"/>
                <w:color w:val="000000"/>
                <w:sz w:val="20"/>
                <w:szCs w:val="20"/>
              </w:rPr>
            </w:pPr>
            <w:r w:rsidRPr="00C83507">
              <w:rPr>
                <w:rFonts w:ascii="Arial" w:hAnsi="Arial" w:cs="Arial"/>
                <w:b/>
                <w:color w:val="000000"/>
                <w:sz w:val="20"/>
                <w:szCs w:val="20"/>
              </w:rPr>
              <w:t xml:space="preserve">Definition: </w:t>
            </w:r>
            <w:r w:rsidR="0013041F" w:rsidRPr="00C83507">
              <w:rPr>
                <w:rFonts w:ascii="Arial" w:hAnsi="Arial" w:cs="Arial"/>
                <w:color w:val="000000"/>
                <w:sz w:val="20"/>
                <w:szCs w:val="20"/>
              </w:rPr>
              <w:t>Includes explanatory remarks in a program.</w:t>
            </w:r>
          </w:p>
          <w:p w:rsidR="0013041F" w:rsidRPr="00C83507" w:rsidRDefault="0013041F" w:rsidP="00AC08A4">
            <w:pPr>
              <w:rPr>
                <w:rFonts w:ascii="Arial" w:hAnsi="Arial" w:cs="Arial"/>
                <w:color w:val="000000"/>
                <w:sz w:val="20"/>
                <w:szCs w:val="20"/>
              </w:rPr>
            </w:pPr>
          </w:p>
          <w:p w:rsidR="005E4B64" w:rsidRPr="00C83507" w:rsidRDefault="00E7051E" w:rsidP="00AC08A4">
            <w:pPr>
              <w:rPr>
                <w:rFonts w:ascii="Arial" w:hAnsi="Arial" w:cs="Arial"/>
                <w:color w:val="000000"/>
                <w:sz w:val="20"/>
                <w:szCs w:val="20"/>
              </w:rPr>
            </w:pPr>
            <w:r w:rsidRPr="00C83507">
              <w:rPr>
                <w:rFonts w:ascii="Arial" w:hAnsi="Arial" w:cs="Arial"/>
                <w:color w:val="000000"/>
                <w:sz w:val="20"/>
                <w:szCs w:val="20"/>
              </w:rPr>
              <w:t xml:space="preserve">To add a comment to a Windows PowerShell script (or a Windows PowerShell command, for that matter) simply preface that comment with the pound sign (#); anything following the pound sign will be treated as a comment and ignored by the script processor. For example, this command calls the </w:t>
            </w:r>
            <w:r w:rsidRPr="00C83507">
              <w:rPr>
                <w:rFonts w:ascii="Arial" w:hAnsi="Arial" w:cs="Arial"/>
                <w:b/>
                <w:color w:val="000000"/>
                <w:sz w:val="20"/>
                <w:szCs w:val="20"/>
              </w:rPr>
              <w:t>Get-Date</w:t>
            </w:r>
            <w:r w:rsidRPr="00C83507">
              <w:rPr>
                <w:rFonts w:ascii="Arial" w:hAnsi="Arial" w:cs="Arial"/>
                <w:color w:val="000000"/>
                <w:sz w:val="20"/>
                <w:szCs w:val="20"/>
              </w:rPr>
              <w:t xml:space="preserve"> Cmdlet and then tacks on a comment explaining what the Cmdlet does:</w:t>
            </w:r>
          </w:p>
          <w:p w:rsidR="005E4B64" w:rsidRPr="00C83507" w:rsidRDefault="005E4B64" w:rsidP="00AC08A4">
            <w:pPr>
              <w:rPr>
                <w:rFonts w:ascii="Arial" w:hAnsi="Arial" w:cs="Arial"/>
                <w:color w:val="000000"/>
                <w:sz w:val="20"/>
                <w:szCs w:val="20"/>
              </w:rPr>
            </w:pPr>
          </w:p>
          <w:p w:rsidR="00AC08A4" w:rsidRPr="00C83507" w:rsidRDefault="00AC08A4" w:rsidP="00AC08A4">
            <w:pPr>
              <w:rPr>
                <w:rFonts w:ascii="Courier New" w:hAnsi="Courier New" w:cs="Courier New"/>
                <w:color w:val="000000"/>
                <w:sz w:val="20"/>
                <w:szCs w:val="20"/>
              </w:rPr>
            </w:pPr>
            <w:r w:rsidRPr="00C83507">
              <w:rPr>
                <w:rFonts w:ascii="Courier New" w:hAnsi="Courier New" w:cs="Courier New"/>
                <w:color w:val="000000"/>
                <w:sz w:val="20"/>
                <w:szCs w:val="20"/>
              </w:rPr>
              <w:t>get-</w:t>
            </w:r>
            <w:r w:rsidR="00E7051E" w:rsidRPr="00C83507">
              <w:rPr>
                <w:rFonts w:ascii="Courier New" w:hAnsi="Courier New" w:cs="Courier New"/>
                <w:color w:val="000000"/>
                <w:sz w:val="20"/>
                <w:szCs w:val="20"/>
              </w:rPr>
              <w:t>date</w:t>
            </w:r>
            <w:r w:rsidRPr="00C83507">
              <w:rPr>
                <w:rFonts w:ascii="Courier New" w:hAnsi="Courier New" w:cs="Courier New"/>
                <w:color w:val="000000"/>
                <w:sz w:val="20"/>
                <w:szCs w:val="20"/>
              </w:rPr>
              <w:t xml:space="preserve"> # </w:t>
            </w:r>
            <w:r w:rsidR="0031101E" w:rsidRPr="00C83507">
              <w:rPr>
                <w:rFonts w:ascii="Courier New" w:hAnsi="Courier New" w:cs="Courier New"/>
                <w:color w:val="000000"/>
                <w:sz w:val="20"/>
                <w:szCs w:val="20"/>
              </w:rPr>
              <w:t>T</w:t>
            </w:r>
            <w:r w:rsidRPr="00C83507">
              <w:rPr>
                <w:rFonts w:ascii="Courier New" w:hAnsi="Courier New" w:cs="Courier New"/>
                <w:color w:val="000000"/>
                <w:sz w:val="20"/>
                <w:szCs w:val="20"/>
              </w:rPr>
              <w:t xml:space="preserve">his </w:t>
            </w:r>
            <w:r w:rsidR="00817AF4" w:rsidRPr="00C83507">
              <w:rPr>
                <w:rFonts w:ascii="Courier New" w:hAnsi="Courier New" w:cs="Courier New"/>
                <w:color w:val="000000"/>
                <w:sz w:val="20"/>
                <w:szCs w:val="20"/>
              </w:rPr>
              <w:t>Cmdlet</w:t>
            </w:r>
            <w:r w:rsidRPr="00C83507">
              <w:rPr>
                <w:rFonts w:ascii="Courier New" w:hAnsi="Courier New" w:cs="Courier New"/>
                <w:color w:val="000000"/>
                <w:sz w:val="20"/>
                <w:szCs w:val="20"/>
              </w:rPr>
              <w:t xml:space="preserve"> retrieves </w:t>
            </w:r>
            <w:r w:rsidR="00E7051E" w:rsidRPr="00C83507">
              <w:rPr>
                <w:rFonts w:ascii="Courier New" w:hAnsi="Courier New" w:cs="Courier New"/>
                <w:color w:val="000000"/>
                <w:sz w:val="20"/>
                <w:szCs w:val="20"/>
              </w:rPr>
              <w:t>the current date and time</w:t>
            </w:r>
          </w:p>
          <w:p w:rsidR="00830117" w:rsidRPr="00C83507" w:rsidRDefault="00830117" w:rsidP="00830117">
            <w:pPr>
              <w:rPr>
                <w:rFonts w:ascii="Arial" w:hAnsi="Arial" w:cs="Arial"/>
                <w:color w:val="000000"/>
                <w:sz w:val="20"/>
                <w:szCs w:val="20"/>
              </w:rPr>
            </w:pPr>
          </w:p>
          <w:p w:rsidR="00E7051E" w:rsidRPr="00C83507" w:rsidRDefault="00E7051E" w:rsidP="00830117">
            <w:pPr>
              <w:rPr>
                <w:rFonts w:ascii="Arial" w:hAnsi="Arial" w:cs="Arial"/>
                <w:color w:val="000000"/>
                <w:sz w:val="20"/>
                <w:szCs w:val="20"/>
              </w:rPr>
            </w:pPr>
            <w:r w:rsidRPr="00C83507">
              <w:rPr>
                <w:rFonts w:ascii="Arial" w:hAnsi="Arial" w:cs="Arial"/>
                <w:color w:val="000000"/>
                <w:sz w:val="20"/>
                <w:szCs w:val="20"/>
              </w:rPr>
              <w:t>When you execute this command you’ll simply get back the current date and time; the comment will be ignored. That’s also true with this command:</w:t>
            </w:r>
          </w:p>
          <w:p w:rsidR="00E7051E" w:rsidRPr="00C83507" w:rsidRDefault="00E7051E" w:rsidP="00830117">
            <w:pPr>
              <w:rPr>
                <w:rFonts w:ascii="Arial" w:hAnsi="Arial" w:cs="Arial"/>
                <w:color w:val="000000"/>
                <w:sz w:val="20"/>
                <w:szCs w:val="20"/>
              </w:rPr>
            </w:pPr>
          </w:p>
          <w:p w:rsidR="00E7051E" w:rsidRPr="00C83507" w:rsidRDefault="00E7051E" w:rsidP="00830117">
            <w:pPr>
              <w:rPr>
                <w:rFonts w:ascii="Courier New" w:hAnsi="Courier New" w:cs="Courier New"/>
                <w:color w:val="000000"/>
                <w:sz w:val="20"/>
                <w:szCs w:val="20"/>
              </w:rPr>
            </w:pPr>
            <w:r w:rsidRPr="00C83507">
              <w:rPr>
                <w:rFonts w:ascii="Courier New" w:hAnsi="Courier New" w:cs="Courier New"/>
                <w:color w:val="000000"/>
                <w:sz w:val="20"/>
                <w:szCs w:val="20"/>
              </w:rPr>
              <w:t>get-date # get-help</w:t>
            </w:r>
          </w:p>
          <w:p w:rsidR="00E7051E" w:rsidRPr="00C83507" w:rsidRDefault="00E7051E" w:rsidP="00830117">
            <w:pPr>
              <w:rPr>
                <w:rFonts w:ascii="Arial" w:hAnsi="Arial" w:cs="Arial"/>
                <w:color w:val="000000"/>
                <w:sz w:val="20"/>
                <w:szCs w:val="20"/>
              </w:rPr>
            </w:pPr>
          </w:p>
          <w:p w:rsidR="00E7051E" w:rsidRPr="00C83507" w:rsidRDefault="00E7051E" w:rsidP="00830117">
            <w:pPr>
              <w:rPr>
                <w:rFonts w:ascii="Arial" w:hAnsi="Arial" w:cs="Arial"/>
                <w:color w:val="000000"/>
                <w:sz w:val="20"/>
                <w:szCs w:val="20"/>
              </w:rPr>
            </w:pPr>
            <w:r w:rsidRPr="00C83507">
              <w:rPr>
                <w:rFonts w:ascii="Arial" w:hAnsi="Arial" w:cs="Arial"/>
                <w:color w:val="000000"/>
                <w:sz w:val="20"/>
                <w:szCs w:val="20"/>
              </w:rPr>
              <w:t xml:space="preserve">The Get-Date Cmdlet will be executed; the </w:t>
            </w:r>
            <w:r w:rsidRPr="00C83507">
              <w:rPr>
                <w:rFonts w:ascii="Arial" w:hAnsi="Arial" w:cs="Arial"/>
                <w:b/>
                <w:color w:val="000000"/>
                <w:sz w:val="20"/>
                <w:szCs w:val="20"/>
              </w:rPr>
              <w:t>Get-Help</w:t>
            </w:r>
            <w:r w:rsidRPr="00C83507">
              <w:rPr>
                <w:rFonts w:ascii="Arial" w:hAnsi="Arial" w:cs="Arial"/>
                <w:color w:val="000000"/>
                <w:sz w:val="20"/>
                <w:szCs w:val="20"/>
              </w:rPr>
              <w:t xml:space="preserve"> Cmdlet will not. That’s because</w:t>
            </w:r>
            <w:r w:rsidR="0031101E" w:rsidRPr="00C83507">
              <w:rPr>
                <w:rFonts w:ascii="Arial" w:hAnsi="Arial" w:cs="Arial"/>
                <w:color w:val="000000"/>
                <w:sz w:val="20"/>
                <w:szCs w:val="20"/>
              </w:rPr>
              <w:t>, in this example,</w:t>
            </w:r>
            <w:r w:rsidRPr="00C83507">
              <w:rPr>
                <w:rFonts w:ascii="Arial" w:hAnsi="Arial" w:cs="Arial"/>
                <w:color w:val="000000"/>
                <w:sz w:val="20"/>
                <w:szCs w:val="20"/>
              </w:rPr>
              <w:t xml:space="preserve"> Get-Help is a comment</w:t>
            </w:r>
            <w:r w:rsidR="0031101E" w:rsidRPr="00C83507">
              <w:rPr>
                <w:rFonts w:ascii="Arial" w:hAnsi="Arial" w:cs="Arial"/>
                <w:color w:val="000000"/>
                <w:sz w:val="20"/>
                <w:szCs w:val="20"/>
              </w:rPr>
              <w:t>, not a command</w:t>
            </w:r>
            <w:r w:rsidRPr="00C83507">
              <w:rPr>
                <w:rFonts w:ascii="Arial" w:hAnsi="Arial" w:cs="Arial"/>
                <w:color w:val="000000"/>
                <w:sz w:val="20"/>
                <w:szCs w:val="20"/>
              </w:rPr>
              <w:t>.</w:t>
            </w:r>
          </w:p>
          <w:p w:rsidR="00E7051E" w:rsidRPr="00C83507" w:rsidRDefault="00E7051E" w:rsidP="00830117">
            <w:pPr>
              <w:rPr>
                <w:rFonts w:ascii="Arial" w:hAnsi="Arial" w:cs="Arial"/>
                <w:color w:val="000000"/>
                <w:sz w:val="20"/>
                <w:szCs w:val="20"/>
              </w:rPr>
            </w:pPr>
          </w:p>
        </w:tc>
      </w:tr>
      <w:tr w:rsidR="00830117" w:rsidRPr="00C83507" w:rsidTr="00240EB8">
        <w:tc>
          <w:tcPr>
            <w:tcW w:w="2718" w:type="dxa"/>
            <w:tcBorders>
              <w:bottom w:val="single" w:sz="4" w:space="0" w:color="auto"/>
            </w:tcBorders>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Select Case Statement</w:t>
            </w:r>
          </w:p>
        </w:tc>
        <w:tc>
          <w:tcPr>
            <w:tcW w:w="6138" w:type="dxa"/>
            <w:tcBorders>
              <w:bottom w:val="single" w:sz="4" w:space="0" w:color="auto"/>
            </w:tcBorders>
            <w:shd w:val="clear" w:color="auto" w:fill="auto"/>
          </w:tcPr>
          <w:p w:rsidR="0013041F" w:rsidRPr="00C83507" w:rsidRDefault="00232A4D" w:rsidP="00AC08A4">
            <w:pPr>
              <w:rPr>
                <w:rFonts w:ascii="Arial" w:hAnsi="Arial" w:cs="Arial"/>
                <w:color w:val="000000"/>
                <w:sz w:val="20"/>
                <w:szCs w:val="20"/>
              </w:rPr>
            </w:pPr>
            <w:r w:rsidRPr="00C83507">
              <w:rPr>
                <w:rFonts w:ascii="Arial" w:hAnsi="Arial" w:cs="Arial"/>
                <w:b/>
                <w:color w:val="000000"/>
                <w:sz w:val="20"/>
                <w:szCs w:val="20"/>
              </w:rPr>
              <w:t xml:space="preserve">Definition: </w:t>
            </w:r>
            <w:r w:rsidR="0013041F" w:rsidRPr="00C83507">
              <w:rPr>
                <w:rFonts w:ascii="Arial" w:hAnsi="Arial" w:cs="Arial"/>
                <w:color w:val="000000"/>
                <w:sz w:val="20"/>
                <w:szCs w:val="20"/>
              </w:rPr>
              <w:t>Executes one of several groups of statements, depending on the value of an expression.</w:t>
            </w:r>
          </w:p>
          <w:p w:rsidR="0013041F" w:rsidRPr="00C83507" w:rsidRDefault="0013041F" w:rsidP="00AC08A4">
            <w:pPr>
              <w:rPr>
                <w:rFonts w:ascii="Arial" w:hAnsi="Arial" w:cs="Arial"/>
                <w:color w:val="000000"/>
                <w:sz w:val="20"/>
                <w:szCs w:val="20"/>
              </w:rPr>
            </w:pPr>
          </w:p>
          <w:p w:rsidR="00C766B5" w:rsidRPr="00C83507" w:rsidRDefault="00901955" w:rsidP="00AC08A4">
            <w:pPr>
              <w:rPr>
                <w:rFonts w:ascii="Arial" w:hAnsi="Arial" w:cs="Arial"/>
                <w:color w:val="000000"/>
                <w:sz w:val="20"/>
                <w:szCs w:val="20"/>
              </w:rPr>
            </w:pPr>
            <w:r w:rsidRPr="00C83507">
              <w:rPr>
                <w:rFonts w:ascii="Arial" w:hAnsi="Arial" w:cs="Arial"/>
                <w:color w:val="000000"/>
                <w:sz w:val="20"/>
                <w:szCs w:val="20"/>
              </w:rPr>
              <w:t xml:space="preserve">In VBScript you can test for multiple possibilities by using a long and sometimes-complicated series of If Then ElseIf statements. Alternatively, you can achieve the same effect </w:t>
            </w:r>
            <w:r w:rsidR="0055002A">
              <w:rPr>
                <w:rFonts w:ascii="Arial" w:hAnsi="Arial" w:cs="Arial"/>
                <w:color w:val="000000"/>
                <w:sz w:val="20"/>
                <w:szCs w:val="20"/>
              </w:rPr>
              <w:t>–</w:t>
            </w:r>
            <w:r w:rsidRPr="00C83507">
              <w:rPr>
                <w:rFonts w:ascii="Arial" w:hAnsi="Arial" w:cs="Arial"/>
                <w:color w:val="000000"/>
                <w:sz w:val="20"/>
                <w:szCs w:val="20"/>
              </w:rPr>
              <w:t xml:space="preserve"> with far less typing </w:t>
            </w:r>
            <w:r w:rsidR="0055002A">
              <w:rPr>
                <w:rFonts w:ascii="Arial" w:hAnsi="Arial" w:cs="Arial"/>
                <w:color w:val="000000"/>
                <w:sz w:val="20"/>
                <w:szCs w:val="20"/>
              </w:rPr>
              <w:t>–</w:t>
            </w:r>
            <w:r w:rsidRPr="00C83507">
              <w:rPr>
                <w:rFonts w:ascii="Arial" w:hAnsi="Arial" w:cs="Arial"/>
                <w:color w:val="000000"/>
                <w:sz w:val="20"/>
                <w:szCs w:val="20"/>
              </w:rPr>
              <w:t xml:space="preserve"> by using a Select Case statement.</w:t>
            </w:r>
          </w:p>
          <w:p w:rsidR="00901955" w:rsidRPr="00C83507" w:rsidRDefault="00901955" w:rsidP="00AC08A4">
            <w:pPr>
              <w:rPr>
                <w:rFonts w:ascii="Arial" w:hAnsi="Arial" w:cs="Arial"/>
                <w:color w:val="000000"/>
                <w:sz w:val="20"/>
                <w:szCs w:val="20"/>
              </w:rPr>
            </w:pPr>
          </w:p>
          <w:p w:rsidR="00901955" w:rsidRPr="00C83507" w:rsidRDefault="00901955" w:rsidP="00AC08A4">
            <w:pPr>
              <w:rPr>
                <w:rFonts w:ascii="Arial" w:hAnsi="Arial" w:cs="Arial"/>
                <w:color w:val="000000"/>
                <w:sz w:val="20"/>
                <w:szCs w:val="20"/>
              </w:rPr>
            </w:pPr>
            <w:r w:rsidRPr="00C83507">
              <w:rPr>
                <w:rFonts w:ascii="Arial" w:hAnsi="Arial" w:cs="Arial"/>
                <w:color w:val="000000"/>
                <w:sz w:val="20"/>
                <w:szCs w:val="20"/>
              </w:rPr>
              <w:t xml:space="preserve">In Windows PowerShell you can emulate (and, in some ways, improve upon) the Select Case statement by using the </w:t>
            </w:r>
            <w:r w:rsidRPr="00C83507">
              <w:rPr>
                <w:rFonts w:ascii="Arial" w:hAnsi="Arial" w:cs="Arial"/>
                <w:b/>
                <w:color w:val="000000"/>
                <w:sz w:val="20"/>
                <w:szCs w:val="20"/>
              </w:rPr>
              <w:t>Switch</w:t>
            </w:r>
            <w:r w:rsidRPr="00C83507">
              <w:rPr>
                <w:rFonts w:ascii="Arial" w:hAnsi="Arial" w:cs="Arial"/>
                <w:color w:val="000000"/>
                <w:sz w:val="20"/>
                <w:szCs w:val="20"/>
              </w:rPr>
              <w:t xml:space="preserve"> statement. To explain how t</w:t>
            </w:r>
            <w:r w:rsidR="0031101E" w:rsidRPr="00C83507">
              <w:rPr>
                <w:rFonts w:ascii="Arial" w:hAnsi="Arial" w:cs="Arial"/>
                <w:color w:val="000000"/>
                <w:sz w:val="20"/>
                <w:szCs w:val="20"/>
              </w:rPr>
              <w:t>he Switch statement works, let’s</w:t>
            </w:r>
            <w:r w:rsidRPr="00C83507">
              <w:rPr>
                <w:rFonts w:ascii="Arial" w:hAnsi="Arial" w:cs="Arial"/>
                <w:color w:val="000000"/>
                <w:sz w:val="20"/>
                <w:szCs w:val="20"/>
              </w:rPr>
              <w:t xml:space="preserve"> take a look at some sample code:</w:t>
            </w:r>
          </w:p>
          <w:p w:rsidR="00C766B5" w:rsidRPr="00C83507" w:rsidRDefault="00C766B5" w:rsidP="00AC08A4">
            <w:pPr>
              <w:rPr>
                <w:rFonts w:ascii="Arial" w:hAnsi="Arial" w:cs="Arial"/>
                <w:color w:val="000000"/>
                <w:sz w:val="20"/>
                <w:szCs w:val="20"/>
              </w:rPr>
            </w:pPr>
          </w:p>
          <w:p w:rsidR="00511E21" w:rsidRPr="00C83507" w:rsidRDefault="00511E21" w:rsidP="00511E21">
            <w:pPr>
              <w:rPr>
                <w:rFonts w:ascii="Courier New" w:hAnsi="Courier New" w:cs="Courier New"/>
                <w:color w:val="000000"/>
                <w:sz w:val="20"/>
                <w:szCs w:val="20"/>
              </w:rPr>
            </w:pPr>
            <w:r w:rsidRPr="00C83507">
              <w:rPr>
                <w:rFonts w:ascii="Courier New" w:hAnsi="Courier New" w:cs="Courier New"/>
                <w:color w:val="000000"/>
                <w:sz w:val="20"/>
                <w:szCs w:val="20"/>
              </w:rPr>
              <w:t>$a = 5</w:t>
            </w:r>
          </w:p>
          <w:p w:rsidR="00511E21" w:rsidRPr="00C83507" w:rsidRDefault="00511E21" w:rsidP="00511E21">
            <w:pPr>
              <w:rPr>
                <w:rFonts w:ascii="Courier New" w:hAnsi="Courier New" w:cs="Courier New"/>
                <w:color w:val="000000"/>
                <w:sz w:val="20"/>
                <w:szCs w:val="20"/>
              </w:rPr>
            </w:pPr>
          </w:p>
          <w:p w:rsidR="00511E21" w:rsidRPr="00C83507" w:rsidRDefault="00511E21" w:rsidP="00511E21">
            <w:pPr>
              <w:rPr>
                <w:rFonts w:ascii="Courier New" w:hAnsi="Courier New" w:cs="Courier New"/>
                <w:color w:val="000000"/>
                <w:sz w:val="20"/>
                <w:szCs w:val="20"/>
              </w:rPr>
            </w:pPr>
            <w:r w:rsidRPr="00C83507">
              <w:rPr>
                <w:rFonts w:ascii="Courier New" w:hAnsi="Courier New" w:cs="Courier New"/>
                <w:color w:val="000000"/>
                <w:sz w:val="20"/>
                <w:szCs w:val="20"/>
              </w:rPr>
              <w:t xml:space="preserve">switch ($a) </w:t>
            </w:r>
          </w:p>
          <w:p w:rsidR="00511E21" w:rsidRPr="00C83507" w:rsidRDefault="00511E21" w:rsidP="00511E21">
            <w:pPr>
              <w:rPr>
                <w:rFonts w:ascii="Courier New" w:hAnsi="Courier New" w:cs="Courier New"/>
                <w:color w:val="000000"/>
                <w:sz w:val="20"/>
                <w:szCs w:val="20"/>
              </w:rPr>
            </w:pPr>
            <w:r w:rsidRPr="00C83507">
              <w:rPr>
                <w:rFonts w:ascii="Courier New" w:hAnsi="Courier New" w:cs="Courier New"/>
                <w:color w:val="000000"/>
                <w:sz w:val="20"/>
                <w:szCs w:val="20"/>
              </w:rPr>
              <w:t xml:space="preserve">    { </w:t>
            </w:r>
          </w:p>
          <w:p w:rsidR="00511E21" w:rsidRPr="00C83507" w:rsidRDefault="00511E21" w:rsidP="00511E21">
            <w:pPr>
              <w:rPr>
                <w:rFonts w:ascii="Courier New" w:hAnsi="Courier New" w:cs="Courier New"/>
                <w:color w:val="000000"/>
                <w:sz w:val="20"/>
                <w:szCs w:val="20"/>
              </w:rPr>
            </w:pPr>
            <w:r w:rsidRPr="00C83507">
              <w:rPr>
                <w:rFonts w:ascii="Courier New" w:hAnsi="Courier New" w:cs="Courier New"/>
                <w:color w:val="000000"/>
                <w:sz w:val="20"/>
                <w:szCs w:val="20"/>
              </w:rPr>
              <w:t xml:space="preserve">        1 {"The color is red."} </w:t>
            </w:r>
          </w:p>
          <w:p w:rsidR="00511E21" w:rsidRPr="00C83507" w:rsidRDefault="00511E21" w:rsidP="00511E21">
            <w:pPr>
              <w:rPr>
                <w:rFonts w:ascii="Courier New" w:hAnsi="Courier New" w:cs="Courier New"/>
                <w:color w:val="000000"/>
                <w:sz w:val="20"/>
                <w:szCs w:val="20"/>
              </w:rPr>
            </w:pPr>
            <w:r w:rsidRPr="00C83507">
              <w:rPr>
                <w:rFonts w:ascii="Courier New" w:hAnsi="Courier New" w:cs="Courier New"/>
                <w:color w:val="000000"/>
                <w:sz w:val="20"/>
                <w:szCs w:val="20"/>
              </w:rPr>
              <w:t xml:space="preserve">        2 {"The color is blue."} </w:t>
            </w:r>
          </w:p>
          <w:p w:rsidR="00511E21" w:rsidRPr="00C83507" w:rsidRDefault="00511E21" w:rsidP="00511E21">
            <w:pPr>
              <w:rPr>
                <w:rFonts w:ascii="Courier New" w:hAnsi="Courier New" w:cs="Courier New"/>
                <w:color w:val="000000"/>
                <w:sz w:val="20"/>
                <w:szCs w:val="20"/>
              </w:rPr>
            </w:pPr>
            <w:r w:rsidRPr="00C83507">
              <w:rPr>
                <w:rFonts w:ascii="Courier New" w:hAnsi="Courier New" w:cs="Courier New"/>
                <w:color w:val="000000"/>
                <w:sz w:val="20"/>
                <w:szCs w:val="20"/>
              </w:rPr>
              <w:t xml:space="preserve">        3 {"The color is green."} </w:t>
            </w:r>
          </w:p>
          <w:p w:rsidR="00511E21" w:rsidRPr="00C83507" w:rsidRDefault="00511E21" w:rsidP="00511E21">
            <w:pPr>
              <w:rPr>
                <w:rFonts w:ascii="Courier New" w:hAnsi="Courier New" w:cs="Courier New"/>
                <w:color w:val="000000"/>
                <w:sz w:val="20"/>
                <w:szCs w:val="20"/>
              </w:rPr>
            </w:pPr>
            <w:r w:rsidRPr="00C83507">
              <w:rPr>
                <w:rFonts w:ascii="Courier New" w:hAnsi="Courier New" w:cs="Courier New"/>
                <w:color w:val="000000"/>
                <w:sz w:val="20"/>
                <w:szCs w:val="20"/>
              </w:rPr>
              <w:t xml:space="preserve">        4 {"The color is yellow."} </w:t>
            </w:r>
          </w:p>
          <w:p w:rsidR="00511E21" w:rsidRPr="00C83507" w:rsidRDefault="00511E21" w:rsidP="00511E21">
            <w:pPr>
              <w:rPr>
                <w:rFonts w:ascii="Courier New" w:hAnsi="Courier New" w:cs="Courier New"/>
                <w:color w:val="000000"/>
                <w:sz w:val="20"/>
                <w:szCs w:val="20"/>
              </w:rPr>
            </w:pPr>
            <w:r w:rsidRPr="00C83507">
              <w:rPr>
                <w:rFonts w:ascii="Courier New" w:hAnsi="Courier New" w:cs="Courier New"/>
                <w:color w:val="000000"/>
                <w:sz w:val="20"/>
                <w:szCs w:val="20"/>
              </w:rPr>
              <w:t xml:space="preserve">        5 {"The color is orange."} </w:t>
            </w:r>
          </w:p>
          <w:p w:rsidR="00511E21" w:rsidRPr="00C83507" w:rsidRDefault="00511E21" w:rsidP="00511E21">
            <w:pPr>
              <w:rPr>
                <w:rFonts w:ascii="Courier New" w:hAnsi="Courier New" w:cs="Courier New"/>
                <w:color w:val="000000"/>
                <w:sz w:val="20"/>
                <w:szCs w:val="20"/>
              </w:rPr>
            </w:pPr>
            <w:r w:rsidRPr="00C83507">
              <w:rPr>
                <w:rFonts w:ascii="Courier New" w:hAnsi="Courier New" w:cs="Courier New"/>
                <w:color w:val="000000"/>
                <w:sz w:val="20"/>
                <w:szCs w:val="20"/>
              </w:rPr>
              <w:t xml:space="preserve">        6 {"The color is purple."} </w:t>
            </w:r>
          </w:p>
          <w:p w:rsidR="00511E21" w:rsidRPr="00C83507" w:rsidRDefault="00511E21" w:rsidP="00511E21">
            <w:pPr>
              <w:rPr>
                <w:rFonts w:ascii="Courier New" w:hAnsi="Courier New" w:cs="Courier New"/>
                <w:color w:val="000000"/>
                <w:sz w:val="20"/>
                <w:szCs w:val="20"/>
              </w:rPr>
            </w:pPr>
            <w:r w:rsidRPr="00C83507">
              <w:rPr>
                <w:rFonts w:ascii="Courier New" w:hAnsi="Courier New" w:cs="Courier New"/>
                <w:color w:val="000000"/>
                <w:sz w:val="20"/>
                <w:szCs w:val="20"/>
              </w:rPr>
              <w:t xml:space="preserve">        7 {"The color is</w:t>
            </w:r>
            <w:r w:rsidR="0055002A">
              <w:rPr>
                <w:rFonts w:ascii="Courier New" w:hAnsi="Courier New" w:cs="Courier New"/>
                <w:color w:val="000000"/>
                <w:sz w:val="20"/>
                <w:szCs w:val="20"/>
              </w:rPr>
              <w:t xml:space="preserve"> pink."}</w:t>
            </w:r>
          </w:p>
          <w:p w:rsidR="00511E21" w:rsidRPr="00C83507" w:rsidRDefault="00511E21" w:rsidP="00511E21">
            <w:pPr>
              <w:rPr>
                <w:rFonts w:ascii="Courier New" w:hAnsi="Courier New" w:cs="Courier New"/>
                <w:color w:val="000000"/>
                <w:sz w:val="20"/>
                <w:szCs w:val="20"/>
              </w:rPr>
            </w:pPr>
            <w:r w:rsidRPr="00C83507">
              <w:rPr>
                <w:rFonts w:ascii="Courier New" w:hAnsi="Courier New" w:cs="Courier New"/>
                <w:color w:val="000000"/>
                <w:sz w:val="20"/>
                <w:szCs w:val="20"/>
              </w:rPr>
              <w:t xml:space="preserve">        8 {"The color is brown."} </w:t>
            </w:r>
          </w:p>
          <w:p w:rsidR="00511E21" w:rsidRPr="00C83507" w:rsidRDefault="00511E21" w:rsidP="00511E21">
            <w:pPr>
              <w:rPr>
                <w:rFonts w:ascii="Courier New" w:hAnsi="Courier New" w:cs="Courier New"/>
                <w:color w:val="000000"/>
                <w:sz w:val="20"/>
                <w:szCs w:val="20"/>
              </w:rPr>
            </w:pPr>
            <w:r w:rsidRPr="00C83507">
              <w:rPr>
                <w:rFonts w:ascii="Courier New" w:hAnsi="Courier New" w:cs="Courier New"/>
                <w:color w:val="000000"/>
                <w:sz w:val="20"/>
                <w:szCs w:val="20"/>
              </w:rPr>
              <w:t xml:space="preserve">        default {"The color could not be determined."}</w:t>
            </w:r>
          </w:p>
          <w:p w:rsidR="00830117" w:rsidRPr="00C83507" w:rsidRDefault="00511E21" w:rsidP="00511E21">
            <w:pPr>
              <w:rPr>
                <w:rFonts w:ascii="Courier New" w:hAnsi="Courier New" w:cs="Courier New"/>
                <w:color w:val="000000"/>
                <w:sz w:val="20"/>
                <w:szCs w:val="20"/>
              </w:rPr>
            </w:pPr>
            <w:r w:rsidRPr="00C83507">
              <w:rPr>
                <w:rFonts w:ascii="Courier New" w:hAnsi="Courier New" w:cs="Courier New"/>
                <w:color w:val="000000"/>
                <w:sz w:val="20"/>
                <w:szCs w:val="20"/>
              </w:rPr>
              <w:t xml:space="preserve">    }</w:t>
            </w:r>
          </w:p>
          <w:p w:rsidR="0031101E" w:rsidRPr="00C83507" w:rsidRDefault="0031101E" w:rsidP="00511E21">
            <w:pPr>
              <w:rPr>
                <w:rFonts w:ascii="Arial" w:hAnsi="Arial" w:cs="Arial"/>
                <w:color w:val="000000"/>
                <w:sz w:val="20"/>
                <w:szCs w:val="20"/>
              </w:rPr>
            </w:pPr>
          </w:p>
          <w:p w:rsidR="00511E21" w:rsidRPr="00C83507" w:rsidRDefault="00901955" w:rsidP="00511E21">
            <w:pPr>
              <w:rPr>
                <w:rFonts w:ascii="Arial" w:hAnsi="Arial" w:cs="Arial"/>
                <w:color w:val="000000"/>
                <w:sz w:val="20"/>
                <w:szCs w:val="20"/>
              </w:rPr>
            </w:pPr>
            <w:r w:rsidRPr="00C83507">
              <w:rPr>
                <w:rFonts w:ascii="Arial" w:hAnsi="Arial" w:cs="Arial"/>
                <w:color w:val="000000"/>
                <w:sz w:val="20"/>
                <w:szCs w:val="20"/>
              </w:rPr>
              <w:t>In the preceding code we assign the value 5 to the variable $a. We then create a Switch block that assesses the value of $a and takes the appropriate action based upon that value:</w:t>
            </w:r>
          </w:p>
          <w:p w:rsidR="00901955" w:rsidRPr="00C83507" w:rsidRDefault="00901955" w:rsidP="00511E21">
            <w:pPr>
              <w:rPr>
                <w:rFonts w:ascii="Arial" w:hAnsi="Arial" w:cs="Arial"/>
                <w:color w:val="000000"/>
                <w:sz w:val="20"/>
                <w:szCs w:val="20"/>
              </w:rPr>
            </w:pPr>
          </w:p>
          <w:p w:rsidR="00901955" w:rsidRPr="00C83507" w:rsidRDefault="00901955" w:rsidP="00511E21">
            <w:pPr>
              <w:rPr>
                <w:rFonts w:ascii="Arial" w:hAnsi="Arial" w:cs="Arial"/>
                <w:color w:val="000000"/>
                <w:sz w:val="20"/>
                <w:szCs w:val="20"/>
              </w:rPr>
            </w:pPr>
            <w:r w:rsidRPr="00C83507">
              <w:rPr>
                <w:rFonts w:ascii="Courier New" w:hAnsi="Courier New" w:cs="Courier New"/>
                <w:color w:val="000000"/>
                <w:sz w:val="20"/>
                <w:szCs w:val="20"/>
              </w:rPr>
              <w:t>switch ($a)</w:t>
            </w:r>
          </w:p>
          <w:p w:rsidR="00901955" w:rsidRPr="00C83507" w:rsidRDefault="00901955" w:rsidP="00511E21">
            <w:pPr>
              <w:rPr>
                <w:rFonts w:ascii="Arial" w:hAnsi="Arial" w:cs="Arial"/>
                <w:color w:val="000000"/>
                <w:sz w:val="20"/>
                <w:szCs w:val="20"/>
              </w:rPr>
            </w:pPr>
          </w:p>
          <w:p w:rsidR="00901955" w:rsidRPr="00C83507" w:rsidRDefault="00901955" w:rsidP="00511E21">
            <w:pPr>
              <w:rPr>
                <w:rFonts w:ascii="Arial" w:hAnsi="Arial" w:cs="Arial"/>
                <w:color w:val="000000"/>
                <w:sz w:val="20"/>
                <w:szCs w:val="20"/>
              </w:rPr>
            </w:pPr>
            <w:r w:rsidRPr="00C83507">
              <w:rPr>
                <w:rFonts w:ascii="Arial" w:hAnsi="Arial" w:cs="Arial"/>
                <w:color w:val="000000"/>
                <w:sz w:val="20"/>
                <w:szCs w:val="20"/>
              </w:rPr>
              <w:t xml:space="preserve">As you can see, all we have to do is insert the Switch keyword followed by the value to be tested (which must be enclosed in parentheses). </w:t>
            </w:r>
          </w:p>
          <w:p w:rsidR="00901955" w:rsidRPr="00C83507" w:rsidRDefault="00901955" w:rsidP="00511E21">
            <w:pPr>
              <w:rPr>
                <w:rFonts w:ascii="Arial" w:hAnsi="Arial" w:cs="Arial"/>
                <w:color w:val="000000"/>
                <w:sz w:val="20"/>
                <w:szCs w:val="20"/>
              </w:rPr>
            </w:pPr>
          </w:p>
          <w:p w:rsidR="00901955" w:rsidRPr="00C83507" w:rsidRDefault="00901955" w:rsidP="00511E21">
            <w:pPr>
              <w:rPr>
                <w:rFonts w:ascii="Arial" w:hAnsi="Arial" w:cs="Arial"/>
                <w:color w:val="000000"/>
                <w:sz w:val="20"/>
                <w:szCs w:val="20"/>
              </w:rPr>
            </w:pPr>
            <w:r w:rsidRPr="00C83507">
              <w:rPr>
                <w:rFonts w:ascii="Arial" w:hAnsi="Arial" w:cs="Arial"/>
                <w:color w:val="000000"/>
                <w:sz w:val="20"/>
                <w:szCs w:val="20"/>
              </w:rPr>
              <w:t xml:space="preserve">Next we list the possible values for $a along with the corresponding action (this entire block, incidentally, must be enclosed in curly braces). </w:t>
            </w:r>
            <w:r w:rsidR="00240EB8" w:rsidRPr="00C83507">
              <w:rPr>
                <w:rFonts w:ascii="Arial" w:hAnsi="Arial" w:cs="Arial"/>
                <w:color w:val="000000"/>
                <w:sz w:val="20"/>
                <w:szCs w:val="20"/>
              </w:rPr>
              <w:t>For example, if $a is equal to 1 we want to echo back a message saying that the color is red. Therefore, we use this line of code, with the action to be taken enclosed in curly braces:</w:t>
            </w:r>
          </w:p>
          <w:p w:rsidR="00240EB8" w:rsidRPr="00C83507" w:rsidRDefault="00240EB8" w:rsidP="00511E21">
            <w:pPr>
              <w:rPr>
                <w:rFonts w:ascii="Arial" w:hAnsi="Arial" w:cs="Arial"/>
                <w:color w:val="000000"/>
                <w:sz w:val="20"/>
                <w:szCs w:val="20"/>
              </w:rPr>
            </w:pPr>
          </w:p>
          <w:p w:rsidR="00240EB8" w:rsidRPr="00C83507" w:rsidRDefault="00240EB8" w:rsidP="00511E21">
            <w:pPr>
              <w:rPr>
                <w:rFonts w:ascii="Arial" w:hAnsi="Arial" w:cs="Arial"/>
                <w:color w:val="000000"/>
                <w:sz w:val="20"/>
                <w:szCs w:val="20"/>
              </w:rPr>
            </w:pPr>
            <w:r w:rsidRPr="00C83507">
              <w:rPr>
                <w:rFonts w:ascii="Courier New" w:hAnsi="Courier New" w:cs="Courier New"/>
                <w:color w:val="000000"/>
                <w:sz w:val="20"/>
                <w:szCs w:val="20"/>
              </w:rPr>
              <w:t>1 {"The color is red."}</w:t>
            </w:r>
          </w:p>
          <w:p w:rsidR="00901955" w:rsidRPr="00C83507" w:rsidRDefault="00901955" w:rsidP="00511E21">
            <w:pPr>
              <w:rPr>
                <w:rFonts w:ascii="Arial" w:hAnsi="Arial" w:cs="Arial"/>
                <w:color w:val="000000"/>
                <w:sz w:val="20"/>
                <w:szCs w:val="20"/>
              </w:rPr>
            </w:pPr>
          </w:p>
          <w:p w:rsidR="00901955" w:rsidRPr="00C83507" w:rsidRDefault="00240EB8" w:rsidP="00511E21">
            <w:pPr>
              <w:rPr>
                <w:rFonts w:ascii="Arial" w:hAnsi="Arial" w:cs="Arial"/>
                <w:color w:val="000000"/>
                <w:sz w:val="20"/>
                <w:szCs w:val="20"/>
              </w:rPr>
            </w:pPr>
            <w:r w:rsidRPr="00C83507">
              <w:rPr>
                <w:rFonts w:ascii="Arial" w:hAnsi="Arial" w:cs="Arial"/>
                <w:color w:val="000000"/>
                <w:sz w:val="20"/>
                <w:szCs w:val="20"/>
              </w:rPr>
              <w:t xml:space="preserve">See how that works? </w:t>
            </w:r>
            <w:r w:rsidR="0031101E" w:rsidRPr="00C83507">
              <w:rPr>
                <w:rFonts w:ascii="Arial" w:hAnsi="Arial" w:cs="Arial"/>
                <w:color w:val="000000"/>
                <w:sz w:val="20"/>
                <w:szCs w:val="20"/>
              </w:rPr>
              <w:t>(</w:t>
            </w:r>
            <w:r w:rsidRPr="00C83507">
              <w:rPr>
                <w:rFonts w:ascii="Arial" w:hAnsi="Arial" w:cs="Arial"/>
                <w:color w:val="000000"/>
                <w:sz w:val="20"/>
                <w:szCs w:val="20"/>
              </w:rPr>
              <w:t>It’s actually pretty easy.</w:t>
            </w:r>
            <w:r w:rsidR="0031101E" w:rsidRPr="00C83507">
              <w:rPr>
                <w:rFonts w:ascii="Arial" w:hAnsi="Arial" w:cs="Arial"/>
                <w:color w:val="000000"/>
                <w:sz w:val="20"/>
                <w:szCs w:val="20"/>
              </w:rPr>
              <w:t>)</w:t>
            </w:r>
            <w:r w:rsidRPr="00C83507">
              <w:rPr>
                <w:rFonts w:ascii="Arial" w:hAnsi="Arial" w:cs="Arial"/>
                <w:color w:val="000000"/>
                <w:sz w:val="20"/>
                <w:szCs w:val="20"/>
              </w:rPr>
              <w:t xml:space="preserve"> We can also specify an action to be taken if none of the preceding Case statements are true (the same thing you do with Case Else in VBScript). To do that we simply use the </w:t>
            </w:r>
            <w:r w:rsidRPr="00C83507">
              <w:rPr>
                <w:rFonts w:ascii="Arial" w:hAnsi="Arial" w:cs="Arial"/>
                <w:b/>
                <w:color w:val="000000"/>
                <w:sz w:val="20"/>
                <w:szCs w:val="20"/>
              </w:rPr>
              <w:t>default</w:t>
            </w:r>
            <w:r w:rsidRPr="00C83507">
              <w:rPr>
                <w:rFonts w:ascii="Arial" w:hAnsi="Arial" w:cs="Arial"/>
                <w:color w:val="000000"/>
                <w:sz w:val="20"/>
                <w:szCs w:val="20"/>
              </w:rPr>
              <w:t xml:space="preserve"> condition followed by the desired action:</w:t>
            </w:r>
          </w:p>
          <w:p w:rsidR="00240EB8" w:rsidRPr="00C83507" w:rsidRDefault="00240EB8" w:rsidP="00511E21">
            <w:pPr>
              <w:rPr>
                <w:rFonts w:ascii="Arial" w:hAnsi="Arial" w:cs="Arial"/>
                <w:color w:val="000000"/>
                <w:sz w:val="20"/>
                <w:szCs w:val="20"/>
              </w:rPr>
            </w:pPr>
          </w:p>
          <w:p w:rsidR="00240EB8" w:rsidRPr="00C83507" w:rsidRDefault="00240EB8" w:rsidP="00511E21">
            <w:pPr>
              <w:rPr>
                <w:rFonts w:ascii="Arial" w:hAnsi="Arial" w:cs="Arial"/>
                <w:color w:val="000000"/>
                <w:sz w:val="20"/>
                <w:szCs w:val="20"/>
              </w:rPr>
            </w:pPr>
            <w:r w:rsidRPr="00C83507">
              <w:rPr>
                <w:rFonts w:ascii="Courier New" w:hAnsi="Courier New" w:cs="Courier New"/>
                <w:color w:val="000000"/>
                <w:sz w:val="20"/>
                <w:szCs w:val="20"/>
              </w:rPr>
              <w:t>default {"The color could not be determined."}</w:t>
            </w:r>
          </w:p>
          <w:p w:rsidR="00240EB8" w:rsidRPr="00C83507" w:rsidRDefault="00240EB8" w:rsidP="00511E21">
            <w:pPr>
              <w:rPr>
                <w:rFonts w:ascii="Courier New" w:hAnsi="Courier New" w:cs="Courier New"/>
                <w:color w:val="000000"/>
                <w:sz w:val="20"/>
                <w:szCs w:val="20"/>
              </w:rPr>
            </w:pPr>
          </w:p>
        </w:tc>
      </w:tr>
      <w:tr w:rsidR="00830117" w:rsidRPr="00C83507" w:rsidTr="000D69B0">
        <w:tc>
          <w:tcPr>
            <w:tcW w:w="2718" w:type="dxa"/>
            <w:tcBorders>
              <w:bottom w:val="single" w:sz="4" w:space="0" w:color="auto"/>
            </w:tcBorders>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Set Statement</w:t>
            </w:r>
          </w:p>
        </w:tc>
        <w:tc>
          <w:tcPr>
            <w:tcW w:w="6138" w:type="dxa"/>
            <w:tcBorders>
              <w:bottom w:val="single" w:sz="4" w:space="0" w:color="auto"/>
            </w:tcBorders>
            <w:shd w:val="clear" w:color="auto" w:fill="auto"/>
          </w:tcPr>
          <w:p w:rsidR="0013041F" w:rsidRPr="00C83507" w:rsidRDefault="00232A4D" w:rsidP="0013041F">
            <w:pPr>
              <w:rPr>
                <w:rFonts w:ascii="Arial" w:hAnsi="Arial" w:cs="Arial"/>
                <w:color w:val="000000"/>
                <w:sz w:val="20"/>
                <w:szCs w:val="20"/>
              </w:rPr>
            </w:pPr>
            <w:bookmarkStart w:id="3" w:name="jr"/>
            <w:bookmarkEnd w:id="3"/>
            <w:r w:rsidRPr="00C83507">
              <w:rPr>
                <w:rFonts w:ascii="Arial" w:hAnsi="Arial" w:cs="Arial"/>
                <w:b/>
                <w:color w:val="000000"/>
                <w:sz w:val="20"/>
                <w:szCs w:val="20"/>
              </w:rPr>
              <w:t xml:space="preserve">Definition: </w:t>
            </w:r>
            <w:r w:rsidR="0013041F" w:rsidRPr="00C83507">
              <w:rPr>
                <w:rFonts w:ascii="Arial" w:hAnsi="Arial" w:cs="Arial"/>
                <w:color w:val="000000"/>
                <w:sz w:val="20"/>
                <w:szCs w:val="20"/>
              </w:rPr>
              <w:t>Assigns an object reference to a variable or property, or associates a procedure reference with an event.</w:t>
            </w:r>
          </w:p>
          <w:p w:rsidR="0013041F" w:rsidRPr="00C83507" w:rsidRDefault="0013041F" w:rsidP="00830117">
            <w:pPr>
              <w:rPr>
                <w:rFonts w:ascii="Arial" w:hAnsi="Arial" w:cs="Arial"/>
                <w:color w:val="000000"/>
                <w:sz w:val="20"/>
                <w:szCs w:val="20"/>
              </w:rPr>
            </w:pPr>
          </w:p>
          <w:p w:rsidR="00464DAE" w:rsidRPr="00C83507" w:rsidRDefault="000D69B0" w:rsidP="00830117">
            <w:pPr>
              <w:rPr>
                <w:rFonts w:ascii="Arial" w:hAnsi="Arial" w:cs="Arial"/>
                <w:color w:val="000000"/>
                <w:sz w:val="20"/>
                <w:szCs w:val="20"/>
              </w:rPr>
            </w:pPr>
            <w:r w:rsidRPr="00C83507">
              <w:rPr>
                <w:rFonts w:ascii="Arial" w:hAnsi="Arial" w:cs="Arial"/>
                <w:color w:val="000000"/>
                <w:sz w:val="20"/>
                <w:szCs w:val="20"/>
              </w:rPr>
              <w:t xml:space="preserve">You do not need to use the Set statement (or any sort of equivalent keyword/command) in order to create an object reference in Windows PowerShell. Instead, you simply use the </w:t>
            </w:r>
            <w:r w:rsidRPr="00C83507">
              <w:rPr>
                <w:rFonts w:ascii="Arial" w:hAnsi="Arial" w:cs="Arial"/>
                <w:b/>
                <w:color w:val="000000"/>
                <w:sz w:val="20"/>
                <w:szCs w:val="20"/>
              </w:rPr>
              <w:t>New-Object</w:t>
            </w:r>
            <w:r w:rsidRPr="00C83507">
              <w:rPr>
                <w:rFonts w:ascii="Arial" w:hAnsi="Arial" w:cs="Arial"/>
                <w:color w:val="000000"/>
                <w:sz w:val="20"/>
                <w:szCs w:val="20"/>
              </w:rPr>
              <w:t xml:space="preserve"> Cmdlet, followed by (in the case of COM objects) the </w:t>
            </w:r>
            <w:r w:rsidRPr="00C83507">
              <w:rPr>
                <w:rFonts w:ascii="Arial" w:hAnsi="Arial" w:cs="Arial"/>
                <w:b/>
                <w:color w:val="000000"/>
                <w:sz w:val="20"/>
                <w:szCs w:val="20"/>
              </w:rPr>
              <w:t>–comobject</w:t>
            </w:r>
            <w:r w:rsidRPr="00C83507">
              <w:rPr>
                <w:rFonts w:ascii="Arial" w:hAnsi="Arial" w:cs="Arial"/>
                <w:color w:val="000000"/>
                <w:sz w:val="20"/>
                <w:szCs w:val="20"/>
              </w:rPr>
              <w:t xml:space="preserve"> parameter and the ProgID of the object to be created.</w:t>
            </w:r>
          </w:p>
          <w:p w:rsidR="00464DAE" w:rsidRPr="00C83507" w:rsidRDefault="00464DAE" w:rsidP="00830117">
            <w:pPr>
              <w:rPr>
                <w:rFonts w:ascii="Arial" w:hAnsi="Arial" w:cs="Arial"/>
                <w:color w:val="000000"/>
                <w:sz w:val="20"/>
                <w:szCs w:val="20"/>
              </w:rPr>
            </w:pPr>
          </w:p>
          <w:p w:rsidR="000D69B0" w:rsidRPr="00C83507" w:rsidRDefault="000D69B0" w:rsidP="000D69B0">
            <w:pPr>
              <w:rPr>
                <w:rFonts w:ascii="Arial" w:hAnsi="Arial" w:cs="Arial"/>
                <w:color w:val="000000"/>
                <w:sz w:val="20"/>
                <w:szCs w:val="20"/>
              </w:rPr>
            </w:pPr>
            <w:r w:rsidRPr="00C83507">
              <w:rPr>
                <w:rFonts w:ascii="Arial" w:hAnsi="Arial" w:cs="Arial"/>
                <w:color w:val="000000"/>
                <w:sz w:val="20"/>
                <w:szCs w:val="20"/>
              </w:rPr>
              <w:t>For example, the following two commands create an instance of Microsoft Excel and then, just to prove that the</w:t>
            </w:r>
            <w:r w:rsidR="00770AC9">
              <w:rPr>
                <w:rFonts w:ascii="Arial" w:hAnsi="Arial" w:cs="Arial"/>
                <w:color w:val="000000"/>
                <w:sz w:val="20"/>
                <w:szCs w:val="20"/>
              </w:rPr>
              <w:t xml:space="preserve"> instance of Excel </w:t>
            </w:r>
            <w:r w:rsidR="00770AC9" w:rsidRPr="00770AC9">
              <w:rPr>
                <w:rFonts w:ascii="Arial" w:hAnsi="Arial" w:cs="Arial"/>
                <w:i/>
                <w:color w:val="000000"/>
                <w:sz w:val="20"/>
                <w:szCs w:val="20"/>
              </w:rPr>
              <w:t>was</w:t>
            </w:r>
            <w:r w:rsidR="00770AC9">
              <w:rPr>
                <w:rFonts w:ascii="Arial" w:hAnsi="Arial" w:cs="Arial"/>
                <w:color w:val="000000"/>
                <w:sz w:val="20"/>
                <w:szCs w:val="20"/>
              </w:rPr>
              <w:t xml:space="preserve"> created</w:t>
            </w:r>
            <w:r w:rsidRPr="00C83507">
              <w:rPr>
                <w:rFonts w:ascii="Arial" w:hAnsi="Arial" w:cs="Arial"/>
                <w:color w:val="000000"/>
                <w:sz w:val="20"/>
                <w:szCs w:val="20"/>
              </w:rPr>
              <w:t>, make the application visible onscreen:</w:t>
            </w:r>
          </w:p>
          <w:p w:rsidR="000D69B0" w:rsidRPr="00C83507" w:rsidRDefault="000D69B0" w:rsidP="000D69B0">
            <w:pPr>
              <w:rPr>
                <w:rFonts w:ascii="Arial" w:hAnsi="Arial" w:cs="Arial"/>
                <w:color w:val="000000"/>
                <w:sz w:val="20"/>
                <w:szCs w:val="20"/>
              </w:rPr>
            </w:pPr>
          </w:p>
          <w:p w:rsidR="000D69B0" w:rsidRPr="00C83507" w:rsidRDefault="000D69B0" w:rsidP="000D69B0">
            <w:pPr>
              <w:rPr>
                <w:rFonts w:ascii="Courier New" w:hAnsi="Courier New" w:cs="Courier New"/>
                <w:color w:val="000000"/>
                <w:sz w:val="20"/>
                <w:szCs w:val="20"/>
              </w:rPr>
            </w:pPr>
            <w:r w:rsidRPr="00C83507">
              <w:rPr>
                <w:rFonts w:ascii="Courier New" w:hAnsi="Courier New" w:cs="Courier New"/>
                <w:color w:val="000000"/>
                <w:sz w:val="20"/>
                <w:szCs w:val="20"/>
              </w:rPr>
              <w:t>$a = new-object -comobject Excel.Application</w:t>
            </w:r>
          </w:p>
          <w:p w:rsidR="000D69B0" w:rsidRPr="00C83507" w:rsidRDefault="000D69B0" w:rsidP="000D69B0">
            <w:pPr>
              <w:rPr>
                <w:rFonts w:ascii="Arial" w:hAnsi="Arial" w:cs="Arial"/>
                <w:color w:val="000000"/>
                <w:sz w:val="20"/>
                <w:szCs w:val="20"/>
              </w:rPr>
            </w:pPr>
            <w:r w:rsidRPr="00C83507">
              <w:rPr>
                <w:rFonts w:ascii="Courier New" w:hAnsi="Courier New" w:cs="Courier New"/>
                <w:color w:val="000000"/>
                <w:sz w:val="20"/>
                <w:szCs w:val="20"/>
              </w:rPr>
              <w:t>$a.visible = $True</w:t>
            </w:r>
          </w:p>
          <w:p w:rsidR="00050BD0" w:rsidRPr="00C83507" w:rsidRDefault="00050BD0" w:rsidP="00830117">
            <w:pPr>
              <w:rPr>
                <w:rFonts w:ascii="Arial" w:hAnsi="Arial" w:cs="Arial"/>
                <w:color w:val="000000"/>
                <w:sz w:val="20"/>
                <w:szCs w:val="20"/>
              </w:rPr>
            </w:pPr>
          </w:p>
        </w:tc>
      </w:tr>
      <w:tr w:rsidR="00830117" w:rsidRPr="00C83507" w:rsidTr="00171F65">
        <w:tc>
          <w:tcPr>
            <w:tcW w:w="2718" w:type="dxa"/>
            <w:tcBorders>
              <w:bottom w:val="single" w:sz="4" w:space="0" w:color="auto"/>
            </w:tcBorders>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Stop Statement</w:t>
            </w:r>
          </w:p>
        </w:tc>
        <w:tc>
          <w:tcPr>
            <w:tcW w:w="6138" w:type="dxa"/>
            <w:tcBorders>
              <w:bottom w:val="single" w:sz="4" w:space="0" w:color="auto"/>
            </w:tcBorders>
            <w:shd w:val="clear" w:color="auto" w:fill="auto"/>
          </w:tcPr>
          <w:p w:rsidR="00A124E3" w:rsidRPr="00C83507" w:rsidRDefault="00232A4D" w:rsidP="00830117">
            <w:pPr>
              <w:rPr>
                <w:rFonts w:ascii="Arial" w:hAnsi="Arial" w:cs="Arial"/>
                <w:color w:val="000000"/>
                <w:sz w:val="20"/>
                <w:szCs w:val="20"/>
              </w:rPr>
            </w:pPr>
            <w:r w:rsidRPr="00C83507">
              <w:rPr>
                <w:rFonts w:ascii="Arial" w:hAnsi="Arial" w:cs="Arial"/>
                <w:b/>
                <w:color w:val="000000"/>
                <w:sz w:val="20"/>
                <w:szCs w:val="20"/>
              </w:rPr>
              <w:t xml:space="preserve">Definition: </w:t>
            </w:r>
            <w:r w:rsidR="00A124E3" w:rsidRPr="00C83507">
              <w:rPr>
                <w:rFonts w:ascii="Arial" w:hAnsi="Arial" w:cs="Arial"/>
                <w:color w:val="000000"/>
                <w:sz w:val="20"/>
                <w:szCs w:val="20"/>
              </w:rPr>
              <w:t>Suspends execution.</w:t>
            </w:r>
          </w:p>
          <w:p w:rsidR="00A124E3" w:rsidRPr="00C83507" w:rsidRDefault="00A124E3" w:rsidP="00830117">
            <w:pPr>
              <w:rPr>
                <w:rFonts w:ascii="Arial" w:hAnsi="Arial" w:cs="Arial"/>
                <w:color w:val="000000"/>
                <w:sz w:val="20"/>
                <w:szCs w:val="20"/>
              </w:rPr>
            </w:pPr>
          </w:p>
          <w:p w:rsidR="000D69B0" w:rsidRPr="00C83507" w:rsidRDefault="000D69B0" w:rsidP="00830117">
            <w:pPr>
              <w:rPr>
                <w:rFonts w:ascii="Arial" w:hAnsi="Arial" w:cs="Arial"/>
                <w:color w:val="000000"/>
                <w:sz w:val="20"/>
                <w:szCs w:val="20"/>
              </w:rPr>
            </w:pPr>
            <w:r w:rsidRPr="00C83507">
              <w:rPr>
                <w:rFonts w:ascii="Arial" w:hAnsi="Arial" w:cs="Arial"/>
                <w:color w:val="000000"/>
                <w:sz w:val="20"/>
                <w:szCs w:val="20"/>
              </w:rPr>
              <w:t xml:space="preserve">If you have the Microsoft Scripting Debugger installed you can insert Stop statements that temporarily suspend the script each and every time they are encountered. Windows PowerShell does not have a similar feature (in part because it does not have a script debugger). However, you </w:t>
            </w:r>
            <w:r w:rsidRPr="00C83507">
              <w:rPr>
                <w:rFonts w:ascii="Arial" w:hAnsi="Arial" w:cs="Arial"/>
                <w:i/>
                <w:color w:val="000000"/>
                <w:sz w:val="20"/>
                <w:szCs w:val="20"/>
              </w:rPr>
              <w:t>can</w:t>
            </w:r>
            <w:r w:rsidRPr="00C83507">
              <w:rPr>
                <w:rFonts w:ascii="Arial" w:hAnsi="Arial" w:cs="Arial"/>
                <w:color w:val="000000"/>
                <w:sz w:val="20"/>
                <w:szCs w:val="20"/>
              </w:rPr>
              <w:t xml:space="preserve"> run Windows PowerShell in step-by-step mode, which is roughly akin to putting a Stop statement after each and every line of code.  That can be done by using the </w:t>
            </w:r>
            <w:r w:rsidRPr="00C83507">
              <w:rPr>
                <w:rFonts w:ascii="Arial" w:hAnsi="Arial" w:cs="Arial"/>
                <w:b/>
                <w:color w:val="000000"/>
                <w:sz w:val="20"/>
                <w:szCs w:val="20"/>
              </w:rPr>
              <w:t xml:space="preserve">Set-PSDebug </w:t>
            </w:r>
            <w:r w:rsidRPr="00C83507">
              <w:rPr>
                <w:rFonts w:ascii="Arial" w:hAnsi="Arial" w:cs="Arial"/>
                <w:color w:val="000000"/>
                <w:sz w:val="20"/>
                <w:szCs w:val="20"/>
              </w:rPr>
              <w:t xml:space="preserve">Cmdlet and using the </w:t>
            </w:r>
            <w:r w:rsidRPr="00C83507">
              <w:rPr>
                <w:rFonts w:ascii="Arial" w:hAnsi="Arial" w:cs="Arial"/>
                <w:b/>
                <w:color w:val="000000"/>
                <w:sz w:val="20"/>
                <w:szCs w:val="20"/>
              </w:rPr>
              <w:t>–step</w:t>
            </w:r>
            <w:r w:rsidRPr="00C83507">
              <w:rPr>
                <w:rFonts w:ascii="Arial" w:hAnsi="Arial" w:cs="Arial"/>
                <w:color w:val="000000"/>
                <w:sz w:val="20"/>
                <w:szCs w:val="20"/>
              </w:rPr>
              <w:t xml:space="preserve"> parameter:</w:t>
            </w:r>
          </w:p>
          <w:p w:rsidR="000D69B0" w:rsidRPr="00C83507" w:rsidRDefault="000D69B0" w:rsidP="00830117">
            <w:pPr>
              <w:rPr>
                <w:rFonts w:ascii="Arial" w:hAnsi="Arial" w:cs="Arial"/>
                <w:color w:val="000000"/>
                <w:sz w:val="20"/>
                <w:szCs w:val="20"/>
              </w:rPr>
            </w:pPr>
          </w:p>
          <w:p w:rsidR="00830117" w:rsidRPr="00C83507" w:rsidRDefault="003D11F7" w:rsidP="00830117">
            <w:pPr>
              <w:rPr>
                <w:rFonts w:ascii="Courier New" w:hAnsi="Courier New" w:cs="Courier New"/>
                <w:color w:val="000000"/>
                <w:sz w:val="20"/>
                <w:szCs w:val="20"/>
              </w:rPr>
            </w:pPr>
            <w:r w:rsidRPr="00C83507">
              <w:rPr>
                <w:rFonts w:ascii="Courier New" w:hAnsi="Courier New" w:cs="Courier New"/>
                <w:color w:val="000000"/>
                <w:sz w:val="20"/>
                <w:szCs w:val="20"/>
              </w:rPr>
              <w:t>set-psdebug –step</w:t>
            </w:r>
          </w:p>
          <w:p w:rsidR="003D11F7" w:rsidRPr="00C83507" w:rsidRDefault="003D11F7" w:rsidP="00830117">
            <w:pPr>
              <w:rPr>
                <w:rFonts w:ascii="Arial" w:hAnsi="Arial" w:cs="Arial"/>
                <w:color w:val="000000"/>
                <w:sz w:val="20"/>
                <w:szCs w:val="20"/>
              </w:rPr>
            </w:pPr>
          </w:p>
          <w:p w:rsidR="000D69B0" w:rsidRPr="00C83507" w:rsidRDefault="000D69B0" w:rsidP="00830117">
            <w:pPr>
              <w:rPr>
                <w:rFonts w:ascii="Arial" w:hAnsi="Arial" w:cs="Arial"/>
                <w:color w:val="000000"/>
                <w:sz w:val="20"/>
                <w:szCs w:val="20"/>
              </w:rPr>
            </w:pPr>
            <w:r w:rsidRPr="00C83507">
              <w:rPr>
                <w:rFonts w:ascii="Arial" w:hAnsi="Arial" w:cs="Arial"/>
                <w:color w:val="000000"/>
                <w:sz w:val="20"/>
                <w:szCs w:val="20"/>
              </w:rPr>
              <w:t>To exit the step-by-step mode simply use this command:</w:t>
            </w:r>
          </w:p>
          <w:p w:rsidR="000D69B0" w:rsidRPr="00C83507" w:rsidRDefault="000D69B0" w:rsidP="00830117">
            <w:pPr>
              <w:rPr>
                <w:rFonts w:ascii="Arial" w:hAnsi="Arial" w:cs="Arial"/>
                <w:color w:val="000000"/>
                <w:sz w:val="20"/>
                <w:szCs w:val="20"/>
              </w:rPr>
            </w:pPr>
          </w:p>
          <w:p w:rsidR="000D69B0" w:rsidRPr="00C83507" w:rsidRDefault="000D69B0" w:rsidP="00830117">
            <w:pPr>
              <w:rPr>
                <w:rFonts w:ascii="Courier New" w:hAnsi="Courier New" w:cs="Courier New"/>
                <w:color w:val="000000"/>
                <w:sz w:val="20"/>
                <w:szCs w:val="20"/>
              </w:rPr>
            </w:pPr>
            <w:r w:rsidRPr="00C83507">
              <w:rPr>
                <w:rFonts w:ascii="Courier New" w:hAnsi="Courier New" w:cs="Courier New"/>
                <w:color w:val="000000"/>
                <w:sz w:val="20"/>
                <w:szCs w:val="20"/>
              </w:rPr>
              <w:t>set-psdebug -off</w:t>
            </w:r>
          </w:p>
          <w:p w:rsidR="000D69B0" w:rsidRPr="00C83507" w:rsidRDefault="000D69B0" w:rsidP="00830117">
            <w:pPr>
              <w:rPr>
                <w:rFonts w:ascii="Arial" w:hAnsi="Arial" w:cs="Arial"/>
                <w:color w:val="000000"/>
                <w:sz w:val="20"/>
                <w:szCs w:val="20"/>
              </w:rPr>
            </w:pPr>
          </w:p>
        </w:tc>
      </w:tr>
      <w:tr w:rsidR="00830117" w:rsidRPr="00C83507" w:rsidTr="00BA3246">
        <w:tc>
          <w:tcPr>
            <w:tcW w:w="2718" w:type="dxa"/>
            <w:tcBorders>
              <w:bottom w:val="single" w:sz="4" w:space="0" w:color="auto"/>
            </w:tcBorders>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Sub Statement</w:t>
            </w:r>
          </w:p>
        </w:tc>
        <w:tc>
          <w:tcPr>
            <w:tcW w:w="6138" w:type="dxa"/>
            <w:tcBorders>
              <w:bottom w:val="single" w:sz="4" w:space="0" w:color="auto"/>
            </w:tcBorders>
            <w:shd w:val="clear" w:color="auto" w:fill="auto"/>
          </w:tcPr>
          <w:p w:rsidR="00A124E3" w:rsidRPr="00C83507" w:rsidRDefault="00232A4D" w:rsidP="00830117">
            <w:pPr>
              <w:rPr>
                <w:rFonts w:ascii="Arial" w:hAnsi="Arial" w:cs="Arial"/>
                <w:color w:val="000000"/>
                <w:sz w:val="20"/>
                <w:szCs w:val="20"/>
              </w:rPr>
            </w:pPr>
            <w:r w:rsidRPr="00C83507">
              <w:rPr>
                <w:rFonts w:ascii="Arial" w:hAnsi="Arial" w:cs="Arial"/>
                <w:b/>
                <w:color w:val="000000"/>
                <w:sz w:val="20"/>
                <w:szCs w:val="20"/>
              </w:rPr>
              <w:t xml:space="preserve">Definition: </w:t>
            </w:r>
            <w:r w:rsidR="00A124E3" w:rsidRPr="00C83507">
              <w:rPr>
                <w:rFonts w:ascii="Arial" w:hAnsi="Arial" w:cs="Arial"/>
                <w:color w:val="000000"/>
                <w:sz w:val="20"/>
                <w:szCs w:val="20"/>
              </w:rPr>
              <w:t xml:space="preserve">Declares the name, arguments, and code that form the body of a </w:t>
            </w:r>
            <w:r w:rsidR="00A124E3" w:rsidRPr="00C83507">
              <w:rPr>
                <w:rFonts w:ascii="Arial" w:hAnsi="Arial" w:cs="Arial"/>
                <w:b/>
                <w:bCs/>
                <w:color w:val="000000"/>
                <w:sz w:val="20"/>
                <w:szCs w:val="20"/>
              </w:rPr>
              <w:t>Sub</w:t>
            </w:r>
            <w:r w:rsidR="00A124E3" w:rsidRPr="00C83507">
              <w:rPr>
                <w:rFonts w:ascii="Arial" w:hAnsi="Arial" w:cs="Arial"/>
                <w:color w:val="000000"/>
                <w:sz w:val="20"/>
                <w:szCs w:val="20"/>
              </w:rPr>
              <w:t xml:space="preserve"> procedure.</w:t>
            </w:r>
          </w:p>
          <w:p w:rsidR="00A124E3" w:rsidRPr="00C83507" w:rsidRDefault="00A124E3" w:rsidP="00830117">
            <w:pPr>
              <w:rPr>
                <w:rFonts w:ascii="Arial" w:hAnsi="Arial" w:cs="Arial"/>
                <w:color w:val="000000"/>
                <w:sz w:val="20"/>
                <w:szCs w:val="20"/>
              </w:rPr>
            </w:pPr>
          </w:p>
          <w:p w:rsidR="003B18EF" w:rsidRPr="00C83507" w:rsidRDefault="003B18EF" w:rsidP="00830117">
            <w:pPr>
              <w:rPr>
                <w:rFonts w:ascii="Arial" w:hAnsi="Arial" w:cs="Arial"/>
                <w:color w:val="000000"/>
                <w:sz w:val="20"/>
                <w:szCs w:val="20"/>
              </w:rPr>
            </w:pPr>
            <w:r w:rsidRPr="00C83507">
              <w:rPr>
                <w:rFonts w:ascii="Arial" w:hAnsi="Arial" w:cs="Arial"/>
                <w:color w:val="000000"/>
                <w:sz w:val="20"/>
                <w:szCs w:val="20"/>
              </w:rPr>
              <w:t xml:space="preserve">Windows PowerShell supports only functions, as opposed to functions and subroutines. You can define a function in Windows PowerShell by using the </w:t>
            </w:r>
            <w:r w:rsidRPr="00C83507">
              <w:rPr>
                <w:rFonts w:ascii="Arial" w:hAnsi="Arial" w:cs="Arial"/>
                <w:b/>
                <w:color w:val="000000"/>
                <w:sz w:val="20"/>
                <w:szCs w:val="20"/>
              </w:rPr>
              <w:t xml:space="preserve">function </w:t>
            </w:r>
            <w:r w:rsidRPr="00C83507">
              <w:rPr>
                <w:rFonts w:ascii="Arial" w:hAnsi="Arial" w:cs="Arial"/>
                <w:color w:val="000000"/>
                <w:sz w:val="20"/>
                <w:szCs w:val="20"/>
              </w:rPr>
              <w:t>statement followed by:</w:t>
            </w:r>
          </w:p>
          <w:p w:rsidR="003B18EF" w:rsidRPr="00C83507" w:rsidRDefault="003B18EF" w:rsidP="00830117">
            <w:pPr>
              <w:rPr>
                <w:rFonts w:ascii="Arial" w:hAnsi="Arial" w:cs="Arial"/>
                <w:color w:val="000000"/>
                <w:sz w:val="20"/>
                <w:szCs w:val="20"/>
              </w:rPr>
            </w:pPr>
          </w:p>
          <w:p w:rsidR="003B18EF" w:rsidRPr="00C83507" w:rsidRDefault="003B18EF" w:rsidP="003B18EF">
            <w:pPr>
              <w:numPr>
                <w:ilvl w:val="0"/>
                <w:numId w:val="5"/>
              </w:numPr>
              <w:rPr>
                <w:rFonts w:ascii="Arial" w:hAnsi="Arial" w:cs="Arial"/>
                <w:color w:val="000000"/>
                <w:sz w:val="20"/>
                <w:szCs w:val="20"/>
              </w:rPr>
            </w:pPr>
            <w:r w:rsidRPr="00C83507">
              <w:rPr>
                <w:rFonts w:ascii="Arial" w:hAnsi="Arial" w:cs="Arial"/>
                <w:color w:val="000000"/>
                <w:sz w:val="20"/>
                <w:szCs w:val="20"/>
              </w:rPr>
              <w:t>The name of the function.</w:t>
            </w:r>
          </w:p>
          <w:p w:rsidR="003B18EF" w:rsidRPr="00C83507" w:rsidRDefault="003B18EF" w:rsidP="003B18EF">
            <w:pPr>
              <w:numPr>
                <w:ilvl w:val="0"/>
                <w:numId w:val="5"/>
              </w:numPr>
              <w:rPr>
                <w:rFonts w:ascii="Arial" w:hAnsi="Arial" w:cs="Arial"/>
                <w:color w:val="000000"/>
                <w:sz w:val="20"/>
                <w:szCs w:val="20"/>
              </w:rPr>
            </w:pPr>
            <w:r w:rsidRPr="00C83507">
              <w:rPr>
                <w:rFonts w:ascii="Arial" w:hAnsi="Arial" w:cs="Arial"/>
                <w:color w:val="000000"/>
                <w:sz w:val="20"/>
                <w:szCs w:val="20"/>
              </w:rPr>
              <w:t>The task to be performed by the function (enclosed in curly braces).</w:t>
            </w:r>
          </w:p>
          <w:p w:rsidR="003B18EF" w:rsidRPr="00C83507" w:rsidRDefault="003B18EF" w:rsidP="00830117">
            <w:pPr>
              <w:rPr>
                <w:rFonts w:ascii="Arial" w:hAnsi="Arial" w:cs="Arial"/>
                <w:color w:val="000000"/>
                <w:sz w:val="20"/>
                <w:szCs w:val="20"/>
              </w:rPr>
            </w:pPr>
          </w:p>
          <w:p w:rsidR="003B18EF" w:rsidRPr="00C83507" w:rsidRDefault="003B18EF" w:rsidP="00830117">
            <w:pPr>
              <w:rPr>
                <w:rFonts w:ascii="Arial" w:hAnsi="Arial" w:cs="Arial"/>
                <w:color w:val="000000"/>
                <w:sz w:val="20"/>
                <w:szCs w:val="20"/>
              </w:rPr>
            </w:pPr>
            <w:r w:rsidRPr="00C83507">
              <w:rPr>
                <w:rFonts w:ascii="Arial" w:hAnsi="Arial" w:cs="Arial"/>
                <w:color w:val="000000"/>
                <w:sz w:val="20"/>
                <w:szCs w:val="20"/>
              </w:rPr>
              <w:t>For example, the following command defines a function named MultiplyNumbers</w:t>
            </w:r>
            <w:r w:rsidR="00171F65" w:rsidRPr="00C83507">
              <w:rPr>
                <w:rFonts w:ascii="Arial" w:hAnsi="Arial" w:cs="Arial"/>
                <w:color w:val="000000"/>
                <w:sz w:val="20"/>
                <w:szCs w:val="20"/>
              </w:rPr>
              <w:t xml:space="preserve">. This function will take two arguments ($args[0] and $args[1]) and </w:t>
            </w:r>
            <w:r w:rsidR="0031101E" w:rsidRPr="00C83507">
              <w:rPr>
                <w:rFonts w:ascii="Arial" w:hAnsi="Arial" w:cs="Arial"/>
                <w:color w:val="000000"/>
                <w:sz w:val="20"/>
                <w:szCs w:val="20"/>
              </w:rPr>
              <w:t xml:space="preserve">then </w:t>
            </w:r>
            <w:r w:rsidR="00171F65" w:rsidRPr="00C83507">
              <w:rPr>
                <w:rFonts w:ascii="Arial" w:hAnsi="Arial" w:cs="Arial"/>
                <w:color w:val="000000"/>
                <w:sz w:val="20"/>
                <w:szCs w:val="20"/>
              </w:rPr>
              <w:t>multiply those two values. Here’s the command:</w:t>
            </w:r>
            <w:r w:rsidRPr="00C83507">
              <w:rPr>
                <w:rFonts w:ascii="Arial" w:hAnsi="Arial" w:cs="Arial"/>
                <w:color w:val="000000"/>
                <w:sz w:val="20"/>
                <w:szCs w:val="20"/>
              </w:rPr>
              <w:t xml:space="preserve"> </w:t>
            </w:r>
          </w:p>
          <w:p w:rsidR="003B18EF" w:rsidRPr="00C83507" w:rsidRDefault="003B18EF" w:rsidP="00830117">
            <w:pPr>
              <w:rPr>
                <w:rFonts w:ascii="Arial" w:hAnsi="Arial" w:cs="Arial"/>
                <w:color w:val="000000"/>
                <w:sz w:val="20"/>
                <w:szCs w:val="20"/>
              </w:rPr>
            </w:pPr>
          </w:p>
          <w:p w:rsidR="00830117" w:rsidRPr="00C83507" w:rsidRDefault="003B18EF" w:rsidP="00830117">
            <w:pPr>
              <w:rPr>
                <w:rFonts w:ascii="Arial" w:hAnsi="Arial" w:cs="Arial"/>
                <w:color w:val="000000"/>
                <w:sz w:val="20"/>
                <w:szCs w:val="20"/>
              </w:rPr>
            </w:pPr>
            <w:r w:rsidRPr="00C83507">
              <w:rPr>
                <w:rFonts w:ascii="Courier New" w:hAnsi="Courier New" w:cs="Courier New"/>
                <w:color w:val="000000"/>
                <w:sz w:val="20"/>
                <w:szCs w:val="20"/>
              </w:rPr>
              <w:t>function multiplynumbers { $args[0] * $args[1] }</w:t>
            </w:r>
          </w:p>
          <w:p w:rsidR="00372AF3" w:rsidRPr="00C83507" w:rsidRDefault="00372AF3" w:rsidP="00830117">
            <w:pPr>
              <w:rPr>
                <w:rFonts w:ascii="Arial" w:hAnsi="Arial" w:cs="Arial"/>
                <w:color w:val="000000"/>
                <w:sz w:val="20"/>
                <w:szCs w:val="20"/>
              </w:rPr>
            </w:pPr>
          </w:p>
          <w:p w:rsidR="00171F65" w:rsidRPr="00C83507" w:rsidRDefault="00171F65" w:rsidP="00830117">
            <w:pPr>
              <w:rPr>
                <w:rFonts w:ascii="Arial" w:hAnsi="Arial" w:cs="Arial"/>
                <w:color w:val="000000"/>
                <w:sz w:val="20"/>
                <w:szCs w:val="20"/>
              </w:rPr>
            </w:pPr>
            <w:r w:rsidRPr="00C83507">
              <w:rPr>
                <w:rFonts w:ascii="Arial" w:hAnsi="Arial" w:cs="Arial"/>
                <w:color w:val="000000"/>
                <w:sz w:val="20"/>
                <w:szCs w:val="20"/>
              </w:rPr>
              <w:t>From then on you can call the function simply by specifying the function name and the two values you want multiplied:</w:t>
            </w:r>
          </w:p>
          <w:p w:rsidR="00171F65" w:rsidRPr="00C83507" w:rsidRDefault="00171F65" w:rsidP="00830117">
            <w:pPr>
              <w:rPr>
                <w:rFonts w:ascii="Arial" w:hAnsi="Arial" w:cs="Arial"/>
                <w:color w:val="000000"/>
                <w:sz w:val="20"/>
                <w:szCs w:val="20"/>
              </w:rPr>
            </w:pPr>
          </w:p>
          <w:p w:rsidR="00171F65" w:rsidRPr="00C83507" w:rsidRDefault="00171F65" w:rsidP="00830117">
            <w:pPr>
              <w:rPr>
                <w:rFonts w:ascii="Courier New" w:hAnsi="Courier New" w:cs="Courier New"/>
                <w:color w:val="000000"/>
                <w:sz w:val="20"/>
                <w:szCs w:val="20"/>
              </w:rPr>
            </w:pPr>
            <w:r w:rsidRPr="00C83507">
              <w:rPr>
                <w:rFonts w:ascii="Courier New" w:hAnsi="Courier New" w:cs="Courier New"/>
                <w:color w:val="000000"/>
                <w:sz w:val="20"/>
                <w:szCs w:val="20"/>
              </w:rPr>
              <w:t>multiplynumbers 38 99</w:t>
            </w:r>
          </w:p>
          <w:p w:rsidR="00171F65" w:rsidRPr="00C83507" w:rsidRDefault="00171F65" w:rsidP="00830117">
            <w:pPr>
              <w:rPr>
                <w:rFonts w:ascii="Arial" w:hAnsi="Arial" w:cs="Arial"/>
                <w:color w:val="000000"/>
                <w:sz w:val="20"/>
                <w:szCs w:val="20"/>
              </w:rPr>
            </w:pPr>
          </w:p>
          <w:p w:rsidR="00171F65" w:rsidRPr="00C83507" w:rsidRDefault="00171F65" w:rsidP="00830117">
            <w:pPr>
              <w:rPr>
                <w:rFonts w:ascii="Arial" w:hAnsi="Arial" w:cs="Arial"/>
                <w:color w:val="000000"/>
                <w:sz w:val="20"/>
                <w:szCs w:val="20"/>
              </w:rPr>
            </w:pPr>
            <w:r w:rsidRPr="00C83507">
              <w:rPr>
                <w:rFonts w:ascii="Arial" w:hAnsi="Arial" w:cs="Arial"/>
                <w:color w:val="000000"/>
                <w:sz w:val="20"/>
                <w:szCs w:val="20"/>
              </w:rPr>
              <w:t>When you run the preceding command you should get back the following:</w:t>
            </w:r>
          </w:p>
          <w:p w:rsidR="00171F65" w:rsidRPr="00C83507" w:rsidRDefault="00171F65" w:rsidP="00830117">
            <w:pPr>
              <w:rPr>
                <w:rFonts w:ascii="Arial" w:hAnsi="Arial" w:cs="Arial"/>
                <w:color w:val="000000"/>
                <w:sz w:val="20"/>
                <w:szCs w:val="20"/>
              </w:rPr>
            </w:pPr>
          </w:p>
          <w:p w:rsidR="00171F65" w:rsidRPr="00C83507" w:rsidRDefault="00171F65" w:rsidP="00830117">
            <w:pPr>
              <w:rPr>
                <w:rFonts w:ascii="Arial" w:hAnsi="Arial" w:cs="Arial"/>
                <w:color w:val="000000"/>
                <w:sz w:val="20"/>
                <w:szCs w:val="20"/>
              </w:rPr>
            </w:pPr>
            <w:r w:rsidRPr="00C83507">
              <w:rPr>
                <w:rFonts w:ascii="Courier New" w:hAnsi="Courier New" w:cs="Courier New"/>
                <w:color w:val="000000"/>
                <w:sz w:val="20"/>
                <w:szCs w:val="20"/>
              </w:rPr>
              <w:t>3762</w:t>
            </w:r>
          </w:p>
          <w:p w:rsidR="00171F65" w:rsidRPr="00C83507" w:rsidRDefault="00171F65" w:rsidP="00830117">
            <w:pPr>
              <w:rPr>
                <w:rFonts w:ascii="Arial" w:hAnsi="Arial" w:cs="Arial"/>
                <w:color w:val="000000"/>
                <w:sz w:val="20"/>
                <w:szCs w:val="20"/>
              </w:rPr>
            </w:pPr>
          </w:p>
        </w:tc>
      </w:tr>
      <w:tr w:rsidR="00830117" w:rsidRPr="00C83507" w:rsidTr="00D31F28">
        <w:tc>
          <w:tcPr>
            <w:tcW w:w="2718" w:type="dxa"/>
            <w:tcBorders>
              <w:bottom w:val="single" w:sz="4" w:space="0" w:color="auto"/>
            </w:tcBorders>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While...Wend Statement</w:t>
            </w:r>
          </w:p>
        </w:tc>
        <w:tc>
          <w:tcPr>
            <w:tcW w:w="6138" w:type="dxa"/>
            <w:tcBorders>
              <w:bottom w:val="single" w:sz="4" w:space="0" w:color="auto"/>
            </w:tcBorders>
            <w:shd w:val="clear" w:color="auto" w:fill="auto"/>
          </w:tcPr>
          <w:p w:rsidR="00A124E3" w:rsidRPr="00C83507" w:rsidRDefault="00232A4D" w:rsidP="00830117">
            <w:pPr>
              <w:rPr>
                <w:rFonts w:ascii="Arial" w:hAnsi="Arial" w:cs="Arial"/>
                <w:color w:val="000000"/>
                <w:sz w:val="20"/>
                <w:szCs w:val="20"/>
              </w:rPr>
            </w:pPr>
            <w:r w:rsidRPr="00C83507">
              <w:rPr>
                <w:rFonts w:ascii="Arial" w:hAnsi="Arial" w:cs="Arial"/>
                <w:b/>
                <w:color w:val="000000"/>
                <w:sz w:val="20"/>
                <w:szCs w:val="20"/>
              </w:rPr>
              <w:t xml:space="preserve">Definition: </w:t>
            </w:r>
            <w:r w:rsidR="00A124E3" w:rsidRPr="00C83507">
              <w:rPr>
                <w:rFonts w:ascii="Arial" w:hAnsi="Arial" w:cs="Arial"/>
                <w:color w:val="000000"/>
                <w:sz w:val="20"/>
                <w:szCs w:val="20"/>
              </w:rPr>
              <w:t xml:space="preserve">Executes a series of statements as long as a given condition is </w:t>
            </w:r>
            <w:r w:rsidR="00A124E3" w:rsidRPr="00C83507">
              <w:rPr>
                <w:rFonts w:ascii="Arial" w:hAnsi="Arial" w:cs="Arial"/>
                <w:b/>
                <w:bCs/>
                <w:color w:val="000000"/>
                <w:sz w:val="20"/>
                <w:szCs w:val="20"/>
              </w:rPr>
              <w:t>True</w:t>
            </w:r>
            <w:r w:rsidR="00A124E3" w:rsidRPr="00C83507">
              <w:rPr>
                <w:rFonts w:ascii="Arial" w:hAnsi="Arial" w:cs="Arial"/>
                <w:color w:val="000000"/>
                <w:sz w:val="20"/>
                <w:szCs w:val="20"/>
              </w:rPr>
              <w:t>.</w:t>
            </w:r>
          </w:p>
          <w:p w:rsidR="00A124E3" w:rsidRPr="00C83507" w:rsidRDefault="00A124E3" w:rsidP="00830117">
            <w:pPr>
              <w:rPr>
                <w:rFonts w:ascii="Arial" w:hAnsi="Arial" w:cs="Arial"/>
                <w:color w:val="000000"/>
                <w:sz w:val="20"/>
                <w:szCs w:val="20"/>
              </w:rPr>
            </w:pPr>
          </w:p>
          <w:p w:rsidR="00B966EB" w:rsidRPr="00C83507" w:rsidRDefault="00821AC4" w:rsidP="00830117">
            <w:pPr>
              <w:rPr>
                <w:rFonts w:ascii="Arial" w:hAnsi="Arial" w:cs="Arial"/>
                <w:color w:val="000000"/>
                <w:sz w:val="20"/>
                <w:szCs w:val="20"/>
              </w:rPr>
            </w:pPr>
            <w:r>
              <w:rPr>
                <w:rFonts w:ascii="Arial" w:hAnsi="Arial" w:cs="Arial"/>
                <w:color w:val="000000"/>
                <w:sz w:val="20"/>
                <w:szCs w:val="20"/>
              </w:rPr>
              <w:t xml:space="preserve">The </w:t>
            </w:r>
            <w:r w:rsidR="00B966EB" w:rsidRPr="00C83507">
              <w:rPr>
                <w:rFonts w:ascii="Arial" w:hAnsi="Arial" w:cs="Arial"/>
                <w:color w:val="000000"/>
                <w:sz w:val="20"/>
                <w:szCs w:val="20"/>
              </w:rPr>
              <w:t xml:space="preserve">VBScript While Wend loop is just another way of creating a Do While loop. (You can never have too many ways to create loops, at least not in VBScript.) You can create a While loop in Windows PowerShell by using the – surprise – </w:t>
            </w:r>
            <w:r w:rsidR="00B966EB" w:rsidRPr="00C83507">
              <w:rPr>
                <w:rFonts w:ascii="Arial" w:hAnsi="Arial" w:cs="Arial"/>
                <w:b/>
                <w:color w:val="000000"/>
                <w:sz w:val="20"/>
                <w:szCs w:val="20"/>
              </w:rPr>
              <w:t>while</w:t>
            </w:r>
            <w:r w:rsidR="00B966EB" w:rsidRPr="00C83507">
              <w:rPr>
                <w:rFonts w:ascii="Arial" w:hAnsi="Arial" w:cs="Arial"/>
                <w:color w:val="000000"/>
                <w:sz w:val="20"/>
                <w:szCs w:val="20"/>
              </w:rPr>
              <w:t xml:space="preserve"> statement. While takes two parameters:</w:t>
            </w:r>
          </w:p>
          <w:p w:rsidR="00B966EB" w:rsidRPr="00C83507" w:rsidRDefault="00B966EB" w:rsidP="00830117">
            <w:pPr>
              <w:rPr>
                <w:rFonts w:ascii="Arial" w:hAnsi="Arial" w:cs="Arial"/>
                <w:color w:val="000000"/>
                <w:sz w:val="20"/>
                <w:szCs w:val="20"/>
              </w:rPr>
            </w:pPr>
          </w:p>
          <w:p w:rsidR="00B966EB" w:rsidRPr="00C83507" w:rsidRDefault="00B966EB" w:rsidP="00B966EB">
            <w:pPr>
              <w:numPr>
                <w:ilvl w:val="0"/>
                <w:numId w:val="6"/>
              </w:numPr>
              <w:rPr>
                <w:rFonts w:ascii="Arial" w:hAnsi="Arial" w:cs="Arial"/>
                <w:color w:val="000000"/>
                <w:sz w:val="20"/>
                <w:szCs w:val="20"/>
              </w:rPr>
            </w:pPr>
            <w:r w:rsidRPr="00C83507">
              <w:rPr>
                <w:rFonts w:ascii="Arial" w:hAnsi="Arial" w:cs="Arial"/>
                <w:color w:val="000000"/>
                <w:sz w:val="20"/>
                <w:szCs w:val="20"/>
              </w:rPr>
              <w:t>The loop conditions (in other words, how long do you intend to keep looping).</w:t>
            </w:r>
          </w:p>
          <w:p w:rsidR="00B966EB" w:rsidRPr="00C83507" w:rsidRDefault="00B966EB" w:rsidP="00B966EB">
            <w:pPr>
              <w:numPr>
                <w:ilvl w:val="0"/>
                <w:numId w:val="6"/>
              </w:numPr>
              <w:rPr>
                <w:rFonts w:ascii="Arial" w:hAnsi="Arial" w:cs="Arial"/>
                <w:color w:val="000000"/>
                <w:sz w:val="20"/>
                <w:szCs w:val="20"/>
              </w:rPr>
            </w:pPr>
            <w:r w:rsidRPr="00C83507">
              <w:rPr>
                <w:rFonts w:ascii="Arial" w:hAnsi="Arial" w:cs="Arial"/>
                <w:color w:val="000000"/>
                <w:sz w:val="20"/>
                <w:szCs w:val="20"/>
              </w:rPr>
              <w:t>The action to be performed in each iteration of the loop.</w:t>
            </w:r>
          </w:p>
          <w:p w:rsidR="00B966EB" w:rsidRPr="00C83507" w:rsidRDefault="00B966EB" w:rsidP="00B966EB">
            <w:pPr>
              <w:rPr>
                <w:rFonts w:ascii="Arial" w:hAnsi="Arial" w:cs="Arial"/>
                <w:color w:val="000000"/>
                <w:sz w:val="20"/>
                <w:szCs w:val="20"/>
              </w:rPr>
            </w:pPr>
          </w:p>
          <w:p w:rsidR="00B966EB" w:rsidRPr="00C83507" w:rsidRDefault="00B966EB" w:rsidP="00B966EB">
            <w:pPr>
              <w:rPr>
                <w:rFonts w:ascii="Arial" w:hAnsi="Arial" w:cs="Arial"/>
                <w:color w:val="000000"/>
                <w:sz w:val="20"/>
                <w:szCs w:val="20"/>
              </w:rPr>
            </w:pPr>
            <w:r w:rsidRPr="00C83507">
              <w:rPr>
                <w:rFonts w:ascii="Arial" w:hAnsi="Arial" w:cs="Arial"/>
                <w:color w:val="000000"/>
                <w:sz w:val="20"/>
                <w:szCs w:val="20"/>
              </w:rPr>
              <w:t xml:space="preserve">In the following example, the value 1 is assigned to the variable $a. </w:t>
            </w:r>
            <w:r w:rsidR="00BA3246" w:rsidRPr="00C83507">
              <w:rPr>
                <w:rFonts w:ascii="Arial" w:hAnsi="Arial" w:cs="Arial"/>
                <w:color w:val="000000"/>
                <w:sz w:val="20"/>
                <w:szCs w:val="20"/>
              </w:rPr>
              <w:t xml:space="preserve">A While loop is then established </w:t>
            </w:r>
            <w:r w:rsidR="00821AC4">
              <w:rPr>
                <w:rFonts w:ascii="Arial" w:hAnsi="Arial" w:cs="Arial"/>
                <w:color w:val="000000"/>
                <w:sz w:val="20"/>
                <w:szCs w:val="20"/>
              </w:rPr>
              <w:t>that</w:t>
            </w:r>
            <w:r w:rsidR="00BA3246" w:rsidRPr="00C83507">
              <w:rPr>
                <w:rFonts w:ascii="Arial" w:hAnsi="Arial" w:cs="Arial"/>
                <w:color w:val="000000"/>
                <w:sz w:val="20"/>
                <w:szCs w:val="20"/>
              </w:rPr>
              <w:t xml:space="preserve"> does two things:</w:t>
            </w:r>
          </w:p>
          <w:p w:rsidR="00BA3246" w:rsidRPr="00C83507" w:rsidRDefault="00BA3246" w:rsidP="00B966EB">
            <w:pPr>
              <w:rPr>
                <w:rFonts w:ascii="Arial" w:hAnsi="Arial" w:cs="Arial"/>
                <w:color w:val="000000"/>
                <w:sz w:val="20"/>
                <w:szCs w:val="20"/>
              </w:rPr>
            </w:pPr>
          </w:p>
          <w:p w:rsidR="00BA3246" w:rsidRPr="00C83507" w:rsidRDefault="00BA3246" w:rsidP="0031101E">
            <w:pPr>
              <w:numPr>
                <w:ilvl w:val="0"/>
                <w:numId w:val="14"/>
              </w:numPr>
              <w:rPr>
                <w:rFonts w:ascii="Arial" w:hAnsi="Arial" w:cs="Arial"/>
                <w:color w:val="000000"/>
                <w:sz w:val="20"/>
                <w:szCs w:val="20"/>
              </w:rPr>
            </w:pPr>
            <w:r w:rsidRPr="00C83507">
              <w:rPr>
                <w:rFonts w:ascii="Arial" w:hAnsi="Arial" w:cs="Arial"/>
                <w:color w:val="000000"/>
                <w:sz w:val="20"/>
                <w:szCs w:val="20"/>
              </w:rPr>
              <w:t>Continues to loop as long as the value of $a is less than (</w:t>
            </w:r>
            <w:r w:rsidRPr="00C83507">
              <w:rPr>
                <w:rFonts w:ascii="Arial" w:hAnsi="Arial" w:cs="Arial"/>
                <w:b/>
                <w:color w:val="000000"/>
                <w:sz w:val="20"/>
                <w:szCs w:val="20"/>
              </w:rPr>
              <w:t>-lt</w:t>
            </w:r>
            <w:r w:rsidRPr="00C83507">
              <w:rPr>
                <w:rFonts w:ascii="Arial" w:hAnsi="Arial" w:cs="Arial"/>
                <w:color w:val="000000"/>
                <w:sz w:val="20"/>
                <w:szCs w:val="20"/>
              </w:rPr>
              <w:t>) 10.</w:t>
            </w:r>
          </w:p>
          <w:p w:rsidR="00BA3246" w:rsidRPr="00C83507" w:rsidRDefault="00BA3246" w:rsidP="0031101E">
            <w:pPr>
              <w:numPr>
                <w:ilvl w:val="0"/>
                <w:numId w:val="14"/>
              </w:numPr>
              <w:rPr>
                <w:rFonts w:ascii="Arial" w:hAnsi="Arial" w:cs="Arial"/>
                <w:color w:val="000000"/>
                <w:sz w:val="20"/>
                <w:szCs w:val="20"/>
              </w:rPr>
            </w:pPr>
            <w:r w:rsidRPr="00C83507">
              <w:rPr>
                <w:rFonts w:ascii="Arial" w:hAnsi="Arial" w:cs="Arial"/>
                <w:color w:val="000000"/>
                <w:sz w:val="20"/>
                <w:szCs w:val="20"/>
              </w:rPr>
              <w:t>On each iteration of the loop displays the current value of $a, and the</w:t>
            </w:r>
            <w:r w:rsidR="00821AC4">
              <w:rPr>
                <w:rFonts w:ascii="Arial" w:hAnsi="Arial" w:cs="Arial"/>
                <w:color w:val="000000"/>
                <w:sz w:val="20"/>
                <w:szCs w:val="20"/>
              </w:rPr>
              <w:t>n</w:t>
            </w:r>
            <w:r w:rsidRPr="00C83507">
              <w:rPr>
                <w:rFonts w:ascii="Arial" w:hAnsi="Arial" w:cs="Arial"/>
                <w:color w:val="000000"/>
                <w:sz w:val="20"/>
                <w:szCs w:val="20"/>
              </w:rPr>
              <w:t xml:space="preserve"> increments that value by 1. In Windows PowerShell, the </w:t>
            </w:r>
            <w:r w:rsidRPr="00C83507">
              <w:rPr>
                <w:rFonts w:ascii="Arial" w:hAnsi="Arial" w:cs="Arial"/>
                <w:b/>
                <w:color w:val="000000"/>
                <w:sz w:val="20"/>
                <w:szCs w:val="20"/>
              </w:rPr>
              <w:t>++</w:t>
            </w:r>
            <w:r w:rsidRPr="00C83507">
              <w:rPr>
                <w:rFonts w:ascii="Arial" w:hAnsi="Arial" w:cs="Arial"/>
                <w:color w:val="000000"/>
                <w:sz w:val="20"/>
                <w:szCs w:val="20"/>
              </w:rPr>
              <w:t xml:space="preserve"> operator increments a value by 1; the syntax </w:t>
            </w:r>
            <w:r w:rsidRPr="00C83507">
              <w:rPr>
                <w:rFonts w:ascii="Arial" w:hAnsi="Arial" w:cs="Arial"/>
                <w:b/>
                <w:color w:val="000000"/>
                <w:sz w:val="20"/>
                <w:szCs w:val="20"/>
              </w:rPr>
              <w:t>$a++</w:t>
            </w:r>
            <w:r w:rsidRPr="00C83507">
              <w:rPr>
                <w:rFonts w:ascii="Arial" w:hAnsi="Arial" w:cs="Arial"/>
                <w:color w:val="000000"/>
                <w:sz w:val="20"/>
                <w:szCs w:val="20"/>
              </w:rPr>
              <w:t xml:space="preserve"> is equivalent to VBScript’s a = a + 1.</w:t>
            </w:r>
          </w:p>
          <w:p w:rsidR="00BA3246" w:rsidRPr="00C83507" w:rsidRDefault="00BA3246" w:rsidP="00B966EB">
            <w:pPr>
              <w:rPr>
                <w:rFonts w:ascii="Arial" w:hAnsi="Arial" w:cs="Arial"/>
                <w:color w:val="000000"/>
                <w:sz w:val="20"/>
                <w:szCs w:val="20"/>
              </w:rPr>
            </w:pPr>
          </w:p>
          <w:p w:rsidR="00BA3246" w:rsidRPr="00C83507" w:rsidRDefault="00BA3246" w:rsidP="00B966EB">
            <w:pPr>
              <w:rPr>
                <w:rFonts w:ascii="Arial" w:hAnsi="Arial" w:cs="Arial"/>
                <w:color w:val="000000"/>
                <w:sz w:val="20"/>
                <w:szCs w:val="20"/>
              </w:rPr>
            </w:pPr>
            <w:r w:rsidRPr="00C83507">
              <w:rPr>
                <w:rFonts w:ascii="Arial" w:hAnsi="Arial" w:cs="Arial"/>
                <w:color w:val="000000"/>
                <w:sz w:val="20"/>
                <w:szCs w:val="20"/>
              </w:rPr>
              <w:t>Here’s the sample code:</w:t>
            </w:r>
          </w:p>
          <w:p w:rsidR="00B966EB" w:rsidRPr="00C83507" w:rsidRDefault="00B966EB" w:rsidP="00830117">
            <w:pPr>
              <w:rPr>
                <w:rFonts w:ascii="Arial" w:hAnsi="Arial" w:cs="Arial"/>
                <w:color w:val="000000"/>
                <w:sz w:val="20"/>
                <w:szCs w:val="20"/>
              </w:rPr>
            </w:pPr>
          </w:p>
          <w:p w:rsidR="00F41057" w:rsidRPr="00C83507" w:rsidRDefault="00372AF3" w:rsidP="00830117">
            <w:pPr>
              <w:rPr>
                <w:rFonts w:ascii="Courier New" w:hAnsi="Courier New" w:cs="Courier New"/>
                <w:color w:val="000000"/>
                <w:sz w:val="20"/>
                <w:szCs w:val="20"/>
              </w:rPr>
            </w:pPr>
            <w:r w:rsidRPr="00C83507">
              <w:rPr>
                <w:rFonts w:ascii="Courier New" w:hAnsi="Courier New" w:cs="Courier New"/>
                <w:color w:val="000000"/>
                <w:sz w:val="20"/>
                <w:szCs w:val="20"/>
              </w:rPr>
              <w:t>$a = 1</w:t>
            </w:r>
          </w:p>
          <w:p w:rsidR="00830117" w:rsidRPr="00C83507" w:rsidRDefault="00372AF3" w:rsidP="00830117">
            <w:pPr>
              <w:rPr>
                <w:rFonts w:ascii="Courier New" w:hAnsi="Courier New" w:cs="Courier New"/>
                <w:color w:val="000000"/>
                <w:sz w:val="20"/>
                <w:szCs w:val="20"/>
              </w:rPr>
            </w:pPr>
            <w:r w:rsidRPr="00C83507">
              <w:rPr>
                <w:rFonts w:ascii="Courier New" w:hAnsi="Courier New" w:cs="Courier New"/>
                <w:color w:val="000000"/>
                <w:sz w:val="20"/>
                <w:szCs w:val="20"/>
              </w:rPr>
              <w:t>while ($a -lt 10) {$a; $a++}</w:t>
            </w:r>
          </w:p>
          <w:p w:rsidR="00372AF3" w:rsidRPr="00C83507" w:rsidRDefault="00372AF3" w:rsidP="00830117">
            <w:pPr>
              <w:rPr>
                <w:rFonts w:ascii="Arial" w:hAnsi="Arial" w:cs="Arial"/>
                <w:color w:val="000000"/>
                <w:sz w:val="20"/>
                <w:szCs w:val="20"/>
              </w:rPr>
            </w:pPr>
          </w:p>
          <w:p w:rsidR="00BA3246" w:rsidRPr="00C83507" w:rsidRDefault="00BA3246" w:rsidP="00830117">
            <w:pPr>
              <w:rPr>
                <w:rFonts w:ascii="Arial" w:hAnsi="Arial" w:cs="Arial"/>
                <w:color w:val="000000"/>
                <w:sz w:val="20"/>
                <w:szCs w:val="20"/>
              </w:rPr>
            </w:pPr>
            <w:r w:rsidRPr="00C83507">
              <w:rPr>
                <w:rFonts w:ascii="Arial" w:hAnsi="Arial" w:cs="Arial"/>
                <w:color w:val="000000"/>
                <w:sz w:val="20"/>
                <w:szCs w:val="20"/>
              </w:rPr>
              <w:t>And here’s what you should get back after running the preceding commands:</w:t>
            </w:r>
          </w:p>
          <w:p w:rsidR="00BA3246" w:rsidRPr="00C83507" w:rsidRDefault="00BA3246" w:rsidP="00830117">
            <w:pPr>
              <w:rPr>
                <w:rFonts w:ascii="Arial" w:hAnsi="Arial" w:cs="Arial"/>
                <w:color w:val="000000"/>
                <w:sz w:val="20"/>
                <w:szCs w:val="20"/>
              </w:rPr>
            </w:pPr>
          </w:p>
          <w:p w:rsidR="00BA3246" w:rsidRPr="00C83507" w:rsidRDefault="00BA3246" w:rsidP="00BA3246">
            <w:pPr>
              <w:rPr>
                <w:rFonts w:ascii="Courier New" w:hAnsi="Courier New" w:cs="Courier New"/>
                <w:color w:val="000000"/>
                <w:sz w:val="20"/>
                <w:szCs w:val="20"/>
              </w:rPr>
            </w:pPr>
            <w:r w:rsidRPr="00C83507">
              <w:rPr>
                <w:rFonts w:ascii="Courier New" w:hAnsi="Courier New" w:cs="Courier New"/>
                <w:color w:val="000000"/>
                <w:sz w:val="20"/>
                <w:szCs w:val="20"/>
              </w:rPr>
              <w:t>1</w:t>
            </w:r>
          </w:p>
          <w:p w:rsidR="00BA3246" w:rsidRPr="00C83507" w:rsidRDefault="00BA3246" w:rsidP="00BA3246">
            <w:pPr>
              <w:rPr>
                <w:rFonts w:ascii="Courier New" w:hAnsi="Courier New" w:cs="Courier New"/>
                <w:color w:val="000000"/>
                <w:sz w:val="20"/>
                <w:szCs w:val="20"/>
              </w:rPr>
            </w:pPr>
            <w:r w:rsidRPr="00C83507">
              <w:rPr>
                <w:rFonts w:ascii="Courier New" w:hAnsi="Courier New" w:cs="Courier New"/>
                <w:color w:val="000000"/>
                <w:sz w:val="20"/>
                <w:szCs w:val="20"/>
              </w:rPr>
              <w:t>2</w:t>
            </w:r>
          </w:p>
          <w:p w:rsidR="00BA3246" w:rsidRPr="00C83507" w:rsidRDefault="00BA3246" w:rsidP="00BA3246">
            <w:pPr>
              <w:rPr>
                <w:rFonts w:ascii="Courier New" w:hAnsi="Courier New" w:cs="Courier New"/>
                <w:color w:val="000000"/>
                <w:sz w:val="20"/>
                <w:szCs w:val="20"/>
              </w:rPr>
            </w:pPr>
            <w:r w:rsidRPr="00C83507">
              <w:rPr>
                <w:rFonts w:ascii="Courier New" w:hAnsi="Courier New" w:cs="Courier New"/>
                <w:color w:val="000000"/>
                <w:sz w:val="20"/>
                <w:szCs w:val="20"/>
              </w:rPr>
              <w:t>3</w:t>
            </w:r>
          </w:p>
          <w:p w:rsidR="00BA3246" w:rsidRPr="00C83507" w:rsidRDefault="00BA3246" w:rsidP="00BA3246">
            <w:pPr>
              <w:rPr>
                <w:rFonts w:ascii="Courier New" w:hAnsi="Courier New" w:cs="Courier New"/>
                <w:color w:val="000000"/>
                <w:sz w:val="20"/>
                <w:szCs w:val="20"/>
              </w:rPr>
            </w:pPr>
            <w:r w:rsidRPr="00C83507">
              <w:rPr>
                <w:rFonts w:ascii="Courier New" w:hAnsi="Courier New" w:cs="Courier New"/>
                <w:color w:val="000000"/>
                <w:sz w:val="20"/>
                <w:szCs w:val="20"/>
              </w:rPr>
              <w:t>4</w:t>
            </w:r>
          </w:p>
          <w:p w:rsidR="00BA3246" w:rsidRPr="00C83507" w:rsidRDefault="00BA3246" w:rsidP="00BA3246">
            <w:pPr>
              <w:rPr>
                <w:rFonts w:ascii="Courier New" w:hAnsi="Courier New" w:cs="Courier New"/>
                <w:color w:val="000000"/>
                <w:sz w:val="20"/>
                <w:szCs w:val="20"/>
              </w:rPr>
            </w:pPr>
            <w:r w:rsidRPr="00C83507">
              <w:rPr>
                <w:rFonts w:ascii="Courier New" w:hAnsi="Courier New" w:cs="Courier New"/>
                <w:color w:val="000000"/>
                <w:sz w:val="20"/>
                <w:szCs w:val="20"/>
              </w:rPr>
              <w:t>5</w:t>
            </w:r>
          </w:p>
          <w:p w:rsidR="00BA3246" w:rsidRPr="00C83507" w:rsidRDefault="00BA3246" w:rsidP="00BA3246">
            <w:pPr>
              <w:rPr>
                <w:rFonts w:ascii="Courier New" w:hAnsi="Courier New" w:cs="Courier New"/>
                <w:color w:val="000000"/>
                <w:sz w:val="20"/>
                <w:szCs w:val="20"/>
              </w:rPr>
            </w:pPr>
            <w:r w:rsidRPr="00C83507">
              <w:rPr>
                <w:rFonts w:ascii="Courier New" w:hAnsi="Courier New" w:cs="Courier New"/>
                <w:color w:val="000000"/>
                <w:sz w:val="20"/>
                <w:szCs w:val="20"/>
              </w:rPr>
              <w:t>6</w:t>
            </w:r>
          </w:p>
          <w:p w:rsidR="00BA3246" w:rsidRPr="00C83507" w:rsidRDefault="00BA3246" w:rsidP="00BA3246">
            <w:pPr>
              <w:rPr>
                <w:rFonts w:ascii="Courier New" w:hAnsi="Courier New" w:cs="Courier New"/>
                <w:color w:val="000000"/>
                <w:sz w:val="20"/>
                <w:szCs w:val="20"/>
              </w:rPr>
            </w:pPr>
            <w:r w:rsidRPr="00C83507">
              <w:rPr>
                <w:rFonts w:ascii="Courier New" w:hAnsi="Courier New" w:cs="Courier New"/>
                <w:color w:val="000000"/>
                <w:sz w:val="20"/>
                <w:szCs w:val="20"/>
              </w:rPr>
              <w:t>7</w:t>
            </w:r>
          </w:p>
          <w:p w:rsidR="00BA3246" w:rsidRPr="00C83507" w:rsidRDefault="00BA3246" w:rsidP="00BA3246">
            <w:pPr>
              <w:rPr>
                <w:rFonts w:ascii="Courier New" w:hAnsi="Courier New" w:cs="Courier New"/>
                <w:color w:val="000000"/>
                <w:sz w:val="20"/>
                <w:szCs w:val="20"/>
              </w:rPr>
            </w:pPr>
            <w:r w:rsidRPr="00C83507">
              <w:rPr>
                <w:rFonts w:ascii="Courier New" w:hAnsi="Courier New" w:cs="Courier New"/>
                <w:color w:val="000000"/>
                <w:sz w:val="20"/>
                <w:szCs w:val="20"/>
              </w:rPr>
              <w:t>8</w:t>
            </w:r>
          </w:p>
          <w:p w:rsidR="00BA3246" w:rsidRPr="00C83507" w:rsidRDefault="00BA3246" w:rsidP="00BA3246">
            <w:pPr>
              <w:rPr>
                <w:rFonts w:ascii="Arial" w:hAnsi="Arial" w:cs="Arial"/>
                <w:color w:val="000000"/>
                <w:sz w:val="20"/>
                <w:szCs w:val="20"/>
              </w:rPr>
            </w:pPr>
            <w:r w:rsidRPr="00C83507">
              <w:rPr>
                <w:rFonts w:ascii="Courier New" w:hAnsi="Courier New" w:cs="Courier New"/>
                <w:color w:val="000000"/>
                <w:sz w:val="20"/>
                <w:szCs w:val="20"/>
              </w:rPr>
              <w:t>9</w:t>
            </w:r>
          </w:p>
          <w:p w:rsidR="00BA3246" w:rsidRPr="00C83507" w:rsidRDefault="00BA3246" w:rsidP="00830117">
            <w:pPr>
              <w:rPr>
                <w:rFonts w:ascii="Arial" w:hAnsi="Arial" w:cs="Arial"/>
                <w:color w:val="000000"/>
                <w:sz w:val="20"/>
                <w:szCs w:val="20"/>
              </w:rPr>
            </w:pPr>
          </w:p>
        </w:tc>
      </w:tr>
      <w:tr w:rsidR="00830117" w:rsidRPr="00C83507" w:rsidTr="00D31F28">
        <w:tc>
          <w:tcPr>
            <w:tcW w:w="2718" w:type="dxa"/>
            <w:shd w:val="clear" w:color="auto" w:fill="auto"/>
          </w:tcPr>
          <w:p w:rsidR="00830117" w:rsidRPr="00C83507" w:rsidRDefault="00830117" w:rsidP="00830117">
            <w:pPr>
              <w:rPr>
                <w:rFonts w:ascii="Arial" w:hAnsi="Arial" w:cs="Arial"/>
                <w:color w:val="000000"/>
                <w:sz w:val="20"/>
                <w:szCs w:val="20"/>
              </w:rPr>
            </w:pPr>
            <w:r w:rsidRPr="00C83507">
              <w:rPr>
                <w:rFonts w:ascii="Arial" w:hAnsi="Arial" w:cs="Arial"/>
                <w:color w:val="000000"/>
                <w:sz w:val="20"/>
                <w:szCs w:val="20"/>
              </w:rPr>
              <w:t>With Statement</w:t>
            </w:r>
          </w:p>
        </w:tc>
        <w:tc>
          <w:tcPr>
            <w:tcW w:w="6138" w:type="dxa"/>
            <w:shd w:val="clear" w:color="auto" w:fill="auto"/>
          </w:tcPr>
          <w:p w:rsidR="00830117" w:rsidRPr="00C83507" w:rsidRDefault="00232A4D" w:rsidP="00830117">
            <w:pPr>
              <w:rPr>
                <w:rFonts w:ascii="Arial" w:hAnsi="Arial" w:cs="Arial"/>
                <w:color w:val="000000"/>
                <w:sz w:val="20"/>
                <w:szCs w:val="20"/>
              </w:rPr>
            </w:pPr>
            <w:r w:rsidRPr="00C83507">
              <w:rPr>
                <w:rFonts w:ascii="Arial" w:hAnsi="Arial" w:cs="Arial"/>
                <w:b/>
                <w:color w:val="000000"/>
                <w:sz w:val="20"/>
                <w:szCs w:val="20"/>
              </w:rPr>
              <w:t xml:space="preserve">Definition: </w:t>
            </w:r>
            <w:r w:rsidR="00A124E3" w:rsidRPr="00C83507">
              <w:rPr>
                <w:rFonts w:ascii="Arial" w:hAnsi="Arial" w:cs="Arial"/>
                <w:color w:val="000000"/>
                <w:sz w:val="20"/>
                <w:szCs w:val="20"/>
              </w:rPr>
              <w:t>Executes a series of statements on a single object.</w:t>
            </w:r>
          </w:p>
          <w:p w:rsidR="00A124E3" w:rsidRPr="00C83507" w:rsidRDefault="00A124E3" w:rsidP="00830117">
            <w:pPr>
              <w:rPr>
                <w:rFonts w:ascii="Arial" w:hAnsi="Arial" w:cs="Arial"/>
                <w:color w:val="000000"/>
                <w:sz w:val="20"/>
                <w:szCs w:val="20"/>
              </w:rPr>
            </w:pPr>
          </w:p>
          <w:p w:rsidR="00D31F28" w:rsidRPr="00C83507" w:rsidRDefault="00D31F28" w:rsidP="00830117">
            <w:pPr>
              <w:rPr>
                <w:rFonts w:ascii="Arial" w:hAnsi="Arial" w:cs="Arial"/>
                <w:color w:val="000000"/>
                <w:sz w:val="20"/>
                <w:szCs w:val="20"/>
              </w:rPr>
            </w:pPr>
            <w:r w:rsidRPr="00C83507">
              <w:rPr>
                <w:rFonts w:ascii="Arial" w:hAnsi="Arial" w:cs="Arial"/>
                <w:color w:val="000000"/>
                <w:sz w:val="20"/>
                <w:szCs w:val="20"/>
              </w:rPr>
              <w:t>As far as we know there is no Windows PowerShell equivalent to the With statement.</w:t>
            </w:r>
          </w:p>
          <w:p w:rsidR="00D31F28" w:rsidRPr="00C83507" w:rsidRDefault="00D31F28" w:rsidP="00830117">
            <w:pPr>
              <w:rPr>
                <w:rFonts w:ascii="Arial" w:hAnsi="Arial" w:cs="Arial"/>
                <w:color w:val="000000"/>
                <w:sz w:val="20"/>
                <w:szCs w:val="20"/>
              </w:rPr>
            </w:pPr>
          </w:p>
        </w:tc>
      </w:tr>
    </w:tbl>
    <w:p w:rsidR="00830117" w:rsidRPr="00C83507" w:rsidRDefault="00830117" w:rsidP="00830117">
      <w:pPr>
        <w:rPr>
          <w:rFonts w:ascii="Arial" w:hAnsi="Arial" w:cs="Arial"/>
          <w:color w:val="000000"/>
          <w:sz w:val="20"/>
          <w:szCs w:val="20"/>
        </w:rPr>
      </w:pPr>
    </w:p>
    <w:p w:rsidR="003D12F3" w:rsidRPr="00C83507" w:rsidRDefault="003D12F3" w:rsidP="00830117">
      <w:pPr>
        <w:rPr>
          <w:rFonts w:ascii="Arial" w:hAnsi="Arial" w:cs="Arial"/>
          <w:color w:val="000000"/>
          <w:sz w:val="20"/>
          <w:szCs w:val="20"/>
        </w:rPr>
      </w:pPr>
    </w:p>
    <w:tbl>
      <w:tblPr>
        <w:tblStyle w:val="TableGrid"/>
        <w:tblW w:w="0" w:type="auto"/>
        <w:tblLook w:val="01E0"/>
      </w:tblPr>
      <w:tblGrid>
        <w:gridCol w:w="2718"/>
        <w:gridCol w:w="6138"/>
      </w:tblGrid>
      <w:tr w:rsidR="003D12F3" w:rsidRPr="00C83507" w:rsidTr="00EC76D8">
        <w:tc>
          <w:tcPr>
            <w:tcW w:w="2718" w:type="dxa"/>
            <w:tcBorders>
              <w:bottom w:val="single" w:sz="4" w:space="0" w:color="auto"/>
            </w:tcBorders>
            <w:shd w:val="clear" w:color="auto" w:fill="E6E6E6"/>
          </w:tcPr>
          <w:p w:rsidR="003D12F3" w:rsidRPr="00C83507" w:rsidRDefault="003D12F3" w:rsidP="003D12F3">
            <w:pPr>
              <w:rPr>
                <w:rFonts w:ascii="Arial" w:hAnsi="Arial" w:cs="Arial"/>
                <w:b/>
                <w:color w:val="000000"/>
                <w:sz w:val="20"/>
                <w:szCs w:val="20"/>
              </w:rPr>
            </w:pPr>
            <w:r w:rsidRPr="00C83507">
              <w:rPr>
                <w:rFonts w:ascii="Arial" w:hAnsi="Arial" w:cs="Arial"/>
                <w:b/>
                <w:color w:val="000000"/>
                <w:sz w:val="20"/>
                <w:szCs w:val="20"/>
              </w:rPr>
              <w:t>VBScript Err Object</w:t>
            </w:r>
          </w:p>
        </w:tc>
        <w:tc>
          <w:tcPr>
            <w:tcW w:w="6138" w:type="dxa"/>
            <w:tcBorders>
              <w:bottom w:val="single" w:sz="4" w:space="0" w:color="auto"/>
            </w:tcBorders>
            <w:shd w:val="clear" w:color="auto" w:fill="E6E6E6"/>
          </w:tcPr>
          <w:p w:rsidR="003D12F3" w:rsidRPr="00C83507" w:rsidRDefault="003D12F3" w:rsidP="003D12F3">
            <w:pPr>
              <w:rPr>
                <w:rFonts w:ascii="Arial" w:hAnsi="Arial" w:cs="Arial"/>
                <w:b/>
                <w:color w:val="000000"/>
                <w:sz w:val="20"/>
                <w:szCs w:val="20"/>
              </w:rPr>
            </w:pPr>
            <w:r w:rsidRPr="00C83507">
              <w:rPr>
                <w:rFonts w:ascii="Arial" w:hAnsi="Arial" w:cs="Arial"/>
                <w:b/>
                <w:color w:val="000000"/>
                <w:sz w:val="20"/>
                <w:szCs w:val="20"/>
              </w:rPr>
              <w:t>Windows PowerShell Equivalent</w:t>
            </w:r>
          </w:p>
        </w:tc>
      </w:tr>
      <w:tr w:rsidR="008F5C15" w:rsidRPr="00C83507" w:rsidTr="00D3495C">
        <w:tc>
          <w:tcPr>
            <w:tcW w:w="2718" w:type="dxa"/>
            <w:tcBorders>
              <w:bottom w:val="single" w:sz="4" w:space="0" w:color="auto"/>
            </w:tcBorders>
            <w:shd w:val="clear" w:color="auto" w:fill="auto"/>
          </w:tcPr>
          <w:p w:rsidR="008F5C15" w:rsidRPr="00C83507" w:rsidRDefault="008F5C15" w:rsidP="008F5C15">
            <w:pPr>
              <w:rPr>
                <w:rFonts w:ascii="Arial" w:hAnsi="Arial" w:cs="Arial"/>
                <w:color w:val="000000"/>
                <w:sz w:val="20"/>
                <w:szCs w:val="20"/>
              </w:rPr>
            </w:pPr>
            <w:r w:rsidRPr="00C83507">
              <w:rPr>
                <w:rFonts w:ascii="Arial" w:hAnsi="Arial" w:cs="Arial"/>
                <w:color w:val="000000"/>
                <w:sz w:val="20"/>
                <w:szCs w:val="20"/>
              </w:rPr>
              <w:t>Description Property</w:t>
            </w:r>
          </w:p>
        </w:tc>
        <w:tc>
          <w:tcPr>
            <w:tcW w:w="6138" w:type="dxa"/>
            <w:tcBorders>
              <w:bottom w:val="single" w:sz="4" w:space="0" w:color="auto"/>
            </w:tcBorders>
            <w:shd w:val="clear" w:color="auto" w:fill="auto"/>
          </w:tcPr>
          <w:p w:rsidR="00D04FBF" w:rsidRPr="00C83507" w:rsidRDefault="00232A4D" w:rsidP="008F5C15">
            <w:pPr>
              <w:rPr>
                <w:rFonts w:ascii="Arial" w:hAnsi="Arial" w:cs="Arial"/>
                <w:color w:val="000000"/>
                <w:sz w:val="20"/>
                <w:szCs w:val="20"/>
              </w:rPr>
            </w:pPr>
            <w:r w:rsidRPr="00C83507">
              <w:rPr>
                <w:rFonts w:ascii="Arial" w:hAnsi="Arial" w:cs="Arial"/>
                <w:b/>
                <w:color w:val="000000"/>
                <w:sz w:val="20"/>
                <w:szCs w:val="20"/>
              </w:rPr>
              <w:t xml:space="preserve">Definition: </w:t>
            </w:r>
            <w:r w:rsidR="00D04FBF" w:rsidRPr="00C83507">
              <w:rPr>
                <w:rFonts w:ascii="Arial" w:hAnsi="Arial" w:cs="Arial"/>
                <w:color w:val="000000"/>
                <w:sz w:val="20"/>
                <w:szCs w:val="20"/>
              </w:rPr>
              <w:t>Returns or sets a descriptive string associated with an error.</w:t>
            </w:r>
          </w:p>
          <w:p w:rsidR="00D04FBF" w:rsidRPr="00C83507" w:rsidRDefault="00D04FBF" w:rsidP="008F5C15">
            <w:pPr>
              <w:rPr>
                <w:rFonts w:ascii="Arial" w:hAnsi="Arial" w:cs="Arial"/>
                <w:color w:val="000000"/>
                <w:sz w:val="20"/>
                <w:szCs w:val="20"/>
              </w:rPr>
            </w:pPr>
          </w:p>
          <w:p w:rsidR="005C3E96" w:rsidRPr="00C83507" w:rsidRDefault="00535091" w:rsidP="008F5C15">
            <w:pPr>
              <w:rPr>
                <w:rFonts w:ascii="Arial" w:hAnsi="Arial" w:cs="Arial"/>
                <w:color w:val="000000"/>
                <w:sz w:val="20"/>
                <w:szCs w:val="20"/>
              </w:rPr>
            </w:pPr>
            <w:r w:rsidRPr="00C83507">
              <w:rPr>
                <w:rFonts w:ascii="Arial" w:hAnsi="Arial" w:cs="Arial"/>
                <w:color w:val="000000"/>
                <w:sz w:val="20"/>
                <w:szCs w:val="20"/>
              </w:rPr>
              <w:t xml:space="preserve">So what </w:t>
            </w:r>
            <w:r w:rsidRPr="00C83507">
              <w:rPr>
                <w:rFonts w:ascii="Arial" w:hAnsi="Arial" w:cs="Arial"/>
                <w:i/>
                <w:color w:val="000000"/>
                <w:sz w:val="20"/>
                <w:szCs w:val="20"/>
              </w:rPr>
              <w:t>was</w:t>
            </w:r>
            <w:r w:rsidRPr="00C83507">
              <w:rPr>
                <w:rFonts w:ascii="Arial" w:hAnsi="Arial" w:cs="Arial"/>
                <w:color w:val="000000"/>
                <w:sz w:val="20"/>
                <w:szCs w:val="20"/>
              </w:rPr>
              <w:t xml:space="preserve"> the last error that occurred? If you need to know that, just get the value of error number 0 and then call the </w:t>
            </w:r>
            <w:r w:rsidRPr="00C83507">
              <w:rPr>
                <w:rFonts w:ascii="Arial" w:hAnsi="Arial" w:cs="Arial"/>
                <w:b/>
                <w:color w:val="000000"/>
                <w:sz w:val="20"/>
                <w:szCs w:val="20"/>
              </w:rPr>
              <w:t>ToString()</w:t>
            </w:r>
            <w:r w:rsidRPr="00C83507">
              <w:rPr>
                <w:rFonts w:ascii="Arial" w:hAnsi="Arial" w:cs="Arial"/>
                <w:color w:val="000000"/>
                <w:sz w:val="20"/>
                <w:szCs w:val="20"/>
              </w:rPr>
              <w:t xml:space="preserve"> method. The following command retrieves information from the most recent error and uses the ToString() method to assign the value to the variable $a:</w:t>
            </w:r>
          </w:p>
          <w:p w:rsidR="005C3E96" w:rsidRPr="00C83507" w:rsidRDefault="005C3E96" w:rsidP="008F5C15">
            <w:pPr>
              <w:rPr>
                <w:rFonts w:ascii="Arial" w:hAnsi="Arial" w:cs="Arial"/>
                <w:color w:val="000000"/>
                <w:sz w:val="20"/>
                <w:szCs w:val="20"/>
              </w:rPr>
            </w:pPr>
          </w:p>
          <w:p w:rsidR="008F5C15" w:rsidRPr="00C83507" w:rsidRDefault="00535091" w:rsidP="008F5C15">
            <w:pPr>
              <w:rPr>
                <w:rFonts w:ascii="Courier New" w:hAnsi="Courier New" w:cs="Courier New"/>
                <w:color w:val="000000"/>
                <w:sz w:val="20"/>
                <w:szCs w:val="20"/>
              </w:rPr>
            </w:pPr>
            <w:r w:rsidRPr="00C83507">
              <w:rPr>
                <w:rFonts w:ascii="Courier New" w:hAnsi="Courier New" w:cs="Courier New"/>
                <w:color w:val="000000"/>
                <w:sz w:val="20"/>
                <w:szCs w:val="20"/>
              </w:rPr>
              <w:t>$a = $error[0].ToString()</w:t>
            </w:r>
          </w:p>
          <w:p w:rsidR="008F5C15" w:rsidRPr="00C83507" w:rsidRDefault="008F5C15" w:rsidP="008F5C15">
            <w:pPr>
              <w:rPr>
                <w:rFonts w:ascii="Arial" w:hAnsi="Arial" w:cs="Arial"/>
                <w:color w:val="000000"/>
                <w:sz w:val="20"/>
                <w:szCs w:val="20"/>
              </w:rPr>
            </w:pPr>
          </w:p>
          <w:p w:rsidR="00535091" w:rsidRPr="00C83507" w:rsidRDefault="00535091" w:rsidP="00535091">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back something similar to the following:</w:t>
            </w:r>
          </w:p>
          <w:p w:rsidR="00535091" w:rsidRPr="00C83507" w:rsidRDefault="00535091" w:rsidP="00535091">
            <w:pPr>
              <w:rPr>
                <w:rFonts w:ascii="Arial" w:hAnsi="Arial" w:cs="Arial"/>
                <w:color w:val="000000"/>
                <w:sz w:val="20"/>
                <w:szCs w:val="20"/>
              </w:rPr>
            </w:pPr>
          </w:p>
          <w:p w:rsidR="00535091" w:rsidRPr="00C83507" w:rsidRDefault="00535091" w:rsidP="00535091">
            <w:pPr>
              <w:rPr>
                <w:rFonts w:ascii="Courier New" w:hAnsi="Courier New" w:cs="Courier New"/>
                <w:color w:val="000000"/>
                <w:sz w:val="20"/>
                <w:szCs w:val="20"/>
              </w:rPr>
            </w:pPr>
            <w:r w:rsidRPr="00C83507">
              <w:rPr>
                <w:rFonts w:ascii="Courier New" w:hAnsi="Courier New" w:cs="Courier New"/>
                <w:color w:val="000000"/>
                <w:sz w:val="20"/>
                <w:szCs w:val="20"/>
              </w:rPr>
              <w:t xml:space="preserve">The term 'error[0]' is not recognized as a </w:t>
            </w:r>
            <w:r w:rsidR="00817AF4" w:rsidRPr="00C83507">
              <w:rPr>
                <w:rFonts w:ascii="Courier New" w:hAnsi="Courier New" w:cs="Courier New"/>
                <w:color w:val="000000"/>
                <w:sz w:val="20"/>
                <w:szCs w:val="20"/>
              </w:rPr>
              <w:t>Cmdlet</w:t>
            </w:r>
            <w:r w:rsidRPr="00C83507">
              <w:rPr>
                <w:rFonts w:ascii="Courier New" w:hAnsi="Courier New" w:cs="Courier New"/>
                <w:color w:val="000000"/>
                <w:sz w:val="20"/>
                <w:szCs w:val="20"/>
              </w:rPr>
              <w:t>, function, operable program, or script file. Verify the term and try</w:t>
            </w:r>
          </w:p>
          <w:p w:rsidR="00535091" w:rsidRPr="00C83507" w:rsidRDefault="00535091" w:rsidP="00535091">
            <w:pPr>
              <w:rPr>
                <w:rFonts w:ascii="Courier New" w:hAnsi="Courier New" w:cs="Courier New"/>
                <w:color w:val="000000"/>
                <w:sz w:val="20"/>
                <w:szCs w:val="20"/>
              </w:rPr>
            </w:pPr>
            <w:r w:rsidRPr="00C83507">
              <w:rPr>
                <w:rFonts w:ascii="Courier New" w:hAnsi="Courier New" w:cs="Courier New"/>
                <w:color w:val="000000"/>
                <w:sz w:val="20"/>
                <w:szCs w:val="20"/>
              </w:rPr>
              <w:t>again.</w:t>
            </w:r>
          </w:p>
          <w:p w:rsidR="00535091" w:rsidRPr="00C83507" w:rsidRDefault="00535091" w:rsidP="008F5C15">
            <w:pPr>
              <w:rPr>
                <w:rFonts w:ascii="Arial" w:hAnsi="Arial" w:cs="Arial"/>
                <w:color w:val="000000"/>
                <w:sz w:val="20"/>
                <w:szCs w:val="20"/>
              </w:rPr>
            </w:pPr>
          </w:p>
        </w:tc>
      </w:tr>
      <w:tr w:rsidR="008F5C15" w:rsidRPr="00C83507" w:rsidTr="00D3495C">
        <w:tc>
          <w:tcPr>
            <w:tcW w:w="2718" w:type="dxa"/>
            <w:tcBorders>
              <w:bottom w:val="single" w:sz="4" w:space="0" w:color="auto"/>
            </w:tcBorders>
            <w:shd w:val="clear" w:color="auto" w:fill="auto"/>
          </w:tcPr>
          <w:p w:rsidR="008F5C15" w:rsidRPr="00C83507" w:rsidRDefault="008F5C15" w:rsidP="008F5C15">
            <w:pPr>
              <w:rPr>
                <w:rFonts w:ascii="Arial" w:hAnsi="Arial" w:cs="Arial"/>
                <w:color w:val="000000"/>
                <w:sz w:val="20"/>
                <w:szCs w:val="20"/>
              </w:rPr>
            </w:pPr>
            <w:r w:rsidRPr="00C83507">
              <w:rPr>
                <w:rFonts w:ascii="Arial" w:hAnsi="Arial" w:cs="Arial"/>
                <w:color w:val="000000"/>
                <w:sz w:val="20"/>
                <w:szCs w:val="20"/>
              </w:rPr>
              <w:t>HelpContext Property</w:t>
            </w:r>
          </w:p>
        </w:tc>
        <w:tc>
          <w:tcPr>
            <w:tcW w:w="6138" w:type="dxa"/>
            <w:tcBorders>
              <w:bottom w:val="single" w:sz="4" w:space="0" w:color="auto"/>
            </w:tcBorders>
            <w:shd w:val="clear" w:color="auto" w:fill="auto"/>
          </w:tcPr>
          <w:p w:rsidR="008F5C15" w:rsidRPr="00C83507" w:rsidRDefault="00232A4D" w:rsidP="008F5C15">
            <w:pPr>
              <w:rPr>
                <w:rFonts w:ascii="Arial" w:hAnsi="Arial" w:cs="Arial"/>
                <w:color w:val="000000"/>
                <w:sz w:val="20"/>
                <w:szCs w:val="20"/>
              </w:rPr>
            </w:pPr>
            <w:r w:rsidRPr="00C83507">
              <w:rPr>
                <w:rFonts w:ascii="Arial" w:hAnsi="Arial" w:cs="Arial"/>
                <w:b/>
                <w:color w:val="000000"/>
                <w:sz w:val="20"/>
                <w:szCs w:val="20"/>
              </w:rPr>
              <w:t xml:space="preserve">Definition: </w:t>
            </w:r>
            <w:r w:rsidR="00D04FBF" w:rsidRPr="00C83507">
              <w:rPr>
                <w:rFonts w:ascii="Arial" w:hAnsi="Arial" w:cs="Arial"/>
                <w:color w:val="000000"/>
                <w:sz w:val="20"/>
                <w:szCs w:val="20"/>
              </w:rPr>
              <w:t>Sets or returns a context ID for a topic in a Help File.</w:t>
            </w:r>
          </w:p>
          <w:p w:rsidR="00D04FBF" w:rsidRPr="00C83507" w:rsidRDefault="00D04FBF" w:rsidP="008F5C15">
            <w:pPr>
              <w:rPr>
                <w:rFonts w:ascii="Arial" w:hAnsi="Arial" w:cs="Arial"/>
                <w:color w:val="000000"/>
                <w:sz w:val="20"/>
                <w:szCs w:val="20"/>
              </w:rPr>
            </w:pPr>
          </w:p>
          <w:p w:rsidR="00D3495C" w:rsidRPr="00C83507" w:rsidRDefault="00D3495C" w:rsidP="00D3495C">
            <w:pPr>
              <w:rPr>
                <w:rFonts w:ascii="Arial" w:hAnsi="Arial" w:cs="Arial"/>
                <w:color w:val="000000"/>
                <w:sz w:val="20"/>
                <w:szCs w:val="20"/>
              </w:rPr>
            </w:pPr>
            <w:r w:rsidRPr="00C83507">
              <w:rPr>
                <w:rFonts w:ascii="Arial" w:hAnsi="Arial" w:cs="Arial"/>
                <w:color w:val="000000"/>
                <w:sz w:val="20"/>
                <w:szCs w:val="20"/>
              </w:rPr>
              <w:t xml:space="preserve">If an error is associated with a topic in a help file you can retrieve that information using the </w:t>
            </w:r>
            <w:r w:rsidRPr="00C83507">
              <w:rPr>
                <w:rFonts w:ascii="Arial" w:hAnsi="Arial" w:cs="Arial"/>
                <w:b/>
                <w:color w:val="000000"/>
                <w:sz w:val="20"/>
                <w:szCs w:val="20"/>
              </w:rPr>
              <w:t>HelpLink</w:t>
            </w:r>
            <w:r w:rsidRPr="00C83507">
              <w:rPr>
                <w:rFonts w:ascii="Arial" w:hAnsi="Arial" w:cs="Arial"/>
                <w:color w:val="000000"/>
                <w:sz w:val="20"/>
                <w:szCs w:val="20"/>
              </w:rPr>
              <w:t xml:space="preserve"> property. This command assigns the HelpLink property for the most recent error in the error collection to the variable $a:</w:t>
            </w:r>
          </w:p>
          <w:p w:rsidR="00D3495C" w:rsidRPr="00C83507" w:rsidRDefault="00D3495C" w:rsidP="00D3495C">
            <w:pPr>
              <w:rPr>
                <w:rFonts w:ascii="Arial" w:hAnsi="Arial" w:cs="Arial"/>
                <w:color w:val="000000"/>
                <w:sz w:val="20"/>
                <w:szCs w:val="20"/>
              </w:rPr>
            </w:pPr>
          </w:p>
          <w:p w:rsidR="00D3495C" w:rsidRPr="00C83507" w:rsidRDefault="00D3495C" w:rsidP="00D3495C">
            <w:pPr>
              <w:rPr>
                <w:rFonts w:ascii="Courier New" w:hAnsi="Courier New" w:cs="Courier New"/>
                <w:color w:val="000000"/>
                <w:sz w:val="20"/>
                <w:szCs w:val="20"/>
              </w:rPr>
            </w:pPr>
            <w:r w:rsidRPr="00C83507">
              <w:rPr>
                <w:rFonts w:ascii="Courier New" w:hAnsi="Courier New" w:cs="Courier New"/>
                <w:color w:val="000000"/>
                <w:sz w:val="20"/>
                <w:szCs w:val="20"/>
              </w:rPr>
              <w:t>$a = $error[0].helplink</w:t>
            </w:r>
          </w:p>
          <w:p w:rsidR="00D3495C" w:rsidRPr="00C83507" w:rsidRDefault="00D3495C" w:rsidP="00D3495C">
            <w:pPr>
              <w:rPr>
                <w:rFonts w:ascii="Arial" w:hAnsi="Arial" w:cs="Arial"/>
                <w:color w:val="000000"/>
                <w:sz w:val="20"/>
                <w:szCs w:val="20"/>
              </w:rPr>
            </w:pPr>
          </w:p>
        </w:tc>
      </w:tr>
      <w:tr w:rsidR="008F5C15" w:rsidRPr="00C83507" w:rsidTr="00D3495C">
        <w:tc>
          <w:tcPr>
            <w:tcW w:w="2718" w:type="dxa"/>
            <w:tcBorders>
              <w:bottom w:val="single" w:sz="4" w:space="0" w:color="auto"/>
            </w:tcBorders>
            <w:shd w:val="clear" w:color="auto" w:fill="auto"/>
          </w:tcPr>
          <w:p w:rsidR="008F5C15" w:rsidRPr="00C83507" w:rsidRDefault="008F5C15" w:rsidP="008F5C15">
            <w:pPr>
              <w:rPr>
                <w:rFonts w:ascii="Arial" w:hAnsi="Arial" w:cs="Arial"/>
                <w:color w:val="000000"/>
                <w:sz w:val="20"/>
                <w:szCs w:val="20"/>
              </w:rPr>
            </w:pPr>
            <w:r w:rsidRPr="00C83507">
              <w:rPr>
                <w:rFonts w:ascii="Arial" w:hAnsi="Arial" w:cs="Arial"/>
                <w:color w:val="000000"/>
                <w:sz w:val="20"/>
                <w:szCs w:val="20"/>
              </w:rPr>
              <w:t>HelpFile Property</w:t>
            </w:r>
          </w:p>
        </w:tc>
        <w:tc>
          <w:tcPr>
            <w:tcW w:w="6138" w:type="dxa"/>
            <w:tcBorders>
              <w:bottom w:val="single" w:sz="4" w:space="0" w:color="auto"/>
            </w:tcBorders>
            <w:shd w:val="clear" w:color="auto" w:fill="auto"/>
          </w:tcPr>
          <w:p w:rsidR="00D04FBF" w:rsidRPr="00C83507" w:rsidRDefault="00232A4D" w:rsidP="008F5C15">
            <w:pPr>
              <w:rPr>
                <w:rFonts w:ascii="Arial" w:hAnsi="Arial" w:cs="Arial"/>
                <w:color w:val="000000"/>
                <w:sz w:val="20"/>
                <w:szCs w:val="20"/>
              </w:rPr>
            </w:pPr>
            <w:r w:rsidRPr="00C83507">
              <w:rPr>
                <w:rFonts w:ascii="Arial" w:hAnsi="Arial" w:cs="Arial"/>
                <w:b/>
                <w:color w:val="000000"/>
                <w:sz w:val="20"/>
                <w:szCs w:val="20"/>
              </w:rPr>
              <w:t xml:space="preserve">Definition: </w:t>
            </w:r>
            <w:r w:rsidR="00D04FBF" w:rsidRPr="00C83507">
              <w:rPr>
                <w:rFonts w:ascii="Arial" w:hAnsi="Arial" w:cs="Arial"/>
                <w:color w:val="000000"/>
                <w:sz w:val="20"/>
                <w:szCs w:val="20"/>
              </w:rPr>
              <w:t>Sets or returns a fully qualified path to a Help File.</w:t>
            </w:r>
          </w:p>
          <w:p w:rsidR="00D04FBF" w:rsidRPr="00C83507" w:rsidRDefault="00D04FBF" w:rsidP="008F5C15">
            <w:pPr>
              <w:rPr>
                <w:rFonts w:ascii="Arial" w:hAnsi="Arial" w:cs="Arial"/>
                <w:color w:val="000000"/>
                <w:sz w:val="20"/>
                <w:szCs w:val="20"/>
              </w:rPr>
            </w:pPr>
          </w:p>
          <w:p w:rsidR="00D3495C" w:rsidRPr="00C83507" w:rsidRDefault="00D3495C" w:rsidP="00D3495C">
            <w:pPr>
              <w:rPr>
                <w:rFonts w:ascii="Arial" w:hAnsi="Arial" w:cs="Arial"/>
                <w:color w:val="000000"/>
                <w:sz w:val="20"/>
                <w:szCs w:val="20"/>
              </w:rPr>
            </w:pPr>
            <w:r w:rsidRPr="00C83507">
              <w:rPr>
                <w:rFonts w:ascii="Arial" w:hAnsi="Arial" w:cs="Arial"/>
                <w:color w:val="000000"/>
                <w:sz w:val="20"/>
                <w:szCs w:val="20"/>
              </w:rPr>
              <w:t xml:space="preserve">If an error is associated with a topic in a help file you can retrieve that information using the </w:t>
            </w:r>
            <w:r w:rsidRPr="00C83507">
              <w:rPr>
                <w:rFonts w:ascii="Arial" w:hAnsi="Arial" w:cs="Arial"/>
                <w:b/>
                <w:color w:val="000000"/>
                <w:sz w:val="20"/>
                <w:szCs w:val="20"/>
              </w:rPr>
              <w:t>HelpLink</w:t>
            </w:r>
            <w:r w:rsidRPr="00C83507">
              <w:rPr>
                <w:rFonts w:ascii="Arial" w:hAnsi="Arial" w:cs="Arial"/>
                <w:color w:val="000000"/>
                <w:sz w:val="20"/>
                <w:szCs w:val="20"/>
              </w:rPr>
              <w:t xml:space="preserve"> property; the first part of the link will be the fully-qualified path to the help file itself. This command assigns the HelpLink property for the most recent error in the error collection to the variable $a:</w:t>
            </w:r>
          </w:p>
          <w:p w:rsidR="00D3495C" w:rsidRPr="00C83507" w:rsidRDefault="00D3495C" w:rsidP="00D3495C">
            <w:pPr>
              <w:rPr>
                <w:rFonts w:ascii="Arial" w:hAnsi="Arial" w:cs="Arial"/>
                <w:color w:val="000000"/>
                <w:sz w:val="20"/>
                <w:szCs w:val="20"/>
              </w:rPr>
            </w:pPr>
          </w:p>
          <w:p w:rsidR="008F5C15" w:rsidRPr="00C83507" w:rsidRDefault="00D3495C" w:rsidP="00D3495C">
            <w:pPr>
              <w:rPr>
                <w:rFonts w:ascii="Courier New" w:hAnsi="Courier New" w:cs="Courier New"/>
                <w:color w:val="000000"/>
                <w:sz w:val="20"/>
                <w:szCs w:val="20"/>
              </w:rPr>
            </w:pPr>
            <w:r w:rsidRPr="00C83507">
              <w:rPr>
                <w:rFonts w:ascii="Courier New" w:hAnsi="Courier New" w:cs="Courier New"/>
                <w:color w:val="000000"/>
                <w:sz w:val="20"/>
                <w:szCs w:val="20"/>
              </w:rPr>
              <w:t>$a = $error[0].helplink</w:t>
            </w:r>
          </w:p>
          <w:p w:rsidR="008F5C15" w:rsidRPr="00C83507" w:rsidRDefault="008F5C15" w:rsidP="008F5C15">
            <w:pPr>
              <w:rPr>
                <w:rFonts w:ascii="Arial" w:hAnsi="Arial" w:cs="Arial"/>
                <w:color w:val="000000"/>
                <w:sz w:val="20"/>
                <w:szCs w:val="20"/>
              </w:rPr>
            </w:pPr>
          </w:p>
        </w:tc>
      </w:tr>
      <w:tr w:rsidR="008F5C15" w:rsidRPr="00C83507" w:rsidTr="00D3495C">
        <w:tc>
          <w:tcPr>
            <w:tcW w:w="2718" w:type="dxa"/>
            <w:tcBorders>
              <w:bottom w:val="single" w:sz="4" w:space="0" w:color="auto"/>
            </w:tcBorders>
            <w:shd w:val="clear" w:color="auto" w:fill="auto"/>
          </w:tcPr>
          <w:p w:rsidR="008F5C15" w:rsidRPr="00C83507" w:rsidRDefault="008F5C15" w:rsidP="008F5C15">
            <w:pPr>
              <w:rPr>
                <w:rFonts w:ascii="Arial" w:hAnsi="Arial" w:cs="Arial"/>
                <w:color w:val="000000"/>
                <w:sz w:val="20"/>
                <w:szCs w:val="20"/>
              </w:rPr>
            </w:pPr>
            <w:r w:rsidRPr="00C83507">
              <w:rPr>
                <w:rFonts w:ascii="Arial" w:hAnsi="Arial" w:cs="Arial"/>
                <w:color w:val="000000"/>
                <w:sz w:val="20"/>
                <w:szCs w:val="20"/>
              </w:rPr>
              <w:t>Number Property</w:t>
            </w:r>
          </w:p>
        </w:tc>
        <w:tc>
          <w:tcPr>
            <w:tcW w:w="6138" w:type="dxa"/>
            <w:tcBorders>
              <w:bottom w:val="single" w:sz="4" w:space="0" w:color="auto"/>
            </w:tcBorders>
            <w:shd w:val="clear" w:color="auto" w:fill="auto"/>
          </w:tcPr>
          <w:p w:rsidR="00D04FBF" w:rsidRPr="00C83507" w:rsidRDefault="00232A4D" w:rsidP="00D04FBF">
            <w:pPr>
              <w:rPr>
                <w:rFonts w:ascii="Arial" w:hAnsi="Arial" w:cs="Arial"/>
                <w:color w:val="000000"/>
                <w:sz w:val="20"/>
                <w:szCs w:val="20"/>
              </w:rPr>
            </w:pPr>
            <w:r w:rsidRPr="00C83507">
              <w:rPr>
                <w:rFonts w:ascii="Arial" w:hAnsi="Arial" w:cs="Arial"/>
                <w:b/>
                <w:color w:val="000000"/>
                <w:sz w:val="20"/>
                <w:szCs w:val="20"/>
              </w:rPr>
              <w:t xml:space="preserve">Definition: </w:t>
            </w:r>
            <w:r w:rsidR="00D04FBF" w:rsidRPr="00C83507">
              <w:rPr>
                <w:rFonts w:ascii="Arial" w:hAnsi="Arial" w:cs="Arial"/>
                <w:color w:val="000000"/>
                <w:sz w:val="20"/>
                <w:szCs w:val="20"/>
              </w:rPr>
              <w:t xml:space="preserve">Returns or sets a numeric value specifying an error. </w:t>
            </w:r>
            <w:r w:rsidR="00D04FBF" w:rsidRPr="00C83507">
              <w:rPr>
                <w:rFonts w:ascii="Arial" w:hAnsi="Arial" w:cs="Arial"/>
                <w:b/>
                <w:bCs/>
                <w:color w:val="000000"/>
                <w:sz w:val="20"/>
                <w:szCs w:val="20"/>
              </w:rPr>
              <w:t xml:space="preserve">Number </w:t>
            </w:r>
            <w:r w:rsidR="00D04FBF" w:rsidRPr="00C83507">
              <w:rPr>
                <w:rFonts w:ascii="Arial" w:hAnsi="Arial" w:cs="Arial"/>
                <w:color w:val="000000"/>
                <w:sz w:val="20"/>
                <w:szCs w:val="20"/>
              </w:rPr>
              <w:t xml:space="preserve">is the </w:t>
            </w:r>
            <w:r w:rsidR="00D04FBF" w:rsidRPr="00C83507">
              <w:rPr>
                <w:rFonts w:ascii="Arial" w:hAnsi="Arial" w:cs="Arial"/>
                <w:b/>
                <w:bCs/>
                <w:color w:val="000000"/>
                <w:sz w:val="20"/>
                <w:szCs w:val="20"/>
              </w:rPr>
              <w:t>Err</w:t>
            </w:r>
            <w:r w:rsidR="00D04FBF" w:rsidRPr="00C83507">
              <w:rPr>
                <w:rFonts w:ascii="Arial" w:hAnsi="Arial" w:cs="Arial"/>
                <w:color w:val="000000"/>
                <w:sz w:val="20"/>
                <w:szCs w:val="20"/>
              </w:rPr>
              <w:t xml:space="preserve"> object's default property.</w:t>
            </w:r>
          </w:p>
          <w:p w:rsidR="00D04FBF" w:rsidRPr="00C83507" w:rsidRDefault="00D04FBF" w:rsidP="008F5C15">
            <w:pPr>
              <w:rPr>
                <w:rFonts w:ascii="Arial" w:hAnsi="Arial" w:cs="Arial"/>
                <w:color w:val="000000"/>
                <w:sz w:val="20"/>
                <w:szCs w:val="20"/>
              </w:rPr>
            </w:pPr>
          </w:p>
          <w:p w:rsidR="00D3495C" w:rsidRPr="00C83507" w:rsidRDefault="00D3495C" w:rsidP="008F5C15">
            <w:pPr>
              <w:rPr>
                <w:rFonts w:ascii="Arial" w:hAnsi="Arial" w:cs="Arial"/>
                <w:color w:val="000000"/>
                <w:sz w:val="20"/>
                <w:szCs w:val="20"/>
              </w:rPr>
            </w:pPr>
            <w:r w:rsidRPr="00C83507">
              <w:rPr>
                <w:rFonts w:ascii="Arial" w:hAnsi="Arial" w:cs="Arial"/>
                <w:color w:val="000000"/>
                <w:sz w:val="20"/>
                <w:szCs w:val="20"/>
              </w:rPr>
              <w:t xml:space="preserve">We’re just guessing here, but we assume that the </w:t>
            </w:r>
            <w:r w:rsidRPr="00C83507">
              <w:rPr>
                <w:rFonts w:ascii="Arial" w:hAnsi="Arial" w:cs="Arial"/>
                <w:b/>
                <w:color w:val="000000"/>
                <w:sz w:val="20"/>
                <w:szCs w:val="20"/>
              </w:rPr>
              <w:t>ErrorRecord</w:t>
            </w:r>
            <w:r w:rsidRPr="00C83507">
              <w:rPr>
                <w:rFonts w:ascii="Arial" w:hAnsi="Arial" w:cs="Arial"/>
                <w:color w:val="000000"/>
                <w:sz w:val="20"/>
                <w:szCs w:val="20"/>
              </w:rPr>
              <w:t xml:space="preserve"> property is designed to return the error number. However, we’ve never actually encountered a numbered error in Windows PowerShell; in our experience, ErrorRecord usually returns a string value such as this:</w:t>
            </w:r>
          </w:p>
          <w:p w:rsidR="00D3495C" w:rsidRPr="00C83507" w:rsidRDefault="00D3495C" w:rsidP="008F5C15">
            <w:pPr>
              <w:rPr>
                <w:rFonts w:ascii="Arial" w:hAnsi="Arial" w:cs="Arial"/>
                <w:color w:val="000000"/>
                <w:sz w:val="20"/>
                <w:szCs w:val="20"/>
              </w:rPr>
            </w:pPr>
          </w:p>
          <w:p w:rsidR="00D3495C" w:rsidRPr="00C83507" w:rsidRDefault="00D3495C" w:rsidP="008F5C15">
            <w:pPr>
              <w:rPr>
                <w:rFonts w:ascii="Courier New" w:hAnsi="Courier New" w:cs="Courier New"/>
                <w:color w:val="000000"/>
                <w:sz w:val="20"/>
                <w:szCs w:val="20"/>
              </w:rPr>
            </w:pPr>
            <w:r w:rsidRPr="00C83507">
              <w:rPr>
                <w:rFonts w:ascii="Courier New" w:hAnsi="Courier New" w:cs="Courier New"/>
                <w:color w:val="000000"/>
                <w:sz w:val="20"/>
                <w:szCs w:val="20"/>
              </w:rPr>
              <w:t>ScriptHalted</w:t>
            </w:r>
          </w:p>
          <w:p w:rsidR="00D3495C" w:rsidRPr="00C83507" w:rsidRDefault="00D3495C" w:rsidP="008F5C15">
            <w:pPr>
              <w:rPr>
                <w:rFonts w:ascii="Arial" w:hAnsi="Arial" w:cs="Arial"/>
                <w:color w:val="000000"/>
                <w:sz w:val="20"/>
                <w:szCs w:val="20"/>
              </w:rPr>
            </w:pPr>
          </w:p>
          <w:p w:rsidR="00D3495C" w:rsidRPr="00C83507" w:rsidRDefault="00D3495C" w:rsidP="008F5C15">
            <w:pPr>
              <w:rPr>
                <w:rFonts w:ascii="Arial" w:hAnsi="Arial" w:cs="Arial"/>
                <w:color w:val="000000"/>
                <w:sz w:val="20"/>
                <w:szCs w:val="20"/>
              </w:rPr>
            </w:pPr>
            <w:r w:rsidRPr="00C83507">
              <w:rPr>
                <w:rFonts w:ascii="Arial" w:hAnsi="Arial" w:cs="Arial"/>
                <w:color w:val="000000"/>
                <w:sz w:val="20"/>
                <w:szCs w:val="20"/>
              </w:rPr>
              <w:t>Still, you can always give this command a try and see what happens:</w:t>
            </w:r>
          </w:p>
          <w:p w:rsidR="00D3495C" w:rsidRPr="00C83507" w:rsidRDefault="00D3495C" w:rsidP="008F5C15">
            <w:pPr>
              <w:rPr>
                <w:rFonts w:ascii="Arial" w:hAnsi="Arial" w:cs="Arial"/>
                <w:color w:val="000000"/>
                <w:sz w:val="20"/>
                <w:szCs w:val="20"/>
              </w:rPr>
            </w:pPr>
          </w:p>
          <w:p w:rsidR="00D3495C" w:rsidRPr="00C83507" w:rsidRDefault="00D3495C" w:rsidP="008F5C15">
            <w:pPr>
              <w:rPr>
                <w:rFonts w:ascii="Courier New" w:hAnsi="Courier New" w:cs="Courier New"/>
                <w:color w:val="000000"/>
                <w:sz w:val="20"/>
                <w:szCs w:val="20"/>
              </w:rPr>
            </w:pPr>
            <w:r w:rsidRPr="00C83507">
              <w:rPr>
                <w:rFonts w:ascii="Courier New" w:hAnsi="Courier New" w:cs="Courier New"/>
                <w:color w:val="000000"/>
                <w:sz w:val="20"/>
                <w:szCs w:val="20"/>
              </w:rPr>
              <w:t>$error[0].errorrecord</w:t>
            </w:r>
          </w:p>
          <w:p w:rsidR="00535091" w:rsidRPr="00C83507" w:rsidRDefault="00535091" w:rsidP="008F5C15">
            <w:pPr>
              <w:rPr>
                <w:rFonts w:ascii="Arial" w:hAnsi="Arial" w:cs="Arial"/>
                <w:color w:val="000000"/>
                <w:sz w:val="20"/>
                <w:szCs w:val="20"/>
              </w:rPr>
            </w:pPr>
          </w:p>
        </w:tc>
      </w:tr>
      <w:tr w:rsidR="008F5C15" w:rsidRPr="00C83507" w:rsidTr="00535091">
        <w:tc>
          <w:tcPr>
            <w:tcW w:w="2718" w:type="dxa"/>
            <w:tcBorders>
              <w:bottom w:val="single" w:sz="4" w:space="0" w:color="auto"/>
            </w:tcBorders>
            <w:shd w:val="clear" w:color="auto" w:fill="auto"/>
          </w:tcPr>
          <w:p w:rsidR="008F5C15" w:rsidRPr="00C83507" w:rsidRDefault="008F5C15" w:rsidP="008F5C15">
            <w:pPr>
              <w:rPr>
                <w:rFonts w:ascii="Arial" w:hAnsi="Arial" w:cs="Arial"/>
                <w:color w:val="000000"/>
                <w:sz w:val="20"/>
                <w:szCs w:val="20"/>
              </w:rPr>
            </w:pPr>
            <w:r w:rsidRPr="00C83507">
              <w:rPr>
                <w:rFonts w:ascii="Arial" w:hAnsi="Arial" w:cs="Arial"/>
                <w:color w:val="000000"/>
                <w:sz w:val="20"/>
                <w:szCs w:val="20"/>
              </w:rPr>
              <w:t>Source Property</w:t>
            </w:r>
          </w:p>
        </w:tc>
        <w:tc>
          <w:tcPr>
            <w:tcW w:w="6138" w:type="dxa"/>
            <w:tcBorders>
              <w:bottom w:val="single" w:sz="4" w:space="0" w:color="auto"/>
            </w:tcBorders>
            <w:shd w:val="clear" w:color="auto" w:fill="auto"/>
          </w:tcPr>
          <w:p w:rsidR="00D04FBF" w:rsidRPr="00C83507" w:rsidRDefault="00232A4D" w:rsidP="00D04FBF">
            <w:pPr>
              <w:rPr>
                <w:rFonts w:ascii="Arial" w:hAnsi="Arial" w:cs="Arial"/>
                <w:color w:val="000000"/>
                <w:sz w:val="20"/>
                <w:szCs w:val="20"/>
              </w:rPr>
            </w:pPr>
            <w:r w:rsidRPr="00C83507">
              <w:rPr>
                <w:rFonts w:ascii="Arial" w:hAnsi="Arial" w:cs="Arial"/>
                <w:b/>
                <w:color w:val="000000"/>
                <w:sz w:val="20"/>
                <w:szCs w:val="20"/>
              </w:rPr>
              <w:t xml:space="preserve">Definition: </w:t>
            </w:r>
            <w:r w:rsidR="00D04FBF" w:rsidRPr="00C83507">
              <w:rPr>
                <w:rFonts w:ascii="Arial" w:hAnsi="Arial" w:cs="Arial"/>
                <w:color w:val="000000"/>
                <w:sz w:val="20"/>
                <w:szCs w:val="20"/>
              </w:rPr>
              <w:t>Returns or sets the name of the object or application that originally generated the error.</w:t>
            </w:r>
          </w:p>
          <w:p w:rsidR="00D04FBF" w:rsidRPr="00C83507" w:rsidRDefault="00D04FBF" w:rsidP="008F5C15">
            <w:pPr>
              <w:rPr>
                <w:rFonts w:ascii="Arial" w:hAnsi="Arial" w:cs="Arial"/>
                <w:color w:val="000000"/>
                <w:sz w:val="20"/>
                <w:szCs w:val="20"/>
              </w:rPr>
            </w:pPr>
          </w:p>
          <w:p w:rsidR="00535091" w:rsidRPr="00C83507" w:rsidRDefault="00535091" w:rsidP="008F5C15">
            <w:pPr>
              <w:rPr>
                <w:rFonts w:ascii="Arial" w:hAnsi="Arial" w:cs="Arial"/>
                <w:color w:val="000000"/>
                <w:sz w:val="20"/>
                <w:szCs w:val="20"/>
              </w:rPr>
            </w:pPr>
            <w:r w:rsidRPr="00C83507">
              <w:rPr>
                <w:rFonts w:ascii="Arial" w:hAnsi="Arial" w:cs="Arial"/>
                <w:color w:val="000000"/>
                <w:sz w:val="20"/>
                <w:szCs w:val="20"/>
              </w:rPr>
              <w:t xml:space="preserve">To determine which object or component was responsible for an error you can check the value of the </w:t>
            </w:r>
            <w:r w:rsidRPr="00C83507">
              <w:rPr>
                <w:rFonts w:ascii="Arial" w:hAnsi="Arial" w:cs="Arial"/>
                <w:b/>
                <w:color w:val="000000"/>
                <w:sz w:val="20"/>
                <w:szCs w:val="20"/>
              </w:rPr>
              <w:t>Source</w:t>
            </w:r>
            <w:r w:rsidRPr="00C83507">
              <w:rPr>
                <w:rFonts w:ascii="Arial" w:hAnsi="Arial" w:cs="Arial"/>
                <w:color w:val="000000"/>
                <w:sz w:val="20"/>
                <w:szCs w:val="20"/>
              </w:rPr>
              <w:t xml:space="preserve"> property. This command assign</w:t>
            </w:r>
            <w:r w:rsidR="00694B29">
              <w:rPr>
                <w:rFonts w:ascii="Arial" w:hAnsi="Arial" w:cs="Arial"/>
                <w:color w:val="000000"/>
                <w:sz w:val="20"/>
                <w:szCs w:val="20"/>
              </w:rPr>
              <w:t>s</w:t>
            </w:r>
            <w:r w:rsidRPr="00C83507">
              <w:rPr>
                <w:rFonts w:ascii="Arial" w:hAnsi="Arial" w:cs="Arial"/>
                <w:color w:val="000000"/>
                <w:sz w:val="20"/>
                <w:szCs w:val="20"/>
              </w:rPr>
              <w:t xml:space="preserve"> the Source property for the most recent error in the error collection to the variable $a:</w:t>
            </w:r>
          </w:p>
          <w:p w:rsidR="00535091" w:rsidRPr="00C83507" w:rsidRDefault="00535091" w:rsidP="008F5C15">
            <w:pPr>
              <w:rPr>
                <w:rFonts w:ascii="Arial" w:hAnsi="Arial" w:cs="Arial"/>
                <w:color w:val="000000"/>
                <w:sz w:val="20"/>
                <w:szCs w:val="20"/>
              </w:rPr>
            </w:pPr>
          </w:p>
          <w:p w:rsidR="008F5C15" w:rsidRPr="00C83507" w:rsidRDefault="00535091" w:rsidP="008F5C15">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8F5C15" w:rsidRPr="00C83507">
              <w:rPr>
                <w:rFonts w:ascii="Courier New" w:hAnsi="Courier New" w:cs="Courier New"/>
                <w:color w:val="000000"/>
                <w:sz w:val="20"/>
                <w:szCs w:val="20"/>
              </w:rPr>
              <w:t>$error[0].source</w:t>
            </w:r>
          </w:p>
          <w:p w:rsidR="008F5C15" w:rsidRPr="00C83507" w:rsidRDefault="008F5C15" w:rsidP="008F5C15">
            <w:pPr>
              <w:rPr>
                <w:rFonts w:ascii="Arial" w:hAnsi="Arial" w:cs="Arial"/>
                <w:color w:val="000000"/>
                <w:sz w:val="20"/>
                <w:szCs w:val="20"/>
              </w:rPr>
            </w:pPr>
          </w:p>
          <w:p w:rsidR="00535091" w:rsidRPr="00C83507" w:rsidRDefault="00535091" w:rsidP="008F5C15">
            <w:pPr>
              <w:rPr>
                <w:rFonts w:ascii="Arial" w:hAnsi="Arial" w:cs="Arial"/>
                <w:color w:val="000000"/>
                <w:sz w:val="20"/>
                <w:szCs w:val="20"/>
              </w:rPr>
            </w:pPr>
            <w:r w:rsidRPr="00C83507">
              <w:rPr>
                <w:rFonts w:ascii="Arial" w:hAnsi="Arial" w:cs="Arial"/>
                <w:color w:val="000000"/>
                <w:sz w:val="20"/>
                <w:szCs w:val="20"/>
              </w:rPr>
              <w:t>When you run this command and then echo back the value of $</w:t>
            </w:r>
            <w:r w:rsidR="0031101E" w:rsidRPr="00C83507">
              <w:rPr>
                <w:rFonts w:ascii="Arial" w:hAnsi="Arial" w:cs="Arial"/>
                <w:color w:val="000000"/>
                <w:sz w:val="20"/>
                <w:szCs w:val="20"/>
              </w:rPr>
              <w:t>a</w:t>
            </w:r>
            <w:r w:rsidRPr="00C83507">
              <w:rPr>
                <w:rFonts w:ascii="Arial" w:hAnsi="Arial" w:cs="Arial"/>
                <w:color w:val="000000"/>
                <w:sz w:val="20"/>
                <w:szCs w:val="20"/>
              </w:rPr>
              <w:t xml:space="preserve"> you should back something similar to the following:</w:t>
            </w:r>
          </w:p>
          <w:p w:rsidR="00535091" w:rsidRPr="00C83507" w:rsidRDefault="00535091" w:rsidP="008F5C15">
            <w:pPr>
              <w:rPr>
                <w:rFonts w:ascii="Arial" w:hAnsi="Arial" w:cs="Arial"/>
                <w:color w:val="000000"/>
                <w:sz w:val="20"/>
                <w:szCs w:val="20"/>
              </w:rPr>
            </w:pPr>
          </w:p>
          <w:p w:rsidR="00535091" w:rsidRPr="00C83507" w:rsidRDefault="00535091" w:rsidP="008F5C15">
            <w:pPr>
              <w:rPr>
                <w:rFonts w:ascii="Arial" w:hAnsi="Arial" w:cs="Arial"/>
                <w:color w:val="000000"/>
                <w:sz w:val="20"/>
                <w:szCs w:val="20"/>
              </w:rPr>
            </w:pPr>
            <w:r w:rsidRPr="00C83507">
              <w:rPr>
                <w:rFonts w:ascii="Courier New" w:hAnsi="Courier New" w:cs="Courier New"/>
                <w:color w:val="000000"/>
                <w:sz w:val="20"/>
                <w:szCs w:val="20"/>
              </w:rPr>
              <w:t>System.Management.Automatio</w:t>
            </w:r>
            <w:r w:rsidR="0090565B" w:rsidRPr="0090565B">
              <w:rPr>
                <w:rFonts w:ascii="Courier New" w:hAnsi="Courier New" w:cs="Courier New"/>
                <w:color w:val="000000"/>
                <w:sz w:val="20"/>
                <w:szCs w:val="20"/>
              </w:rPr>
              <w:t>n</w:t>
            </w:r>
          </w:p>
          <w:p w:rsidR="00535091" w:rsidRPr="00C83507" w:rsidRDefault="00535091" w:rsidP="008F5C15">
            <w:pPr>
              <w:rPr>
                <w:rFonts w:ascii="Arial" w:hAnsi="Arial" w:cs="Arial"/>
                <w:color w:val="000000"/>
                <w:sz w:val="20"/>
                <w:szCs w:val="20"/>
              </w:rPr>
            </w:pPr>
          </w:p>
        </w:tc>
      </w:tr>
      <w:tr w:rsidR="008F5C15" w:rsidRPr="00C83507" w:rsidTr="00C0710F">
        <w:tc>
          <w:tcPr>
            <w:tcW w:w="2718" w:type="dxa"/>
            <w:tcBorders>
              <w:bottom w:val="single" w:sz="4" w:space="0" w:color="auto"/>
            </w:tcBorders>
            <w:shd w:val="clear" w:color="auto" w:fill="auto"/>
          </w:tcPr>
          <w:p w:rsidR="008F5C15" w:rsidRPr="00C83507" w:rsidRDefault="008F5C15" w:rsidP="008F5C15">
            <w:pPr>
              <w:rPr>
                <w:rFonts w:ascii="Arial" w:hAnsi="Arial" w:cs="Arial"/>
                <w:color w:val="000000"/>
                <w:sz w:val="20"/>
                <w:szCs w:val="20"/>
              </w:rPr>
            </w:pPr>
            <w:r w:rsidRPr="00C83507">
              <w:rPr>
                <w:rFonts w:ascii="Arial" w:hAnsi="Arial" w:cs="Arial"/>
                <w:color w:val="000000"/>
                <w:sz w:val="20"/>
                <w:szCs w:val="20"/>
              </w:rPr>
              <w:t>Clear Method</w:t>
            </w:r>
          </w:p>
        </w:tc>
        <w:tc>
          <w:tcPr>
            <w:tcW w:w="6138" w:type="dxa"/>
            <w:tcBorders>
              <w:bottom w:val="single" w:sz="4" w:space="0" w:color="auto"/>
            </w:tcBorders>
            <w:shd w:val="clear" w:color="auto" w:fill="auto"/>
          </w:tcPr>
          <w:p w:rsidR="00D04FBF" w:rsidRPr="00C83507" w:rsidRDefault="00232A4D" w:rsidP="00D04FBF">
            <w:pPr>
              <w:rPr>
                <w:rFonts w:ascii="Arial" w:hAnsi="Arial" w:cs="Arial"/>
                <w:color w:val="000000"/>
                <w:sz w:val="20"/>
                <w:szCs w:val="20"/>
              </w:rPr>
            </w:pPr>
            <w:r w:rsidRPr="00C83507">
              <w:rPr>
                <w:rFonts w:ascii="Arial" w:hAnsi="Arial" w:cs="Arial"/>
                <w:b/>
                <w:color w:val="000000"/>
                <w:sz w:val="20"/>
                <w:szCs w:val="20"/>
              </w:rPr>
              <w:t xml:space="preserve">Definition: </w:t>
            </w:r>
            <w:r w:rsidR="00D04FBF" w:rsidRPr="00C83507">
              <w:rPr>
                <w:rFonts w:ascii="Arial" w:hAnsi="Arial" w:cs="Arial"/>
                <w:color w:val="000000"/>
                <w:sz w:val="20"/>
                <w:szCs w:val="20"/>
              </w:rPr>
              <w:t xml:space="preserve">Clears all property settings of the </w:t>
            </w:r>
            <w:r w:rsidR="00D04FBF" w:rsidRPr="00C83507">
              <w:rPr>
                <w:rFonts w:ascii="Arial" w:hAnsi="Arial" w:cs="Arial"/>
                <w:b/>
                <w:bCs/>
                <w:color w:val="000000"/>
                <w:sz w:val="20"/>
                <w:szCs w:val="20"/>
              </w:rPr>
              <w:t>Err</w:t>
            </w:r>
            <w:r w:rsidR="00D04FBF" w:rsidRPr="00C83507">
              <w:rPr>
                <w:rFonts w:ascii="Arial" w:hAnsi="Arial" w:cs="Arial"/>
                <w:color w:val="000000"/>
                <w:sz w:val="20"/>
                <w:szCs w:val="20"/>
              </w:rPr>
              <w:t xml:space="preserve"> object.</w:t>
            </w:r>
          </w:p>
          <w:p w:rsidR="00D04FBF" w:rsidRPr="00C83507" w:rsidRDefault="00D04FBF" w:rsidP="008F5C15">
            <w:pPr>
              <w:rPr>
                <w:rFonts w:ascii="Arial" w:hAnsi="Arial" w:cs="Arial"/>
                <w:color w:val="000000"/>
                <w:sz w:val="20"/>
                <w:szCs w:val="20"/>
              </w:rPr>
            </w:pPr>
          </w:p>
          <w:p w:rsidR="000E5FA5" w:rsidRPr="00C83507" w:rsidRDefault="00694B29" w:rsidP="008F5C15">
            <w:pPr>
              <w:rPr>
                <w:rFonts w:ascii="Arial" w:hAnsi="Arial" w:cs="Arial"/>
                <w:color w:val="000000"/>
                <w:sz w:val="20"/>
                <w:szCs w:val="20"/>
              </w:rPr>
            </w:pPr>
            <w:r>
              <w:rPr>
                <w:rFonts w:ascii="Arial" w:hAnsi="Arial" w:cs="Arial"/>
                <w:color w:val="000000"/>
                <w:sz w:val="20"/>
                <w:szCs w:val="20"/>
              </w:rPr>
              <w:t xml:space="preserve">The </w:t>
            </w:r>
            <w:r w:rsidR="00393D52" w:rsidRPr="00C83507">
              <w:rPr>
                <w:rFonts w:ascii="Arial" w:hAnsi="Arial" w:cs="Arial"/>
                <w:color w:val="000000"/>
                <w:sz w:val="20"/>
                <w:szCs w:val="20"/>
              </w:rPr>
              <w:t xml:space="preserve">VBScript Err object keeps track of </w:t>
            </w:r>
            <w:r w:rsidRPr="00C83507">
              <w:rPr>
                <w:rFonts w:ascii="Arial" w:hAnsi="Arial" w:cs="Arial"/>
                <w:color w:val="000000"/>
                <w:sz w:val="20"/>
                <w:szCs w:val="20"/>
              </w:rPr>
              <w:t xml:space="preserve">only </w:t>
            </w:r>
            <w:r w:rsidR="00393D52" w:rsidRPr="00C83507">
              <w:rPr>
                <w:rFonts w:ascii="Arial" w:hAnsi="Arial" w:cs="Arial"/>
                <w:color w:val="000000"/>
                <w:sz w:val="20"/>
                <w:szCs w:val="20"/>
              </w:rPr>
              <w:t>the last error that occurred; in contrast, and by default, Windows PowerShell keeps track of the last 256 errors that occurred. Among other things, that changes the definition of “clearing” an error in Windows PowerShell. If you want to mimic VBScript, you can clear the last error – and only the last error – by setting the last error to an empty string (the zero in square brackets represents the last error in the collection):</w:t>
            </w:r>
          </w:p>
          <w:p w:rsidR="000E5FA5" w:rsidRPr="00C83507" w:rsidRDefault="000E5FA5" w:rsidP="008F5C15">
            <w:pPr>
              <w:rPr>
                <w:rFonts w:ascii="Arial" w:hAnsi="Arial" w:cs="Arial"/>
                <w:color w:val="000000"/>
                <w:sz w:val="20"/>
                <w:szCs w:val="20"/>
              </w:rPr>
            </w:pPr>
          </w:p>
          <w:p w:rsidR="008F5C15" w:rsidRPr="00C83507" w:rsidRDefault="001025BF" w:rsidP="008F5C15">
            <w:pPr>
              <w:rPr>
                <w:rFonts w:ascii="Courier New" w:hAnsi="Courier New" w:cs="Courier New"/>
                <w:color w:val="000000"/>
                <w:sz w:val="20"/>
                <w:szCs w:val="20"/>
              </w:rPr>
            </w:pPr>
            <w:r w:rsidRPr="00C83507">
              <w:rPr>
                <w:rFonts w:ascii="Courier New" w:hAnsi="Courier New" w:cs="Courier New"/>
                <w:color w:val="000000"/>
                <w:sz w:val="20"/>
                <w:szCs w:val="20"/>
              </w:rPr>
              <w:t>$error[0] = ""</w:t>
            </w:r>
          </w:p>
          <w:p w:rsidR="004F096E" w:rsidRPr="00C83507" w:rsidRDefault="004F096E" w:rsidP="008F5C15">
            <w:pPr>
              <w:rPr>
                <w:rFonts w:ascii="Arial" w:hAnsi="Arial" w:cs="Arial"/>
                <w:color w:val="000000"/>
                <w:sz w:val="20"/>
                <w:szCs w:val="20"/>
              </w:rPr>
            </w:pPr>
          </w:p>
          <w:p w:rsidR="00393D52" w:rsidRPr="00C83507" w:rsidRDefault="00393D52" w:rsidP="008F5C15">
            <w:pPr>
              <w:rPr>
                <w:rFonts w:ascii="Arial" w:hAnsi="Arial" w:cs="Arial"/>
                <w:color w:val="000000"/>
                <w:sz w:val="20"/>
                <w:szCs w:val="20"/>
              </w:rPr>
            </w:pPr>
            <w:r w:rsidRPr="00C83507">
              <w:rPr>
                <w:rFonts w:ascii="Arial" w:hAnsi="Arial" w:cs="Arial"/>
                <w:color w:val="000000"/>
                <w:sz w:val="20"/>
                <w:szCs w:val="20"/>
              </w:rPr>
              <w:t xml:space="preserve">Alternatively, you can clear out the entire error collection by using the </w:t>
            </w:r>
            <w:r w:rsidRPr="00C83507">
              <w:rPr>
                <w:rFonts w:ascii="Arial" w:hAnsi="Arial" w:cs="Arial"/>
                <w:b/>
                <w:color w:val="000000"/>
                <w:sz w:val="20"/>
                <w:szCs w:val="20"/>
              </w:rPr>
              <w:t>Clear()</w:t>
            </w:r>
            <w:r w:rsidRPr="00C83507">
              <w:rPr>
                <w:rFonts w:ascii="Arial" w:hAnsi="Arial" w:cs="Arial"/>
                <w:color w:val="000000"/>
                <w:sz w:val="20"/>
                <w:szCs w:val="20"/>
              </w:rPr>
              <w:t xml:space="preserve"> method:</w:t>
            </w:r>
          </w:p>
          <w:p w:rsidR="00393D52" w:rsidRPr="00C83507" w:rsidRDefault="00393D52" w:rsidP="008F5C15">
            <w:pPr>
              <w:rPr>
                <w:rFonts w:ascii="Arial" w:hAnsi="Arial" w:cs="Arial"/>
                <w:color w:val="000000"/>
                <w:sz w:val="20"/>
                <w:szCs w:val="20"/>
              </w:rPr>
            </w:pPr>
          </w:p>
          <w:p w:rsidR="004F096E" w:rsidRPr="00C83507" w:rsidRDefault="004F096E" w:rsidP="008F5C15">
            <w:pPr>
              <w:rPr>
                <w:rFonts w:ascii="Courier New" w:hAnsi="Courier New" w:cs="Courier New"/>
                <w:color w:val="000000"/>
                <w:sz w:val="20"/>
                <w:szCs w:val="20"/>
              </w:rPr>
            </w:pPr>
            <w:r w:rsidRPr="00C83507">
              <w:rPr>
                <w:rFonts w:ascii="Courier New" w:hAnsi="Courier New" w:cs="Courier New"/>
                <w:color w:val="000000"/>
                <w:sz w:val="20"/>
                <w:szCs w:val="20"/>
              </w:rPr>
              <w:t>$error.clear()</w:t>
            </w:r>
          </w:p>
          <w:p w:rsidR="001025BF" w:rsidRPr="00C83507" w:rsidRDefault="001025BF" w:rsidP="008F5C15">
            <w:pPr>
              <w:rPr>
                <w:rFonts w:ascii="Arial" w:hAnsi="Arial" w:cs="Arial"/>
                <w:color w:val="000000"/>
                <w:sz w:val="20"/>
                <w:szCs w:val="20"/>
              </w:rPr>
            </w:pPr>
          </w:p>
        </w:tc>
      </w:tr>
      <w:tr w:rsidR="008F5C15" w:rsidRPr="00C83507" w:rsidTr="00C0710F">
        <w:tc>
          <w:tcPr>
            <w:tcW w:w="2718" w:type="dxa"/>
            <w:shd w:val="clear" w:color="auto" w:fill="auto"/>
          </w:tcPr>
          <w:p w:rsidR="008F5C15" w:rsidRPr="00C83507" w:rsidRDefault="008F5C15" w:rsidP="008F5C15">
            <w:pPr>
              <w:rPr>
                <w:rFonts w:ascii="Arial" w:hAnsi="Arial" w:cs="Arial"/>
                <w:color w:val="000000"/>
                <w:sz w:val="20"/>
                <w:szCs w:val="20"/>
              </w:rPr>
            </w:pPr>
            <w:r w:rsidRPr="00C83507">
              <w:rPr>
                <w:rFonts w:ascii="Arial" w:hAnsi="Arial" w:cs="Arial"/>
                <w:color w:val="000000"/>
                <w:sz w:val="20"/>
                <w:szCs w:val="20"/>
              </w:rPr>
              <w:t>Raise Method</w:t>
            </w:r>
          </w:p>
        </w:tc>
        <w:tc>
          <w:tcPr>
            <w:tcW w:w="6138" w:type="dxa"/>
            <w:shd w:val="clear" w:color="auto" w:fill="auto"/>
          </w:tcPr>
          <w:p w:rsidR="00D04FBF" w:rsidRPr="00C83507" w:rsidRDefault="00232A4D" w:rsidP="008F5C15">
            <w:pPr>
              <w:rPr>
                <w:rFonts w:ascii="Arial" w:hAnsi="Arial" w:cs="Arial"/>
                <w:color w:val="000000"/>
                <w:sz w:val="20"/>
                <w:szCs w:val="20"/>
              </w:rPr>
            </w:pPr>
            <w:r w:rsidRPr="00C83507">
              <w:rPr>
                <w:rFonts w:ascii="Arial" w:hAnsi="Arial" w:cs="Arial"/>
                <w:b/>
                <w:color w:val="000000"/>
                <w:sz w:val="20"/>
                <w:szCs w:val="20"/>
              </w:rPr>
              <w:t xml:space="preserve">Definition: </w:t>
            </w:r>
            <w:r w:rsidR="00D04FBF" w:rsidRPr="00C83507">
              <w:rPr>
                <w:rFonts w:ascii="Arial" w:hAnsi="Arial" w:cs="Arial"/>
                <w:color w:val="000000"/>
                <w:sz w:val="20"/>
                <w:szCs w:val="20"/>
              </w:rPr>
              <w:t>Generates a run-time error.</w:t>
            </w:r>
          </w:p>
          <w:p w:rsidR="00D04FBF" w:rsidRPr="00C83507" w:rsidRDefault="00D04FBF" w:rsidP="008F5C15">
            <w:pPr>
              <w:rPr>
                <w:rFonts w:ascii="Arial" w:hAnsi="Arial" w:cs="Arial"/>
                <w:color w:val="000000"/>
                <w:sz w:val="20"/>
                <w:szCs w:val="20"/>
              </w:rPr>
            </w:pPr>
          </w:p>
          <w:p w:rsidR="005C3E96" w:rsidRPr="00C83507" w:rsidRDefault="00C0710F" w:rsidP="008F5C15">
            <w:pPr>
              <w:rPr>
                <w:rFonts w:ascii="Arial" w:hAnsi="Arial" w:cs="Arial"/>
                <w:color w:val="000000"/>
                <w:sz w:val="20"/>
                <w:szCs w:val="20"/>
              </w:rPr>
            </w:pPr>
            <w:r w:rsidRPr="00C83507">
              <w:rPr>
                <w:rFonts w:ascii="Arial" w:hAnsi="Arial" w:cs="Arial"/>
                <w:color w:val="000000"/>
                <w:sz w:val="20"/>
                <w:szCs w:val="20"/>
              </w:rPr>
              <w:t xml:space="preserve">When testing scripts script writers need to ensure that </w:t>
            </w:r>
            <w:r w:rsidR="00E978AD" w:rsidRPr="00C83507">
              <w:rPr>
                <w:rFonts w:ascii="Arial" w:hAnsi="Arial" w:cs="Arial"/>
                <w:color w:val="000000"/>
                <w:sz w:val="20"/>
                <w:szCs w:val="20"/>
              </w:rPr>
              <w:t>their scripts</w:t>
            </w:r>
            <w:r w:rsidRPr="00C83507">
              <w:rPr>
                <w:rFonts w:ascii="Arial" w:hAnsi="Arial" w:cs="Arial"/>
                <w:color w:val="000000"/>
                <w:sz w:val="20"/>
                <w:szCs w:val="20"/>
              </w:rPr>
              <w:t xml:space="preserve"> </w:t>
            </w:r>
            <w:r w:rsidR="00E978AD" w:rsidRPr="00C83507">
              <w:rPr>
                <w:rFonts w:ascii="Arial" w:hAnsi="Arial" w:cs="Arial"/>
                <w:color w:val="000000"/>
                <w:sz w:val="20"/>
                <w:szCs w:val="20"/>
              </w:rPr>
              <w:t>can respond appropriately to</w:t>
            </w:r>
            <w:r w:rsidRPr="00C83507">
              <w:rPr>
                <w:rFonts w:ascii="Arial" w:hAnsi="Arial" w:cs="Arial"/>
                <w:color w:val="000000"/>
                <w:sz w:val="20"/>
                <w:szCs w:val="20"/>
              </w:rPr>
              <w:t xml:space="preserve"> specific errors. One way to do that is to simulate those errors programmatically. In VBScript </w:t>
            </w:r>
            <w:r w:rsidR="00E978AD" w:rsidRPr="00C83507">
              <w:rPr>
                <w:rFonts w:ascii="Arial" w:hAnsi="Arial" w:cs="Arial"/>
                <w:color w:val="000000"/>
                <w:sz w:val="20"/>
                <w:szCs w:val="20"/>
              </w:rPr>
              <w:t>this</w:t>
            </w:r>
            <w:r w:rsidRPr="00C83507">
              <w:rPr>
                <w:rFonts w:ascii="Arial" w:hAnsi="Arial" w:cs="Arial"/>
                <w:color w:val="000000"/>
                <w:sz w:val="20"/>
                <w:szCs w:val="20"/>
              </w:rPr>
              <w:t xml:space="preserve"> can be done using the Raise function; in Windows PowerShell </w:t>
            </w:r>
            <w:r w:rsidR="00E978AD" w:rsidRPr="00C83507">
              <w:rPr>
                <w:rFonts w:ascii="Arial" w:hAnsi="Arial" w:cs="Arial"/>
                <w:color w:val="000000"/>
                <w:sz w:val="20"/>
                <w:szCs w:val="20"/>
              </w:rPr>
              <w:t>this same thing</w:t>
            </w:r>
            <w:r w:rsidRPr="00C83507">
              <w:rPr>
                <w:rFonts w:ascii="Arial" w:hAnsi="Arial" w:cs="Arial"/>
                <w:color w:val="000000"/>
                <w:sz w:val="20"/>
                <w:szCs w:val="20"/>
              </w:rPr>
              <w:t xml:space="preserve"> can be done using the </w:t>
            </w:r>
            <w:r w:rsidRPr="00C83507">
              <w:rPr>
                <w:rFonts w:ascii="Arial" w:hAnsi="Arial" w:cs="Arial"/>
                <w:b/>
                <w:color w:val="000000"/>
                <w:sz w:val="20"/>
                <w:szCs w:val="20"/>
              </w:rPr>
              <w:t>Throw</w:t>
            </w:r>
            <w:r w:rsidRPr="00C83507">
              <w:rPr>
                <w:rFonts w:ascii="Arial" w:hAnsi="Arial" w:cs="Arial"/>
                <w:color w:val="000000"/>
                <w:sz w:val="20"/>
                <w:szCs w:val="20"/>
              </w:rPr>
              <w:t xml:space="preserve"> method. In the following command an error message is assigned to the variable $b; the Throw method is then used to “throw” the error associated with $b:</w:t>
            </w:r>
          </w:p>
          <w:p w:rsidR="005C3E96" w:rsidRPr="00C83507" w:rsidRDefault="005C3E96" w:rsidP="008F5C15">
            <w:pPr>
              <w:rPr>
                <w:rFonts w:ascii="Arial" w:hAnsi="Arial" w:cs="Arial"/>
                <w:color w:val="000000"/>
                <w:sz w:val="20"/>
                <w:szCs w:val="20"/>
              </w:rPr>
            </w:pPr>
          </w:p>
          <w:p w:rsidR="008F5C15" w:rsidRPr="00C83507" w:rsidRDefault="00933F79" w:rsidP="008F5C15">
            <w:pPr>
              <w:rPr>
                <w:rFonts w:ascii="Courier New" w:hAnsi="Courier New" w:cs="Courier New"/>
                <w:color w:val="000000"/>
                <w:sz w:val="20"/>
                <w:szCs w:val="20"/>
              </w:rPr>
            </w:pPr>
            <w:r w:rsidRPr="00C83507">
              <w:rPr>
                <w:rFonts w:ascii="Courier New" w:hAnsi="Courier New" w:cs="Courier New"/>
                <w:color w:val="000000"/>
                <w:sz w:val="20"/>
                <w:szCs w:val="20"/>
              </w:rPr>
              <w:t>$b = "</w:t>
            </w:r>
            <w:r w:rsidR="00C0710F" w:rsidRPr="00C83507">
              <w:rPr>
                <w:rFonts w:ascii="Courier New" w:hAnsi="Courier New" w:cs="Courier New"/>
                <w:color w:val="000000"/>
                <w:sz w:val="20"/>
                <w:szCs w:val="20"/>
              </w:rPr>
              <w:t>The file could not be found.</w:t>
            </w:r>
            <w:r w:rsidRPr="00C83507">
              <w:rPr>
                <w:rFonts w:ascii="Courier New" w:hAnsi="Courier New" w:cs="Courier New"/>
                <w:color w:val="000000"/>
                <w:sz w:val="20"/>
                <w:szCs w:val="20"/>
              </w:rPr>
              <w:t>"; throw $b</w:t>
            </w:r>
          </w:p>
          <w:p w:rsidR="00933F79" w:rsidRPr="00C83507" w:rsidRDefault="00933F79" w:rsidP="008F5C15">
            <w:pPr>
              <w:rPr>
                <w:rFonts w:ascii="Arial" w:hAnsi="Arial" w:cs="Arial"/>
                <w:color w:val="000000"/>
                <w:sz w:val="20"/>
                <w:szCs w:val="20"/>
              </w:rPr>
            </w:pPr>
          </w:p>
          <w:p w:rsidR="00C0710F" w:rsidRPr="00C83507" w:rsidRDefault="00C0710F" w:rsidP="008F5C15">
            <w:pPr>
              <w:rPr>
                <w:rFonts w:ascii="Arial" w:hAnsi="Arial" w:cs="Arial"/>
                <w:color w:val="000000"/>
                <w:sz w:val="20"/>
                <w:szCs w:val="20"/>
              </w:rPr>
            </w:pPr>
            <w:r w:rsidRPr="00C83507">
              <w:rPr>
                <w:rFonts w:ascii="Arial" w:hAnsi="Arial" w:cs="Arial"/>
                <w:color w:val="000000"/>
                <w:sz w:val="20"/>
                <w:szCs w:val="20"/>
              </w:rPr>
              <w:t>If you now check the value of the most recent error (that is, $error[0]) you’ll get back the following:</w:t>
            </w:r>
          </w:p>
          <w:p w:rsidR="00C0710F" w:rsidRPr="00C83507" w:rsidRDefault="00C0710F" w:rsidP="008F5C15">
            <w:pPr>
              <w:rPr>
                <w:rFonts w:ascii="Arial" w:hAnsi="Arial" w:cs="Arial"/>
                <w:color w:val="000000"/>
                <w:sz w:val="20"/>
                <w:szCs w:val="20"/>
              </w:rPr>
            </w:pPr>
          </w:p>
          <w:p w:rsidR="00C0710F" w:rsidRPr="00C83507" w:rsidRDefault="00C0710F" w:rsidP="008F5C15">
            <w:pPr>
              <w:rPr>
                <w:rFonts w:ascii="Arial" w:hAnsi="Arial" w:cs="Arial"/>
                <w:color w:val="000000"/>
                <w:sz w:val="20"/>
                <w:szCs w:val="20"/>
              </w:rPr>
            </w:pPr>
            <w:r w:rsidRPr="00C83507">
              <w:rPr>
                <w:rFonts w:ascii="Courier New" w:hAnsi="Courier New" w:cs="Courier New"/>
                <w:color w:val="000000"/>
                <w:sz w:val="20"/>
                <w:szCs w:val="20"/>
              </w:rPr>
              <w:t>The file could not be found.</w:t>
            </w:r>
          </w:p>
          <w:p w:rsidR="00C0710F" w:rsidRPr="00C83507" w:rsidRDefault="00C0710F" w:rsidP="008F5C15">
            <w:pPr>
              <w:rPr>
                <w:rFonts w:ascii="Arial" w:hAnsi="Arial" w:cs="Arial"/>
                <w:color w:val="000000"/>
                <w:sz w:val="20"/>
                <w:szCs w:val="20"/>
              </w:rPr>
            </w:pPr>
          </w:p>
        </w:tc>
      </w:tr>
    </w:tbl>
    <w:p w:rsidR="008F5C15" w:rsidRPr="00C83507" w:rsidRDefault="008F5C15" w:rsidP="008F5C15">
      <w:pPr>
        <w:rPr>
          <w:rFonts w:ascii="Arial" w:hAnsi="Arial" w:cs="Arial"/>
          <w:color w:val="000000"/>
          <w:sz w:val="20"/>
          <w:szCs w:val="20"/>
        </w:rPr>
      </w:pPr>
    </w:p>
    <w:p w:rsidR="00FC1A4C" w:rsidRPr="00C83507" w:rsidRDefault="00FC1A4C" w:rsidP="008F5C15">
      <w:pPr>
        <w:rPr>
          <w:rFonts w:ascii="Arial" w:hAnsi="Arial" w:cs="Arial"/>
          <w:color w:val="000000"/>
          <w:sz w:val="20"/>
          <w:szCs w:val="20"/>
        </w:rPr>
      </w:pPr>
    </w:p>
    <w:tbl>
      <w:tblPr>
        <w:tblStyle w:val="TableGrid"/>
        <w:tblW w:w="0" w:type="auto"/>
        <w:tblLook w:val="01E0"/>
      </w:tblPr>
      <w:tblGrid>
        <w:gridCol w:w="2718"/>
        <w:gridCol w:w="6138"/>
      </w:tblGrid>
      <w:tr w:rsidR="00FC1A4C" w:rsidRPr="00C83507" w:rsidTr="00DB55BD">
        <w:tc>
          <w:tcPr>
            <w:tcW w:w="2718" w:type="dxa"/>
            <w:tcBorders>
              <w:bottom w:val="single" w:sz="4" w:space="0" w:color="auto"/>
            </w:tcBorders>
            <w:shd w:val="clear" w:color="auto" w:fill="E6E6E6"/>
          </w:tcPr>
          <w:p w:rsidR="00FC1A4C" w:rsidRPr="00C83507" w:rsidRDefault="00FC1A4C" w:rsidP="00FC1A4C">
            <w:pPr>
              <w:rPr>
                <w:rFonts w:ascii="Arial" w:hAnsi="Arial" w:cs="Arial"/>
                <w:b/>
                <w:color w:val="000000"/>
                <w:sz w:val="20"/>
                <w:szCs w:val="20"/>
              </w:rPr>
            </w:pPr>
            <w:r w:rsidRPr="00C83507">
              <w:rPr>
                <w:rFonts w:ascii="Arial" w:hAnsi="Arial" w:cs="Arial"/>
                <w:b/>
                <w:color w:val="000000"/>
                <w:sz w:val="20"/>
                <w:szCs w:val="20"/>
              </w:rPr>
              <w:t>VBScript Operator</w:t>
            </w:r>
          </w:p>
        </w:tc>
        <w:tc>
          <w:tcPr>
            <w:tcW w:w="6138" w:type="dxa"/>
            <w:tcBorders>
              <w:bottom w:val="single" w:sz="4" w:space="0" w:color="auto"/>
            </w:tcBorders>
            <w:shd w:val="clear" w:color="auto" w:fill="E6E6E6"/>
          </w:tcPr>
          <w:p w:rsidR="00FC1A4C" w:rsidRPr="00C83507" w:rsidRDefault="00FC1A4C" w:rsidP="00FC1A4C">
            <w:pPr>
              <w:rPr>
                <w:rFonts w:ascii="Arial" w:hAnsi="Arial" w:cs="Arial"/>
                <w:b/>
                <w:color w:val="000000"/>
                <w:sz w:val="20"/>
                <w:szCs w:val="20"/>
              </w:rPr>
            </w:pPr>
            <w:r w:rsidRPr="00C83507">
              <w:rPr>
                <w:rFonts w:ascii="Arial" w:hAnsi="Arial" w:cs="Arial"/>
                <w:b/>
                <w:color w:val="000000"/>
                <w:sz w:val="20"/>
                <w:szCs w:val="20"/>
              </w:rPr>
              <w:t>Windows PowerShell Equivalent</w:t>
            </w:r>
          </w:p>
        </w:tc>
      </w:tr>
      <w:tr w:rsidR="00FC1A4C" w:rsidRPr="00C83507" w:rsidTr="00AC5BB2">
        <w:tc>
          <w:tcPr>
            <w:tcW w:w="2718" w:type="dxa"/>
            <w:tcBorders>
              <w:bottom w:val="single" w:sz="4" w:space="0" w:color="auto"/>
            </w:tcBorders>
            <w:shd w:val="clear" w:color="auto" w:fill="auto"/>
          </w:tcPr>
          <w:p w:rsidR="00FC1A4C" w:rsidRPr="00C83507" w:rsidRDefault="007F0592" w:rsidP="00FC1A4C">
            <w:pPr>
              <w:rPr>
                <w:rFonts w:ascii="Arial" w:hAnsi="Arial" w:cs="Arial"/>
                <w:color w:val="000000"/>
                <w:sz w:val="20"/>
                <w:szCs w:val="20"/>
              </w:rPr>
            </w:pPr>
            <w:r w:rsidRPr="00C83507">
              <w:rPr>
                <w:rFonts w:ascii="Arial" w:hAnsi="Arial" w:cs="Arial"/>
                <w:color w:val="000000"/>
                <w:sz w:val="20"/>
                <w:szCs w:val="20"/>
              </w:rPr>
              <w:t>Addition operator (</w:t>
            </w:r>
            <w:r w:rsidR="00FC1A4C" w:rsidRPr="00C83507">
              <w:rPr>
                <w:rFonts w:ascii="Arial" w:hAnsi="Arial" w:cs="Arial"/>
                <w:color w:val="000000"/>
                <w:sz w:val="20"/>
                <w:szCs w:val="20"/>
              </w:rPr>
              <w:t>+</w:t>
            </w:r>
            <w:r w:rsidRPr="00C83507">
              <w:rPr>
                <w:rFonts w:ascii="Arial" w:hAnsi="Arial" w:cs="Arial"/>
                <w:color w:val="000000"/>
                <w:sz w:val="20"/>
                <w:szCs w:val="20"/>
              </w:rPr>
              <w:t>)</w:t>
            </w:r>
          </w:p>
        </w:tc>
        <w:tc>
          <w:tcPr>
            <w:tcW w:w="6138" w:type="dxa"/>
            <w:tcBorders>
              <w:bottom w:val="single" w:sz="4" w:space="0" w:color="auto"/>
            </w:tcBorders>
            <w:shd w:val="clear" w:color="auto" w:fill="auto"/>
          </w:tcPr>
          <w:p w:rsidR="007F0592" w:rsidRPr="00C83507" w:rsidRDefault="00232A4D" w:rsidP="00FC1A4C">
            <w:pPr>
              <w:rPr>
                <w:rFonts w:ascii="Arial" w:hAnsi="Arial" w:cs="Arial"/>
                <w:color w:val="000000"/>
                <w:sz w:val="20"/>
                <w:szCs w:val="20"/>
              </w:rPr>
            </w:pPr>
            <w:r w:rsidRPr="00C83507">
              <w:rPr>
                <w:rFonts w:ascii="Arial" w:hAnsi="Arial" w:cs="Arial"/>
                <w:b/>
                <w:color w:val="000000"/>
                <w:sz w:val="20"/>
                <w:szCs w:val="20"/>
              </w:rPr>
              <w:t xml:space="preserve">Definition: </w:t>
            </w:r>
            <w:r w:rsidR="007F0592" w:rsidRPr="00C83507">
              <w:rPr>
                <w:rFonts w:ascii="Arial" w:hAnsi="Arial" w:cs="Arial"/>
                <w:color w:val="000000"/>
                <w:sz w:val="20"/>
                <w:szCs w:val="20"/>
              </w:rPr>
              <w:t>Sums two numbers.</w:t>
            </w:r>
          </w:p>
          <w:p w:rsidR="007F0592" w:rsidRPr="00C83507" w:rsidRDefault="007F0592" w:rsidP="00FC1A4C">
            <w:pPr>
              <w:rPr>
                <w:rFonts w:ascii="Arial" w:hAnsi="Arial" w:cs="Arial"/>
                <w:color w:val="000000"/>
                <w:sz w:val="20"/>
                <w:szCs w:val="20"/>
              </w:rPr>
            </w:pPr>
          </w:p>
          <w:p w:rsidR="00DB55BD" w:rsidRPr="00C83507" w:rsidRDefault="00DB55BD" w:rsidP="00FC1A4C">
            <w:pPr>
              <w:rPr>
                <w:rFonts w:ascii="Arial" w:hAnsi="Arial" w:cs="Arial"/>
                <w:color w:val="000000"/>
                <w:sz w:val="20"/>
                <w:szCs w:val="20"/>
              </w:rPr>
            </w:pPr>
            <w:r w:rsidRPr="00C83507">
              <w:rPr>
                <w:rFonts w:ascii="Arial" w:hAnsi="Arial" w:cs="Arial"/>
                <w:color w:val="000000"/>
                <w:sz w:val="20"/>
                <w:szCs w:val="20"/>
              </w:rPr>
              <w:t>Here’s a shocker: in Windows PowerShell you add two numbers by using the plus sign. In other words:</w:t>
            </w:r>
          </w:p>
          <w:p w:rsidR="00DB55BD" w:rsidRPr="00C83507" w:rsidRDefault="00DB55BD" w:rsidP="00FC1A4C">
            <w:pPr>
              <w:rPr>
                <w:rFonts w:ascii="Arial" w:hAnsi="Arial" w:cs="Arial"/>
                <w:color w:val="000000"/>
                <w:sz w:val="20"/>
                <w:szCs w:val="20"/>
              </w:rPr>
            </w:pPr>
          </w:p>
          <w:p w:rsidR="00DB55BD" w:rsidRPr="00C83507" w:rsidRDefault="00FC1A4C" w:rsidP="00FC1A4C">
            <w:pPr>
              <w:rPr>
                <w:rFonts w:ascii="Courier New" w:hAnsi="Courier New" w:cs="Courier New"/>
                <w:color w:val="000000"/>
                <w:sz w:val="20"/>
                <w:szCs w:val="20"/>
              </w:rPr>
            </w:pPr>
            <w:r w:rsidRPr="00C83507">
              <w:rPr>
                <w:rFonts w:ascii="Courier New" w:hAnsi="Courier New" w:cs="Courier New"/>
                <w:color w:val="000000"/>
                <w:sz w:val="20"/>
                <w:szCs w:val="20"/>
              </w:rPr>
              <w:t>$a = 2 + 2</w:t>
            </w:r>
          </w:p>
          <w:p w:rsidR="00FC1A4C" w:rsidRPr="00C83507" w:rsidRDefault="00FC1A4C" w:rsidP="00FC1A4C">
            <w:pPr>
              <w:rPr>
                <w:rFonts w:ascii="Courier New" w:hAnsi="Courier New" w:cs="Courier New"/>
                <w:color w:val="000000"/>
                <w:sz w:val="20"/>
                <w:szCs w:val="20"/>
              </w:rPr>
            </w:pPr>
          </w:p>
          <w:p w:rsidR="00DB55BD" w:rsidRPr="00C83507" w:rsidRDefault="00DB55BD" w:rsidP="00FC1A4C">
            <w:pPr>
              <w:rPr>
                <w:rFonts w:ascii="Arial" w:hAnsi="Arial" w:cs="Arial"/>
                <w:color w:val="000000"/>
                <w:sz w:val="20"/>
                <w:szCs w:val="20"/>
              </w:rPr>
            </w:pPr>
            <w:r w:rsidRPr="00C83507">
              <w:rPr>
                <w:rFonts w:ascii="Arial" w:hAnsi="Arial" w:cs="Arial"/>
                <w:color w:val="000000"/>
                <w:sz w:val="20"/>
                <w:szCs w:val="20"/>
              </w:rPr>
              <w:t>We’ll let you figure out for yourself what the value of $a will be</w:t>
            </w:r>
            <w:r w:rsidR="00E978AD" w:rsidRPr="00C83507">
              <w:rPr>
                <w:rFonts w:ascii="Arial" w:hAnsi="Arial" w:cs="Arial"/>
                <w:color w:val="000000"/>
                <w:sz w:val="20"/>
                <w:szCs w:val="20"/>
              </w:rPr>
              <w:t xml:space="preserve"> equal to</w:t>
            </w:r>
            <w:r w:rsidRPr="00C83507">
              <w:rPr>
                <w:rFonts w:ascii="Arial" w:hAnsi="Arial" w:cs="Arial"/>
                <w:color w:val="000000"/>
                <w:sz w:val="20"/>
                <w:szCs w:val="20"/>
              </w:rPr>
              <w:t>.</w:t>
            </w:r>
          </w:p>
          <w:p w:rsidR="00B70115" w:rsidRPr="00C83507" w:rsidRDefault="00B70115" w:rsidP="00FC1A4C">
            <w:pPr>
              <w:rPr>
                <w:rFonts w:ascii="Arial" w:hAnsi="Arial" w:cs="Arial"/>
                <w:color w:val="000000"/>
                <w:sz w:val="20"/>
                <w:szCs w:val="20"/>
              </w:rPr>
            </w:pPr>
          </w:p>
        </w:tc>
      </w:tr>
      <w:tr w:rsidR="00FC1A4C" w:rsidRPr="00C83507" w:rsidTr="00AC5BB2">
        <w:tc>
          <w:tcPr>
            <w:tcW w:w="2718" w:type="dxa"/>
            <w:tcBorders>
              <w:bottom w:val="single" w:sz="4" w:space="0" w:color="auto"/>
            </w:tcBorders>
            <w:shd w:val="clear" w:color="auto" w:fill="auto"/>
          </w:tcPr>
          <w:p w:rsidR="00FC1A4C" w:rsidRPr="00C83507" w:rsidRDefault="007F0592" w:rsidP="00FC1A4C">
            <w:pPr>
              <w:rPr>
                <w:rFonts w:ascii="Arial" w:hAnsi="Arial" w:cs="Arial"/>
                <w:color w:val="000000"/>
                <w:sz w:val="20"/>
                <w:szCs w:val="20"/>
              </w:rPr>
            </w:pPr>
            <w:r w:rsidRPr="00C83507">
              <w:rPr>
                <w:rFonts w:ascii="Arial" w:hAnsi="Arial" w:cs="Arial"/>
                <w:color w:val="000000"/>
                <w:sz w:val="20"/>
                <w:szCs w:val="20"/>
              </w:rPr>
              <w:t>And operator (</w:t>
            </w:r>
            <w:r w:rsidR="00FC1A4C" w:rsidRPr="00C83507">
              <w:rPr>
                <w:rFonts w:ascii="Arial" w:hAnsi="Arial" w:cs="Arial"/>
                <w:color w:val="000000"/>
                <w:sz w:val="20"/>
                <w:szCs w:val="20"/>
              </w:rPr>
              <w:t>AND</w:t>
            </w:r>
            <w:r w:rsidRPr="00C83507">
              <w:rPr>
                <w:rFonts w:ascii="Arial" w:hAnsi="Arial" w:cs="Arial"/>
                <w:color w:val="000000"/>
                <w:sz w:val="20"/>
                <w:szCs w:val="20"/>
              </w:rPr>
              <w:t>)</w:t>
            </w:r>
          </w:p>
        </w:tc>
        <w:tc>
          <w:tcPr>
            <w:tcW w:w="6138" w:type="dxa"/>
            <w:tcBorders>
              <w:bottom w:val="single" w:sz="4" w:space="0" w:color="auto"/>
            </w:tcBorders>
            <w:shd w:val="clear" w:color="auto" w:fill="auto"/>
          </w:tcPr>
          <w:p w:rsidR="007F0592" w:rsidRPr="00C83507" w:rsidRDefault="00232A4D" w:rsidP="007F0592">
            <w:pPr>
              <w:rPr>
                <w:rFonts w:ascii="Arial" w:hAnsi="Arial" w:cs="Arial"/>
                <w:color w:val="000000"/>
                <w:sz w:val="20"/>
                <w:szCs w:val="20"/>
              </w:rPr>
            </w:pPr>
            <w:r w:rsidRPr="00C83507">
              <w:rPr>
                <w:rFonts w:ascii="Arial" w:hAnsi="Arial" w:cs="Arial"/>
                <w:b/>
                <w:color w:val="000000"/>
                <w:sz w:val="20"/>
                <w:szCs w:val="20"/>
              </w:rPr>
              <w:t xml:space="preserve">Definition: </w:t>
            </w:r>
            <w:r w:rsidR="007F0592" w:rsidRPr="00C83507">
              <w:rPr>
                <w:rFonts w:ascii="Arial" w:hAnsi="Arial" w:cs="Arial"/>
                <w:color w:val="000000"/>
                <w:sz w:val="20"/>
                <w:szCs w:val="20"/>
              </w:rPr>
              <w:t>Performs a logical conjunction on two expressions.</w:t>
            </w:r>
          </w:p>
          <w:p w:rsidR="007F0592" w:rsidRPr="00C83507" w:rsidRDefault="007F0592" w:rsidP="00FC1A4C">
            <w:pPr>
              <w:rPr>
                <w:rFonts w:ascii="Arial" w:hAnsi="Arial" w:cs="Arial"/>
                <w:color w:val="000000"/>
                <w:sz w:val="20"/>
                <w:szCs w:val="20"/>
              </w:rPr>
            </w:pPr>
          </w:p>
          <w:p w:rsidR="00AC5BB2" w:rsidRPr="00C83507" w:rsidRDefault="00AC5BB2" w:rsidP="00FC1A4C">
            <w:pPr>
              <w:rPr>
                <w:rFonts w:ascii="Arial" w:hAnsi="Arial" w:cs="Arial"/>
                <w:color w:val="000000"/>
                <w:sz w:val="20"/>
                <w:szCs w:val="20"/>
              </w:rPr>
            </w:pPr>
            <w:r w:rsidRPr="00C83507">
              <w:rPr>
                <w:rFonts w:ascii="Arial" w:hAnsi="Arial" w:cs="Arial"/>
                <w:color w:val="000000"/>
                <w:sz w:val="20"/>
                <w:szCs w:val="20"/>
              </w:rPr>
              <w:t>The AND operator evaluates two arguments and returns True only if both arguments are</w:t>
            </w:r>
            <w:r w:rsidR="00E978AD" w:rsidRPr="00C83507">
              <w:rPr>
                <w:rFonts w:ascii="Arial" w:hAnsi="Arial" w:cs="Arial"/>
                <w:color w:val="000000"/>
                <w:sz w:val="20"/>
                <w:szCs w:val="20"/>
              </w:rPr>
              <w:t xml:space="preserve"> actually</w:t>
            </w:r>
            <w:r w:rsidRPr="00C83507">
              <w:rPr>
                <w:rFonts w:ascii="Arial" w:hAnsi="Arial" w:cs="Arial"/>
                <w:color w:val="000000"/>
                <w:sz w:val="20"/>
                <w:szCs w:val="20"/>
              </w:rPr>
              <w:t xml:space="preserve"> true. For example, </w:t>
            </w:r>
            <w:r w:rsidR="00694B29">
              <w:rPr>
                <w:rFonts w:ascii="Arial" w:hAnsi="Arial" w:cs="Arial"/>
                <w:color w:val="000000"/>
                <w:sz w:val="20"/>
                <w:szCs w:val="20"/>
              </w:rPr>
              <w:t>suppose we want to</w:t>
            </w:r>
            <w:r w:rsidRPr="00C83507">
              <w:rPr>
                <w:rFonts w:ascii="Arial" w:hAnsi="Arial" w:cs="Arial"/>
                <w:color w:val="000000"/>
                <w:sz w:val="20"/>
                <w:szCs w:val="20"/>
              </w:rPr>
              <w:t xml:space="preserve"> evaluate the following two statements, then store </w:t>
            </w:r>
            <w:r w:rsidR="00694B29">
              <w:rPr>
                <w:rFonts w:ascii="Arial" w:hAnsi="Arial" w:cs="Arial"/>
                <w:color w:val="000000"/>
                <w:sz w:val="20"/>
                <w:szCs w:val="20"/>
              </w:rPr>
              <w:t>the</w:t>
            </w:r>
            <w:r w:rsidRPr="00C83507">
              <w:rPr>
                <w:rFonts w:ascii="Arial" w:hAnsi="Arial" w:cs="Arial"/>
                <w:color w:val="000000"/>
                <w:sz w:val="20"/>
                <w:szCs w:val="20"/>
              </w:rPr>
              <w:t xml:space="preserve"> verdict in the variable $a:</w:t>
            </w:r>
          </w:p>
          <w:p w:rsidR="00AC5BB2" w:rsidRPr="00C83507" w:rsidRDefault="00AC5BB2" w:rsidP="00FC1A4C">
            <w:pPr>
              <w:rPr>
                <w:rFonts w:ascii="Arial" w:hAnsi="Arial" w:cs="Arial"/>
                <w:color w:val="000000"/>
                <w:sz w:val="20"/>
                <w:szCs w:val="20"/>
              </w:rPr>
            </w:pPr>
          </w:p>
          <w:p w:rsidR="00AC5BB2" w:rsidRPr="00C83507" w:rsidRDefault="00AC5BB2" w:rsidP="00AC5BB2">
            <w:pPr>
              <w:numPr>
                <w:ilvl w:val="0"/>
                <w:numId w:val="10"/>
              </w:numPr>
              <w:rPr>
                <w:rFonts w:ascii="Arial" w:hAnsi="Arial" w:cs="Arial"/>
                <w:color w:val="000000"/>
                <w:sz w:val="20"/>
                <w:szCs w:val="20"/>
              </w:rPr>
            </w:pPr>
            <w:r w:rsidRPr="00C83507">
              <w:rPr>
                <w:rFonts w:ascii="Arial" w:hAnsi="Arial" w:cs="Arial"/>
                <w:color w:val="000000"/>
                <w:sz w:val="20"/>
                <w:szCs w:val="20"/>
              </w:rPr>
              <w:t>23 is greater than 12</w:t>
            </w:r>
          </w:p>
          <w:p w:rsidR="00AC5BB2" w:rsidRPr="00C83507" w:rsidRDefault="00AC5BB2" w:rsidP="00AC5BB2">
            <w:pPr>
              <w:numPr>
                <w:ilvl w:val="0"/>
                <w:numId w:val="10"/>
              </w:numPr>
              <w:rPr>
                <w:rFonts w:ascii="Arial" w:hAnsi="Arial" w:cs="Arial"/>
                <w:color w:val="000000"/>
                <w:sz w:val="20"/>
                <w:szCs w:val="20"/>
              </w:rPr>
            </w:pPr>
            <w:r w:rsidRPr="00C83507">
              <w:rPr>
                <w:rFonts w:ascii="Arial" w:hAnsi="Arial" w:cs="Arial"/>
                <w:color w:val="000000"/>
                <w:sz w:val="20"/>
                <w:szCs w:val="20"/>
              </w:rPr>
              <w:t>12 is greater than 40</w:t>
            </w:r>
          </w:p>
          <w:p w:rsidR="00AC5BB2" w:rsidRPr="00C83507" w:rsidRDefault="00AC5BB2" w:rsidP="00FC1A4C">
            <w:pPr>
              <w:rPr>
                <w:rFonts w:ascii="Arial" w:hAnsi="Arial" w:cs="Arial"/>
                <w:color w:val="000000"/>
                <w:sz w:val="20"/>
                <w:szCs w:val="20"/>
              </w:rPr>
            </w:pPr>
          </w:p>
          <w:p w:rsidR="00AC5BB2" w:rsidRPr="00C83507" w:rsidRDefault="00AC5BB2" w:rsidP="00FC1A4C">
            <w:pPr>
              <w:rPr>
                <w:rFonts w:ascii="Arial" w:hAnsi="Arial" w:cs="Arial"/>
                <w:color w:val="000000"/>
                <w:sz w:val="20"/>
                <w:szCs w:val="20"/>
              </w:rPr>
            </w:pPr>
            <w:r w:rsidRPr="00C83507">
              <w:rPr>
                <w:rFonts w:ascii="Arial" w:hAnsi="Arial" w:cs="Arial"/>
                <w:color w:val="000000"/>
                <w:sz w:val="20"/>
                <w:szCs w:val="20"/>
              </w:rPr>
              <w:t>Here’s the command</w:t>
            </w:r>
            <w:r w:rsidR="00694B29">
              <w:rPr>
                <w:rFonts w:ascii="Arial" w:hAnsi="Arial" w:cs="Arial"/>
                <w:color w:val="000000"/>
                <w:sz w:val="20"/>
                <w:szCs w:val="20"/>
              </w:rPr>
              <w:t xml:space="preserve"> we’d use:</w:t>
            </w:r>
          </w:p>
          <w:p w:rsidR="00AC5BB2" w:rsidRPr="00C83507" w:rsidRDefault="00AC5BB2" w:rsidP="00FC1A4C">
            <w:pPr>
              <w:rPr>
                <w:rFonts w:ascii="Arial" w:hAnsi="Arial" w:cs="Arial"/>
                <w:color w:val="000000"/>
                <w:sz w:val="20"/>
                <w:szCs w:val="20"/>
              </w:rPr>
            </w:pPr>
          </w:p>
          <w:p w:rsidR="00FC1A4C" w:rsidRPr="00C83507" w:rsidRDefault="003F6195" w:rsidP="00FC1A4C">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B70115" w:rsidRPr="00C83507">
              <w:rPr>
                <w:rFonts w:ascii="Courier New" w:hAnsi="Courier New" w:cs="Courier New"/>
                <w:color w:val="000000"/>
                <w:sz w:val="20"/>
                <w:szCs w:val="20"/>
              </w:rPr>
              <w:t>23 -gt 12 -and 12 -gt 40</w:t>
            </w:r>
          </w:p>
          <w:p w:rsidR="00B70115" w:rsidRPr="00C83507" w:rsidRDefault="00B70115" w:rsidP="00FC1A4C">
            <w:pPr>
              <w:rPr>
                <w:rFonts w:ascii="Arial" w:hAnsi="Arial" w:cs="Arial"/>
                <w:color w:val="000000"/>
                <w:sz w:val="20"/>
                <w:szCs w:val="20"/>
              </w:rPr>
            </w:pPr>
          </w:p>
          <w:p w:rsidR="00AC5BB2" w:rsidRPr="00C83507" w:rsidRDefault="00AC5BB2" w:rsidP="00FC1A4C">
            <w:pPr>
              <w:rPr>
                <w:rFonts w:ascii="Arial" w:hAnsi="Arial" w:cs="Arial"/>
                <w:color w:val="000000"/>
                <w:sz w:val="20"/>
                <w:szCs w:val="20"/>
              </w:rPr>
            </w:pPr>
            <w:r w:rsidRPr="00C83507">
              <w:rPr>
                <w:rFonts w:ascii="Arial" w:hAnsi="Arial" w:cs="Arial"/>
                <w:color w:val="000000"/>
                <w:sz w:val="20"/>
                <w:szCs w:val="20"/>
              </w:rPr>
              <w:t>As you might expect, if you run the command and then echo back the value of $a you’ll get the following:</w:t>
            </w:r>
          </w:p>
          <w:p w:rsidR="00AC5BB2" w:rsidRPr="00C83507" w:rsidRDefault="00AC5BB2" w:rsidP="00FC1A4C">
            <w:pPr>
              <w:rPr>
                <w:rFonts w:ascii="Arial" w:hAnsi="Arial" w:cs="Arial"/>
                <w:color w:val="000000"/>
                <w:sz w:val="20"/>
                <w:szCs w:val="20"/>
              </w:rPr>
            </w:pPr>
          </w:p>
          <w:p w:rsidR="00AC5BB2" w:rsidRPr="00C83507" w:rsidRDefault="00AC5BB2" w:rsidP="00FC1A4C">
            <w:pPr>
              <w:rPr>
                <w:rFonts w:ascii="Courier New" w:hAnsi="Courier New" w:cs="Courier New"/>
                <w:color w:val="000000"/>
                <w:sz w:val="20"/>
                <w:szCs w:val="20"/>
              </w:rPr>
            </w:pPr>
            <w:r w:rsidRPr="00C83507">
              <w:rPr>
                <w:rFonts w:ascii="Courier New" w:hAnsi="Courier New" w:cs="Courier New"/>
                <w:color w:val="000000"/>
                <w:sz w:val="20"/>
                <w:szCs w:val="20"/>
              </w:rPr>
              <w:t>False</w:t>
            </w:r>
          </w:p>
          <w:p w:rsidR="00AC5BB2" w:rsidRPr="00C83507" w:rsidRDefault="00AC5BB2" w:rsidP="00FC1A4C">
            <w:pPr>
              <w:rPr>
                <w:rFonts w:ascii="Arial" w:hAnsi="Arial" w:cs="Arial"/>
                <w:color w:val="000000"/>
                <w:sz w:val="20"/>
                <w:szCs w:val="20"/>
              </w:rPr>
            </w:pPr>
          </w:p>
        </w:tc>
      </w:tr>
      <w:tr w:rsidR="00FC1A4C" w:rsidRPr="00C83507" w:rsidTr="00D36606">
        <w:tc>
          <w:tcPr>
            <w:tcW w:w="2718" w:type="dxa"/>
            <w:tcBorders>
              <w:bottom w:val="single" w:sz="4" w:space="0" w:color="auto"/>
            </w:tcBorders>
            <w:shd w:val="clear" w:color="auto" w:fill="auto"/>
          </w:tcPr>
          <w:p w:rsidR="00FC1A4C" w:rsidRPr="00C83507" w:rsidRDefault="007F0592" w:rsidP="00FC1A4C">
            <w:pPr>
              <w:rPr>
                <w:rFonts w:ascii="Arial" w:hAnsi="Arial" w:cs="Arial"/>
                <w:color w:val="000000"/>
                <w:sz w:val="20"/>
                <w:szCs w:val="20"/>
              </w:rPr>
            </w:pPr>
            <w:r w:rsidRPr="00C83507">
              <w:rPr>
                <w:rFonts w:ascii="Arial" w:hAnsi="Arial" w:cs="Arial"/>
                <w:color w:val="000000"/>
                <w:sz w:val="20"/>
                <w:szCs w:val="20"/>
              </w:rPr>
              <w:t>Assignment operator (</w:t>
            </w:r>
            <w:r w:rsidR="00FC1A4C" w:rsidRPr="00C83507">
              <w:rPr>
                <w:rFonts w:ascii="Arial" w:hAnsi="Arial" w:cs="Arial"/>
                <w:color w:val="000000"/>
                <w:sz w:val="20"/>
                <w:szCs w:val="20"/>
              </w:rPr>
              <w:t>=</w:t>
            </w:r>
            <w:r w:rsidRPr="00C83507">
              <w:rPr>
                <w:rFonts w:ascii="Arial" w:hAnsi="Arial" w:cs="Arial"/>
                <w:color w:val="000000"/>
                <w:sz w:val="20"/>
                <w:szCs w:val="20"/>
              </w:rPr>
              <w:t>)</w:t>
            </w:r>
          </w:p>
        </w:tc>
        <w:tc>
          <w:tcPr>
            <w:tcW w:w="6138" w:type="dxa"/>
            <w:tcBorders>
              <w:bottom w:val="single" w:sz="4" w:space="0" w:color="auto"/>
            </w:tcBorders>
            <w:shd w:val="clear" w:color="auto" w:fill="auto"/>
          </w:tcPr>
          <w:p w:rsidR="007F0592" w:rsidRPr="00C83507" w:rsidRDefault="00232A4D" w:rsidP="00FC1A4C">
            <w:pPr>
              <w:rPr>
                <w:rFonts w:ascii="Arial" w:hAnsi="Arial" w:cs="Arial"/>
                <w:color w:val="000000"/>
                <w:sz w:val="20"/>
                <w:szCs w:val="20"/>
              </w:rPr>
            </w:pPr>
            <w:r w:rsidRPr="00C83507">
              <w:rPr>
                <w:rFonts w:ascii="Arial" w:hAnsi="Arial" w:cs="Arial"/>
                <w:b/>
                <w:color w:val="000000"/>
                <w:sz w:val="20"/>
                <w:szCs w:val="20"/>
              </w:rPr>
              <w:t xml:space="preserve">Definition: </w:t>
            </w:r>
            <w:r w:rsidR="007F0592" w:rsidRPr="00C83507">
              <w:rPr>
                <w:rFonts w:ascii="Arial" w:hAnsi="Arial" w:cs="Arial"/>
                <w:color w:val="000000"/>
                <w:sz w:val="20"/>
                <w:szCs w:val="20"/>
              </w:rPr>
              <w:t>Assigns a value to a variable or property.</w:t>
            </w:r>
          </w:p>
          <w:p w:rsidR="007F0592" w:rsidRPr="00C83507" w:rsidRDefault="007F0592" w:rsidP="00FC1A4C">
            <w:pPr>
              <w:rPr>
                <w:rFonts w:ascii="Arial" w:hAnsi="Arial" w:cs="Arial"/>
                <w:color w:val="000000"/>
                <w:sz w:val="20"/>
                <w:szCs w:val="20"/>
              </w:rPr>
            </w:pPr>
          </w:p>
          <w:p w:rsidR="00D36606" w:rsidRPr="00C83507" w:rsidRDefault="00E978AD" w:rsidP="00FC1A4C">
            <w:pPr>
              <w:rPr>
                <w:rFonts w:ascii="Arial" w:hAnsi="Arial" w:cs="Arial"/>
                <w:color w:val="000000"/>
                <w:sz w:val="20"/>
                <w:szCs w:val="20"/>
              </w:rPr>
            </w:pPr>
            <w:r w:rsidRPr="00C83507">
              <w:rPr>
                <w:rFonts w:ascii="Arial" w:hAnsi="Arial" w:cs="Arial"/>
                <w:color w:val="000000"/>
                <w:sz w:val="20"/>
                <w:szCs w:val="20"/>
              </w:rPr>
              <w:t>A</w:t>
            </w:r>
            <w:r w:rsidR="00D36606" w:rsidRPr="00C83507">
              <w:rPr>
                <w:rFonts w:ascii="Arial" w:hAnsi="Arial" w:cs="Arial"/>
                <w:color w:val="000000"/>
                <w:sz w:val="20"/>
                <w:szCs w:val="20"/>
              </w:rPr>
              <w:t xml:space="preserve">ssigning a value to a variable is no big deal in Windows PowerShell: you put the variable on the left side of the equation, the value to be assigned on the right side, and an equals sign (=) smack dab in the middle. For example, this command assigns the string value </w:t>
            </w:r>
            <w:r w:rsidR="00D36606" w:rsidRPr="00C83507">
              <w:rPr>
                <w:rFonts w:ascii="Arial" w:hAnsi="Arial" w:cs="Arial"/>
                <w:i/>
                <w:color w:val="000000"/>
                <w:sz w:val="20"/>
                <w:szCs w:val="20"/>
              </w:rPr>
              <w:t>test</w:t>
            </w:r>
            <w:r w:rsidR="00D36606" w:rsidRPr="00C83507">
              <w:rPr>
                <w:rFonts w:ascii="Arial" w:hAnsi="Arial" w:cs="Arial"/>
                <w:color w:val="000000"/>
                <w:sz w:val="20"/>
                <w:szCs w:val="20"/>
              </w:rPr>
              <w:t xml:space="preserve"> to the variable $a:</w:t>
            </w:r>
          </w:p>
          <w:p w:rsidR="00D36606" w:rsidRPr="00C83507" w:rsidRDefault="00D36606" w:rsidP="00FC1A4C">
            <w:pPr>
              <w:rPr>
                <w:rFonts w:ascii="Arial" w:hAnsi="Arial" w:cs="Arial"/>
                <w:color w:val="000000"/>
                <w:sz w:val="20"/>
                <w:szCs w:val="20"/>
              </w:rPr>
            </w:pPr>
          </w:p>
          <w:p w:rsidR="00FC1A4C" w:rsidRPr="00C83507" w:rsidRDefault="00FC1A4C" w:rsidP="00FC1A4C">
            <w:pPr>
              <w:rPr>
                <w:rFonts w:ascii="Courier New" w:hAnsi="Courier New" w:cs="Courier New"/>
                <w:color w:val="000000"/>
                <w:sz w:val="20"/>
                <w:szCs w:val="20"/>
              </w:rPr>
            </w:pPr>
            <w:r w:rsidRPr="00C83507">
              <w:rPr>
                <w:rFonts w:ascii="Courier New" w:hAnsi="Courier New" w:cs="Courier New"/>
                <w:color w:val="000000"/>
                <w:sz w:val="20"/>
                <w:szCs w:val="20"/>
              </w:rPr>
              <w:t>$a = "test"</w:t>
            </w:r>
          </w:p>
          <w:p w:rsidR="00B70115" w:rsidRPr="00C83507" w:rsidRDefault="00B70115" w:rsidP="00FC1A4C">
            <w:pPr>
              <w:rPr>
                <w:rFonts w:ascii="Arial" w:hAnsi="Arial" w:cs="Arial"/>
                <w:color w:val="000000"/>
                <w:sz w:val="20"/>
                <w:szCs w:val="20"/>
              </w:rPr>
            </w:pPr>
          </w:p>
          <w:p w:rsidR="00D36606" w:rsidRPr="00C83507" w:rsidRDefault="00D36606" w:rsidP="00FC1A4C">
            <w:pPr>
              <w:rPr>
                <w:rFonts w:ascii="Arial" w:hAnsi="Arial" w:cs="Arial"/>
                <w:color w:val="000000"/>
                <w:sz w:val="20"/>
                <w:szCs w:val="20"/>
              </w:rPr>
            </w:pPr>
            <w:r w:rsidRPr="00C83507">
              <w:rPr>
                <w:rFonts w:ascii="Arial" w:hAnsi="Arial" w:cs="Arial"/>
                <w:color w:val="000000"/>
                <w:sz w:val="20"/>
                <w:szCs w:val="20"/>
              </w:rPr>
              <w:t>And this command assigns the sum of the numbers 1, 2, and 3 to $a:</w:t>
            </w:r>
          </w:p>
          <w:p w:rsidR="00D36606" w:rsidRPr="00C83507" w:rsidRDefault="00D36606" w:rsidP="00FC1A4C">
            <w:pPr>
              <w:rPr>
                <w:rFonts w:ascii="Arial" w:hAnsi="Arial" w:cs="Arial"/>
                <w:color w:val="000000"/>
                <w:sz w:val="20"/>
                <w:szCs w:val="20"/>
              </w:rPr>
            </w:pPr>
          </w:p>
          <w:p w:rsidR="00D36606" w:rsidRPr="00C83507" w:rsidRDefault="00D36606" w:rsidP="00FC1A4C">
            <w:pPr>
              <w:rPr>
                <w:rFonts w:ascii="Courier New" w:hAnsi="Courier New" w:cs="Courier New"/>
                <w:color w:val="000000"/>
                <w:sz w:val="20"/>
                <w:szCs w:val="20"/>
              </w:rPr>
            </w:pPr>
            <w:r w:rsidRPr="00C83507">
              <w:rPr>
                <w:rFonts w:ascii="Courier New" w:hAnsi="Courier New" w:cs="Courier New"/>
                <w:color w:val="000000"/>
                <w:sz w:val="20"/>
                <w:szCs w:val="20"/>
              </w:rPr>
              <w:t>$a = 1 + 2 + 3</w:t>
            </w:r>
          </w:p>
          <w:p w:rsidR="00D36606" w:rsidRPr="00C83507" w:rsidRDefault="00D36606" w:rsidP="00FC1A4C">
            <w:pPr>
              <w:rPr>
                <w:rFonts w:ascii="Arial" w:hAnsi="Arial" w:cs="Arial"/>
                <w:color w:val="000000"/>
                <w:sz w:val="20"/>
                <w:szCs w:val="20"/>
              </w:rPr>
            </w:pPr>
          </w:p>
        </w:tc>
      </w:tr>
      <w:tr w:rsidR="00FC1A4C" w:rsidRPr="00C83507" w:rsidTr="00D36606">
        <w:tc>
          <w:tcPr>
            <w:tcW w:w="2718" w:type="dxa"/>
            <w:tcBorders>
              <w:bottom w:val="single" w:sz="4" w:space="0" w:color="auto"/>
            </w:tcBorders>
            <w:shd w:val="clear" w:color="auto" w:fill="auto"/>
          </w:tcPr>
          <w:p w:rsidR="00FC1A4C" w:rsidRPr="00C83507" w:rsidRDefault="007F0592" w:rsidP="00FC1A4C">
            <w:pPr>
              <w:rPr>
                <w:rFonts w:ascii="Arial" w:hAnsi="Arial" w:cs="Arial"/>
                <w:color w:val="000000"/>
                <w:sz w:val="20"/>
                <w:szCs w:val="20"/>
              </w:rPr>
            </w:pPr>
            <w:r w:rsidRPr="00C83507">
              <w:rPr>
                <w:rFonts w:ascii="Arial" w:hAnsi="Arial" w:cs="Arial"/>
                <w:color w:val="000000"/>
                <w:sz w:val="20"/>
                <w:szCs w:val="20"/>
              </w:rPr>
              <w:t>Concatenation operator (</w:t>
            </w:r>
            <w:r w:rsidR="00FC1A4C" w:rsidRPr="00C83507">
              <w:rPr>
                <w:rFonts w:ascii="Arial" w:hAnsi="Arial" w:cs="Arial"/>
                <w:color w:val="000000"/>
                <w:sz w:val="20"/>
                <w:szCs w:val="20"/>
              </w:rPr>
              <w:t>&amp;</w:t>
            </w:r>
            <w:r w:rsidRPr="00C83507">
              <w:rPr>
                <w:rFonts w:ascii="Arial" w:hAnsi="Arial" w:cs="Arial"/>
                <w:color w:val="000000"/>
                <w:sz w:val="20"/>
                <w:szCs w:val="20"/>
              </w:rPr>
              <w:t>)</w:t>
            </w:r>
          </w:p>
        </w:tc>
        <w:tc>
          <w:tcPr>
            <w:tcW w:w="6138" w:type="dxa"/>
            <w:tcBorders>
              <w:bottom w:val="single" w:sz="4" w:space="0" w:color="auto"/>
            </w:tcBorders>
            <w:shd w:val="clear" w:color="auto" w:fill="auto"/>
          </w:tcPr>
          <w:p w:rsidR="007F0592" w:rsidRPr="00C83507" w:rsidRDefault="00232A4D" w:rsidP="00FC1A4C">
            <w:pPr>
              <w:rPr>
                <w:rFonts w:ascii="Arial" w:hAnsi="Arial" w:cs="Arial"/>
                <w:color w:val="000000"/>
                <w:sz w:val="20"/>
                <w:szCs w:val="20"/>
              </w:rPr>
            </w:pPr>
            <w:r w:rsidRPr="00C83507">
              <w:rPr>
                <w:rFonts w:ascii="Arial" w:hAnsi="Arial" w:cs="Arial"/>
                <w:b/>
                <w:color w:val="000000"/>
                <w:sz w:val="20"/>
                <w:szCs w:val="20"/>
              </w:rPr>
              <w:t xml:space="preserve">Definition: </w:t>
            </w:r>
            <w:r w:rsidR="007F0592" w:rsidRPr="00C83507">
              <w:rPr>
                <w:rFonts w:ascii="Arial" w:hAnsi="Arial" w:cs="Arial"/>
                <w:color w:val="000000"/>
                <w:sz w:val="20"/>
                <w:szCs w:val="20"/>
              </w:rPr>
              <w:t>Forces string concatenation of two expressions.</w:t>
            </w:r>
          </w:p>
          <w:p w:rsidR="007F0592" w:rsidRPr="00C83507" w:rsidRDefault="007F0592" w:rsidP="00FC1A4C">
            <w:pPr>
              <w:rPr>
                <w:rFonts w:ascii="Arial" w:hAnsi="Arial" w:cs="Arial"/>
                <w:color w:val="000000"/>
                <w:sz w:val="20"/>
                <w:szCs w:val="20"/>
              </w:rPr>
            </w:pPr>
          </w:p>
          <w:p w:rsidR="00E978AD" w:rsidRPr="00C83507" w:rsidRDefault="00CA557D" w:rsidP="00FC1A4C">
            <w:pPr>
              <w:rPr>
                <w:rFonts w:ascii="Arial" w:hAnsi="Arial" w:cs="Arial"/>
                <w:color w:val="000000"/>
                <w:sz w:val="20"/>
                <w:szCs w:val="20"/>
              </w:rPr>
            </w:pPr>
            <w:r w:rsidRPr="00C83507">
              <w:rPr>
                <w:rFonts w:ascii="Arial" w:hAnsi="Arial" w:cs="Arial"/>
                <w:color w:val="000000"/>
                <w:sz w:val="20"/>
                <w:szCs w:val="20"/>
              </w:rPr>
              <w:t>In VBScript you can join two or more strings by using either the plus sign (+) or the ampersand (&amp;).</w:t>
            </w:r>
          </w:p>
          <w:p w:rsidR="00E978AD" w:rsidRPr="00C83507" w:rsidRDefault="00E978AD" w:rsidP="00FC1A4C">
            <w:pPr>
              <w:rPr>
                <w:rFonts w:ascii="Arial" w:hAnsi="Arial" w:cs="Arial"/>
                <w:color w:val="000000"/>
                <w:sz w:val="20"/>
                <w:szCs w:val="20"/>
              </w:rPr>
            </w:pPr>
          </w:p>
          <w:p w:rsidR="00E978AD" w:rsidRPr="00C83507" w:rsidRDefault="00E978AD" w:rsidP="00FC1A4C">
            <w:pPr>
              <w:rPr>
                <w:rFonts w:ascii="Arial" w:hAnsi="Arial" w:cs="Arial"/>
                <w:color w:val="000000"/>
                <w:sz w:val="20"/>
                <w:szCs w:val="20"/>
              </w:rPr>
            </w:pPr>
            <w:r w:rsidRPr="00C83507">
              <w:rPr>
                <w:rFonts w:ascii="Arial" w:hAnsi="Arial" w:cs="Arial"/>
                <w:b/>
                <w:color w:val="000000"/>
                <w:sz w:val="20"/>
                <w:szCs w:val="20"/>
              </w:rPr>
              <w:t>Note</w:t>
            </w:r>
            <w:r w:rsidRPr="00C83507">
              <w:rPr>
                <w:rFonts w:ascii="Arial" w:hAnsi="Arial" w:cs="Arial"/>
                <w:color w:val="000000"/>
                <w:sz w:val="20"/>
                <w:szCs w:val="20"/>
              </w:rPr>
              <w:t>. Or</w:t>
            </w:r>
            <w:r w:rsidR="00CA557D" w:rsidRPr="00C83507">
              <w:rPr>
                <w:rFonts w:ascii="Arial" w:hAnsi="Arial" w:cs="Arial"/>
                <w:color w:val="000000"/>
                <w:sz w:val="20"/>
                <w:szCs w:val="20"/>
              </w:rPr>
              <w:t xml:space="preserve">, if you want to sound fancy: In VBScript you can </w:t>
            </w:r>
            <w:r w:rsidR="001D5DE8" w:rsidRPr="00C83507">
              <w:rPr>
                <w:rFonts w:ascii="Arial" w:hAnsi="Arial" w:cs="Arial"/>
                <w:i/>
                <w:color w:val="000000"/>
                <w:sz w:val="20"/>
                <w:szCs w:val="20"/>
              </w:rPr>
              <w:t>concatenate</w:t>
            </w:r>
            <w:r w:rsidR="00CA557D" w:rsidRPr="00C83507">
              <w:rPr>
                <w:rFonts w:ascii="Arial" w:hAnsi="Arial" w:cs="Arial"/>
                <w:color w:val="000000"/>
                <w:sz w:val="20"/>
                <w:szCs w:val="20"/>
              </w:rPr>
              <w:t xml:space="preserve"> two or more strings by using either the plus sign (+) or the ampersand (&amp;).</w:t>
            </w:r>
            <w:r w:rsidR="001D5DE8" w:rsidRPr="00C83507">
              <w:rPr>
                <w:rFonts w:ascii="Arial" w:hAnsi="Arial" w:cs="Arial"/>
                <w:color w:val="000000"/>
                <w:sz w:val="20"/>
                <w:szCs w:val="20"/>
              </w:rPr>
              <w:t xml:space="preserve"> </w:t>
            </w:r>
          </w:p>
          <w:p w:rsidR="00E978AD" w:rsidRPr="00C83507" w:rsidRDefault="00E978AD" w:rsidP="00FC1A4C">
            <w:pPr>
              <w:rPr>
                <w:rFonts w:ascii="Arial" w:hAnsi="Arial" w:cs="Arial"/>
                <w:color w:val="000000"/>
                <w:sz w:val="20"/>
                <w:szCs w:val="20"/>
              </w:rPr>
            </w:pPr>
          </w:p>
          <w:p w:rsidR="00CA557D" w:rsidRPr="00C83507" w:rsidRDefault="001D5DE8" w:rsidP="00FC1A4C">
            <w:pPr>
              <w:rPr>
                <w:rFonts w:ascii="Arial" w:hAnsi="Arial" w:cs="Arial"/>
                <w:color w:val="000000"/>
                <w:sz w:val="20"/>
                <w:szCs w:val="20"/>
              </w:rPr>
            </w:pPr>
            <w:r w:rsidRPr="00C83507">
              <w:rPr>
                <w:rFonts w:ascii="Arial" w:hAnsi="Arial" w:cs="Arial"/>
                <w:color w:val="000000"/>
                <w:sz w:val="20"/>
                <w:szCs w:val="20"/>
              </w:rPr>
              <w:t xml:space="preserve">In Windows PowerShell you can concatenate two or more strings by using the plus sign (don’t even bother trying to use the ampersand). For example, this command combines the word </w:t>
            </w:r>
            <w:r w:rsidRPr="00C83507">
              <w:rPr>
                <w:rFonts w:ascii="Arial" w:hAnsi="Arial" w:cs="Arial"/>
                <w:i/>
                <w:color w:val="000000"/>
                <w:sz w:val="20"/>
                <w:szCs w:val="20"/>
              </w:rPr>
              <w:t>test</w:t>
            </w:r>
            <w:r w:rsidRPr="00C83507">
              <w:rPr>
                <w:rFonts w:ascii="Arial" w:hAnsi="Arial" w:cs="Arial"/>
                <w:color w:val="000000"/>
                <w:sz w:val="20"/>
                <w:szCs w:val="20"/>
              </w:rPr>
              <w:t xml:space="preserve">, a blank space, and the word </w:t>
            </w:r>
            <w:r w:rsidRPr="00C83507">
              <w:rPr>
                <w:rFonts w:ascii="Arial" w:hAnsi="Arial" w:cs="Arial"/>
                <w:i/>
                <w:color w:val="000000"/>
                <w:sz w:val="20"/>
                <w:szCs w:val="20"/>
              </w:rPr>
              <w:t>value</w:t>
            </w:r>
            <w:r w:rsidRPr="00C83507">
              <w:rPr>
                <w:rFonts w:ascii="Arial" w:hAnsi="Arial" w:cs="Arial"/>
                <w:color w:val="000000"/>
                <w:sz w:val="20"/>
                <w:szCs w:val="20"/>
              </w:rPr>
              <w:t xml:space="preserve"> and stores the resulting string in a variable named $a:</w:t>
            </w:r>
          </w:p>
          <w:p w:rsidR="00F45C0D" w:rsidRPr="00C83507" w:rsidRDefault="00F45C0D" w:rsidP="00FC1A4C">
            <w:pPr>
              <w:rPr>
                <w:rFonts w:ascii="Arial" w:hAnsi="Arial" w:cs="Arial"/>
                <w:color w:val="000000"/>
                <w:sz w:val="20"/>
                <w:szCs w:val="20"/>
              </w:rPr>
            </w:pPr>
          </w:p>
          <w:p w:rsidR="00FC1A4C" w:rsidRPr="00C83507" w:rsidRDefault="00FC1A4C" w:rsidP="00FC1A4C">
            <w:pPr>
              <w:rPr>
                <w:rFonts w:ascii="Courier New" w:hAnsi="Courier New" w:cs="Courier New"/>
                <w:color w:val="000000"/>
                <w:sz w:val="20"/>
                <w:szCs w:val="20"/>
              </w:rPr>
            </w:pPr>
            <w:r w:rsidRPr="00C83507">
              <w:rPr>
                <w:rFonts w:ascii="Courier New" w:hAnsi="Courier New" w:cs="Courier New"/>
                <w:color w:val="000000"/>
                <w:sz w:val="20"/>
                <w:szCs w:val="20"/>
              </w:rPr>
              <w:t>$a = "test" + " " + "value"</w:t>
            </w:r>
          </w:p>
          <w:p w:rsidR="00CA557D" w:rsidRPr="00C83507" w:rsidRDefault="00CA557D" w:rsidP="00FC1A4C">
            <w:pPr>
              <w:rPr>
                <w:rFonts w:ascii="Courier New" w:hAnsi="Courier New" w:cs="Courier New"/>
                <w:color w:val="000000"/>
                <w:sz w:val="20"/>
                <w:szCs w:val="20"/>
              </w:rPr>
            </w:pPr>
          </w:p>
          <w:p w:rsidR="00CA557D" w:rsidRPr="00C83507" w:rsidRDefault="00CA557D" w:rsidP="00CA557D">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CA557D" w:rsidRPr="00C83507" w:rsidRDefault="00CA557D" w:rsidP="00CA557D">
            <w:pPr>
              <w:rPr>
                <w:rFonts w:ascii="Arial" w:hAnsi="Arial" w:cs="Arial"/>
                <w:color w:val="000000"/>
                <w:sz w:val="20"/>
                <w:szCs w:val="20"/>
              </w:rPr>
            </w:pPr>
          </w:p>
          <w:p w:rsidR="00CA557D" w:rsidRPr="00C83507" w:rsidRDefault="001D5DE8" w:rsidP="00CA557D">
            <w:pPr>
              <w:rPr>
                <w:rFonts w:ascii="Courier New" w:hAnsi="Courier New" w:cs="Courier New"/>
                <w:color w:val="000000"/>
                <w:sz w:val="20"/>
                <w:szCs w:val="20"/>
              </w:rPr>
            </w:pPr>
            <w:r w:rsidRPr="00C83507">
              <w:rPr>
                <w:rFonts w:ascii="Courier New" w:hAnsi="Courier New" w:cs="Courier New"/>
                <w:color w:val="000000"/>
                <w:sz w:val="20"/>
                <w:szCs w:val="20"/>
              </w:rPr>
              <w:t>test value</w:t>
            </w:r>
          </w:p>
          <w:p w:rsidR="00B70115" w:rsidRPr="00C83507" w:rsidRDefault="00B70115" w:rsidP="00FC1A4C">
            <w:pPr>
              <w:rPr>
                <w:rFonts w:ascii="Arial" w:hAnsi="Arial" w:cs="Arial"/>
                <w:color w:val="000000"/>
                <w:sz w:val="20"/>
                <w:szCs w:val="20"/>
              </w:rPr>
            </w:pPr>
          </w:p>
        </w:tc>
      </w:tr>
      <w:tr w:rsidR="00FC1A4C" w:rsidRPr="00C83507" w:rsidTr="008D6C0C">
        <w:tc>
          <w:tcPr>
            <w:tcW w:w="2718" w:type="dxa"/>
            <w:tcBorders>
              <w:bottom w:val="single" w:sz="4" w:space="0" w:color="auto"/>
            </w:tcBorders>
            <w:shd w:val="clear" w:color="auto" w:fill="auto"/>
          </w:tcPr>
          <w:p w:rsidR="00FC1A4C" w:rsidRPr="00C83507" w:rsidRDefault="007F0592" w:rsidP="00FC1A4C">
            <w:pPr>
              <w:rPr>
                <w:rFonts w:ascii="Arial" w:hAnsi="Arial" w:cs="Arial"/>
                <w:color w:val="000000"/>
                <w:sz w:val="20"/>
                <w:szCs w:val="20"/>
              </w:rPr>
            </w:pPr>
            <w:r w:rsidRPr="00C83507">
              <w:rPr>
                <w:rFonts w:ascii="Arial" w:hAnsi="Arial" w:cs="Arial"/>
                <w:color w:val="000000"/>
                <w:sz w:val="20"/>
                <w:szCs w:val="20"/>
              </w:rPr>
              <w:t>Division operator (</w:t>
            </w:r>
            <w:r w:rsidR="00FC1A4C" w:rsidRPr="00C83507">
              <w:rPr>
                <w:rFonts w:ascii="Arial" w:hAnsi="Arial" w:cs="Arial"/>
                <w:color w:val="000000"/>
                <w:sz w:val="20"/>
                <w:szCs w:val="20"/>
              </w:rPr>
              <w:t>/</w:t>
            </w:r>
            <w:r w:rsidRPr="00C83507">
              <w:rPr>
                <w:rFonts w:ascii="Arial" w:hAnsi="Arial" w:cs="Arial"/>
                <w:color w:val="000000"/>
                <w:sz w:val="20"/>
                <w:szCs w:val="20"/>
              </w:rPr>
              <w:t>)</w:t>
            </w:r>
          </w:p>
        </w:tc>
        <w:tc>
          <w:tcPr>
            <w:tcW w:w="6138" w:type="dxa"/>
            <w:tcBorders>
              <w:bottom w:val="single" w:sz="4" w:space="0" w:color="auto"/>
            </w:tcBorders>
            <w:shd w:val="clear" w:color="auto" w:fill="auto"/>
          </w:tcPr>
          <w:p w:rsidR="007F0592" w:rsidRPr="00C83507" w:rsidRDefault="00232A4D" w:rsidP="007F0592">
            <w:pPr>
              <w:rPr>
                <w:rFonts w:ascii="Arial" w:hAnsi="Arial" w:cs="Arial"/>
                <w:color w:val="000000"/>
                <w:sz w:val="20"/>
                <w:szCs w:val="20"/>
              </w:rPr>
            </w:pPr>
            <w:r w:rsidRPr="00C83507">
              <w:rPr>
                <w:rFonts w:ascii="Arial" w:hAnsi="Arial" w:cs="Arial"/>
                <w:b/>
                <w:color w:val="000000"/>
                <w:sz w:val="20"/>
                <w:szCs w:val="20"/>
              </w:rPr>
              <w:t xml:space="preserve">Definition: </w:t>
            </w:r>
            <w:r w:rsidR="007F0592" w:rsidRPr="00C83507">
              <w:rPr>
                <w:rFonts w:ascii="Arial" w:hAnsi="Arial" w:cs="Arial"/>
                <w:color w:val="000000"/>
                <w:sz w:val="20"/>
                <w:szCs w:val="20"/>
              </w:rPr>
              <w:t>Divides two numbers and returns a floating-point result.</w:t>
            </w:r>
          </w:p>
          <w:p w:rsidR="007F0592" w:rsidRPr="00C83507" w:rsidRDefault="007F0592" w:rsidP="00FC1A4C">
            <w:pPr>
              <w:rPr>
                <w:rFonts w:ascii="Arial" w:hAnsi="Arial" w:cs="Arial"/>
                <w:color w:val="000000"/>
                <w:sz w:val="20"/>
                <w:szCs w:val="20"/>
              </w:rPr>
            </w:pPr>
          </w:p>
          <w:p w:rsidR="00D36606" w:rsidRPr="00C83507" w:rsidRDefault="00D36606" w:rsidP="00FC1A4C">
            <w:pPr>
              <w:rPr>
                <w:rFonts w:ascii="Arial" w:hAnsi="Arial" w:cs="Arial"/>
                <w:color w:val="000000"/>
                <w:sz w:val="20"/>
                <w:szCs w:val="20"/>
              </w:rPr>
            </w:pPr>
            <w:r w:rsidRPr="00C83507">
              <w:rPr>
                <w:rFonts w:ascii="Arial" w:hAnsi="Arial" w:cs="Arial"/>
                <w:color w:val="000000"/>
                <w:sz w:val="20"/>
                <w:szCs w:val="20"/>
              </w:rPr>
              <w:t>Divide and conquer. We can’t make any promises regarding the conquer part of that statement, but in Windows PowerShell you can divide a pair of numbers by using / as the division operator. For example, this commands divides 761 by 11 and stores the value in the variable $a:</w:t>
            </w:r>
          </w:p>
          <w:p w:rsidR="00D36606" w:rsidRPr="00C83507" w:rsidRDefault="00D36606" w:rsidP="00FC1A4C">
            <w:pPr>
              <w:rPr>
                <w:rFonts w:ascii="Arial" w:hAnsi="Arial" w:cs="Arial"/>
                <w:color w:val="000000"/>
                <w:sz w:val="20"/>
                <w:szCs w:val="20"/>
              </w:rPr>
            </w:pPr>
          </w:p>
          <w:p w:rsidR="00FC1A4C" w:rsidRPr="00C83507" w:rsidRDefault="00FC1A4C" w:rsidP="00FC1A4C">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D36606" w:rsidRPr="00C83507">
              <w:rPr>
                <w:rFonts w:ascii="Courier New" w:hAnsi="Courier New" w:cs="Courier New"/>
                <w:color w:val="000000"/>
                <w:sz w:val="20"/>
                <w:szCs w:val="20"/>
              </w:rPr>
              <w:t>761</w:t>
            </w:r>
            <w:r w:rsidRPr="00C83507">
              <w:rPr>
                <w:rFonts w:ascii="Courier New" w:hAnsi="Courier New" w:cs="Courier New"/>
                <w:color w:val="000000"/>
                <w:sz w:val="20"/>
                <w:szCs w:val="20"/>
              </w:rPr>
              <w:t xml:space="preserve"> / </w:t>
            </w:r>
            <w:r w:rsidR="00D36606" w:rsidRPr="00C83507">
              <w:rPr>
                <w:rFonts w:ascii="Courier New" w:hAnsi="Courier New" w:cs="Courier New"/>
                <w:color w:val="000000"/>
                <w:sz w:val="20"/>
                <w:szCs w:val="20"/>
              </w:rPr>
              <w:t>11</w:t>
            </w:r>
          </w:p>
          <w:p w:rsidR="00B70115" w:rsidRPr="00C83507" w:rsidRDefault="00B70115" w:rsidP="00FC1A4C">
            <w:pPr>
              <w:rPr>
                <w:rFonts w:ascii="Arial" w:hAnsi="Arial" w:cs="Arial"/>
                <w:color w:val="000000"/>
                <w:sz w:val="20"/>
                <w:szCs w:val="20"/>
              </w:rPr>
            </w:pPr>
          </w:p>
          <w:p w:rsidR="00D36606" w:rsidRPr="00C83507" w:rsidRDefault="00D36606" w:rsidP="00D36606">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D36606" w:rsidRPr="00C83507" w:rsidRDefault="00D36606" w:rsidP="00D36606">
            <w:pPr>
              <w:rPr>
                <w:rFonts w:ascii="Arial" w:hAnsi="Arial" w:cs="Arial"/>
                <w:color w:val="000000"/>
                <w:sz w:val="20"/>
                <w:szCs w:val="20"/>
              </w:rPr>
            </w:pPr>
          </w:p>
          <w:p w:rsidR="00D36606" w:rsidRPr="00C83507" w:rsidRDefault="00D36606" w:rsidP="00D36606">
            <w:pPr>
              <w:rPr>
                <w:rFonts w:ascii="Courier New" w:hAnsi="Courier New" w:cs="Courier New"/>
                <w:color w:val="000000"/>
                <w:sz w:val="20"/>
                <w:szCs w:val="20"/>
              </w:rPr>
            </w:pPr>
            <w:r w:rsidRPr="00C83507">
              <w:rPr>
                <w:rFonts w:ascii="Courier New" w:hAnsi="Courier New" w:cs="Courier New"/>
                <w:color w:val="000000"/>
                <w:sz w:val="20"/>
                <w:szCs w:val="20"/>
              </w:rPr>
              <w:t>69.1818181818182</w:t>
            </w:r>
          </w:p>
          <w:p w:rsidR="00D36606" w:rsidRPr="00C83507" w:rsidRDefault="00D36606" w:rsidP="00FC1A4C">
            <w:pPr>
              <w:rPr>
                <w:rFonts w:ascii="Arial" w:hAnsi="Arial" w:cs="Arial"/>
                <w:color w:val="000000"/>
                <w:sz w:val="20"/>
                <w:szCs w:val="20"/>
              </w:rPr>
            </w:pPr>
          </w:p>
        </w:tc>
      </w:tr>
      <w:tr w:rsidR="00FC1A4C" w:rsidRPr="00C83507" w:rsidTr="008D6C0C">
        <w:tc>
          <w:tcPr>
            <w:tcW w:w="2718" w:type="dxa"/>
            <w:tcBorders>
              <w:bottom w:val="single" w:sz="4" w:space="0" w:color="auto"/>
            </w:tcBorders>
            <w:shd w:val="clear" w:color="auto" w:fill="auto"/>
          </w:tcPr>
          <w:p w:rsidR="00FC1A4C" w:rsidRPr="00C83507" w:rsidRDefault="007F0592" w:rsidP="00FC1A4C">
            <w:pPr>
              <w:rPr>
                <w:rFonts w:ascii="Arial" w:hAnsi="Arial" w:cs="Arial"/>
                <w:color w:val="000000"/>
                <w:sz w:val="20"/>
                <w:szCs w:val="20"/>
              </w:rPr>
            </w:pPr>
            <w:r w:rsidRPr="00C83507">
              <w:rPr>
                <w:rFonts w:ascii="Arial" w:hAnsi="Arial" w:cs="Arial"/>
                <w:color w:val="000000"/>
                <w:sz w:val="20"/>
                <w:szCs w:val="20"/>
              </w:rPr>
              <w:t>Eqv operator (</w:t>
            </w:r>
            <w:r w:rsidR="00FC1A4C" w:rsidRPr="00C83507">
              <w:rPr>
                <w:rFonts w:ascii="Arial" w:hAnsi="Arial" w:cs="Arial"/>
                <w:color w:val="000000"/>
                <w:sz w:val="20"/>
                <w:szCs w:val="20"/>
              </w:rPr>
              <w:t>Eqv</w:t>
            </w:r>
            <w:r w:rsidRPr="00C83507">
              <w:rPr>
                <w:rFonts w:ascii="Arial" w:hAnsi="Arial" w:cs="Arial"/>
                <w:color w:val="000000"/>
                <w:sz w:val="20"/>
                <w:szCs w:val="20"/>
              </w:rPr>
              <w:t>)</w:t>
            </w:r>
          </w:p>
        </w:tc>
        <w:tc>
          <w:tcPr>
            <w:tcW w:w="6138" w:type="dxa"/>
            <w:tcBorders>
              <w:bottom w:val="single" w:sz="4" w:space="0" w:color="auto"/>
            </w:tcBorders>
            <w:shd w:val="clear" w:color="auto" w:fill="auto"/>
          </w:tcPr>
          <w:p w:rsidR="00FC1A4C" w:rsidRPr="00C83507" w:rsidRDefault="00232A4D" w:rsidP="00FC1A4C">
            <w:pPr>
              <w:rPr>
                <w:rFonts w:ascii="Arial" w:hAnsi="Arial" w:cs="Arial"/>
                <w:color w:val="000000"/>
                <w:sz w:val="20"/>
                <w:szCs w:val="20"/>
              </w:rPr>
            </w:pPr>
            <w:r w:rsidRPr="00C83507">
              <w:rPr>
                <w:rFonts w:ascii="Arial" w:hAnsi="Arial" w:cs="Arial"/>
                <w:b/>
                <w:color w:val="000000"/>
                <w:sz w:val="20"/>
                <w:szCs w:val="20"/>
              </w:rPr>
              <w:t xml:space="preserve">Definition: </w:t>
            </w:r>
            <w:r w:rsidR="007F0592" w:rsidRPr="00C83507">
              <w:rPr>
                <w:rFonts w:ascii="Arial" w:hAnsi="Arial" w:cs="Arial"/>
                <w:color w:val="000000"/>
                <w:sz w:val="20"/>
                <w:szCs w:val="20"/>
              </w:rPr>
              <w:t>Performs a logical equivalence on two expressions.</w:t>
            </w:r>
          </w:p>
          <w:p w:rsidR="007F0592" w:rsidRPr="00C83507" w:rsidRDefault="007F0592" w:rsidP="00FC1A4C">
            <w:pPr>
              <w:rPr>
                <w:rFonts w:ascii="Arial" w:hAnsi="Arial" w:cs="Arial"/>
                <w:color w:val="000000"/>
                <w:sz w:val="20"/>
                <w:szCs w:val="20"/>
              </w:rPr>
            </w:pPr>
          </w:p>
          <w:p w:rsidR="008D6C0C" w:rsidRPr="00C83507" w:rsidRDefault="008D6C0C" w:rsidP="00FC1A4C">
            <w:pPr>
              <w:rPr>
                <w:rFonts w:ascii="Arial" w:hAnsi="Arial" w:cs="Arial"/>
                <w:color w:val="000000"/>
                <w:sz w:val="20"/>
                <w:szCs w:val="20"/>
              </w:rPr>
            </w:pPr>
            <w:r w:rsidRPr="00C83507">
              <w:rPr>
                <w:rFonts w:ascii="Arial" w:hAnsi="Arial" w:cs="Arial"/>
                <w:color w:val="000000"/>
                <w:sz w:val="20"/>
                <w:szCs w:val="20"/>
              </w:rPr>
              <w:t xml:space="preserve">No doubt Eqv has its uses; we’re just not sure if it has any </w:t>
            </w:r>
            <w:r w:rsidRPr="00C83507">
              <w:rPr>
                <w:rFonts w:ascii="Arial" w:hAnsi="Arial" w:cs="Arial"/>
                <w:i/>
                <w:color w:val="000000"/>
                <w:sz w:val="20"/>
                <w:szCs w:val="20"/>
              </w:rPr>
              <w:t>practical</w:t>
            </w:r>
            <w:r w:rsidRPr="00C83507">
              <w:rPr>
                <w:rFonts w:ascii="Arial" w:hAnsi="Arial" w:cs="Arial"/>
                <w:color w:val="000000"/>
                <w:sz w:val="20"/>
                <w:szCs w:val="20"/>
              </w:rPr>
              <w:t xml:space="preserve"> uses. Although there might be a Windows PowerShell equivalent we have to be honest: we </w:t>
            </w:r>
            <w:r w:rsidR="00E978AD" w:rsidRPr="00C83507">
              <w:rPr>
                <w:rFonts w:ascii="Arial" w:hAnsi="Arial" w:cs="Arial"/>
                <w:color w:val="000000"/>
                <w:sz w:val="20"/>
                <w:szCs w:val="20"/>
              </w:rPr>
              <w:t>didn’t</w:t>
            </w:r>
            <w:r w:rsidRPr="00C83507">
              <w:rPr>
                <w:rFonts w:ascii="Arial" w:hAnsi="Arial" w:cs="Arial"/>
                <w:color w:val="000000"/>
                <w:sz w:val="20"/>
                <w:szCs w:val="20"/>
              </w:rPr>
              <w:t xml:space="preserve"> look real hard for one.</w:t>
            </w:r>
          </w:p>
          <w:p w:rsidR="008D6C0C" w:rsidRPr="00C83507" w:rsidRDefault="008D6C0C" w:rsidP="00FC1A4C">
            <w:pPr>
              <w:rPr>
                <w:rFonts w:ascii="Arial" w:hAnsi="Arial" w:cs="Arial"/>
                <w:color w:val="000000"/>
                <w:sz w:val="20"/>
                <w:szCs w:val="20"/>
              </w:rPr>
            </w:pPr>
          </w:p>
        </w:tc>
      </w:tr>
      <w:tr w:rsidR="00FC1A4C" w:rsidRPr="00C83507" w:rsidTr="008D6C0C">
        <w:tc>
          <w:tcPr>
            <w:tcW w:w="2718" w:type="dxa"/>
            <w:tcBorders>
              <w:bottom w:val="single" w:sz="4" w:space="0" w:color="auto"/>
            </w:tcBorders>
            <w:shd w:val="clear" w:color="auto" w:fill="auto"/>
          </w:tcPr>
          <w:p w:rsidR="00FC1A4C" w:rsidRPr="00C83507" w:rsidRDefault="007F0592" w:rsidP="00FC1A4C">
            <w:pPr>
              <w:rPr>
                <w:rFonts w:ascii="Arial" w:hAnsi="Arial" w:cs="Arial"/>
                <w:color w:val="000000"/>
                <w:sz w:val="20"/>
                <w:szCs w:val="20"/>
              </w:rPr>
            </w:pPr>
            <w:r w:rsidRPr="00C83507">
              <w:rPr>
                <w:rFonts w:ascii="Arial" w:hAnsi="Arial" w:cs="Arial"/>
                <w:color w:val="000000"/>
                <w:sz w:val="20"/>
                <w:szCs w:val="20"/>
              </w:rPr>
              <w:t>Exponentiation operator (</w:t>
            </w:r>
            <w:r w:rsidR="00FC1A4C" w:rsidRPr="00C83507">
              <w:rPr>
                <w:rFonts w:ascii="Arial" w:hAnsi="Arial" w:cs="Arial"/>
                <w:color w:val="000000"/>
                <w:sz w:val="20"/>
                <w:szCs w:val="20"/>
              </w:rPr>
              <w:t>^</w:t>
            </w:r>
            <w:r w:rsidRPr="00C83507">
              <w:rPr>
                <w:rFonts w:ascii="Arial" w:hAnsi="Arial" w:cs="Arial"/>
                <w:color w:val="000000"/>
                <w:sz w:val="20"/>
                <w:szCs w:val="20"/>
              </w:rPr>
              <w:t>)</w:t>
            </w:r>
          </w:p>
        </w:tc>
        <w:tc>
          <w:tcPr>
            <w:tcW w:w="6138" w:type="dxa"/>
            <w:tcBorders>
              <w:bottom w:val="single" w:sz="4" w:space="0" w:color="auto"/>
            </w:tcBorders>
            <w:shd w:val="clear" w:color="auto" w:fill="auto"/>
          </w:tcPr>
          <w:p w:rsidR="005F2E9E" w:rsidRPr="00C83507" w:rsidRDefault="00232A4D" w:rsidP="00FC1A4C">
            <w:pPr>
              <w:rPr>
                <w:rFonts w:ascii="Arial" w:hAnsi="Arial" w:cs="Arial"/>
                <w:color w:val="000000"/>
                <w:sz w:val="20"/>
                <w:szCs w:val="20"/>
              </w:rPr>
            </w:pPr>
            <w:r w:rsidRPr="00C83507">
              <w:rPr>
                <w:rFonts w:ascii="Arial" w:hAnsi="Arial" w:cs="Arial"/>
                <w:b/>
                <w:color w:val="000000"/>
                <w:sz w:val="20"/>
                <w:szCs w:val="20"/>
              </w:rPr>
              <w:t xml:space="preserve">Definition: </w:t>
            </w:r>
            <w:r w:rsidR="005F2E9E" w:rsidRPr="00C83507">
              <w:rPr>
                <w:rFonts w:ascii="Arial" w:hAnsi="Arial" w:cs="Arial"/>
                <w:color w:val="000000"/>
                <w:sz w:val="20"/>
                <w:szCs w:val="20"/>
              </w:rPr>
              <w:t>Raises a number to the power of an exponent.</w:t>
            </w:r>
          </w:p>
          <w:p w:rsidR="005F2E9E" w:rsidRPr="00C83507" w:rsidRDefault="005F2E9E" w:rsidP="00FC1A4C">
            <w:pPr>
              <w:rPr>
                <w:rFonts w:ascii="Arial" w:hAnsi="Arial" w:cs="Arial"/>
                <w:color w:val="000000"/>
                <w:sz w:val="20"/>
                <w:szCs w:val="20"/>
              </w:rPr>
            </w:pPr>
          </w:p>
          <w:p w:rsidR="0023646A" w:rsidRPr="00C83507" w:rsidRDefault="000F595E" w:rsidP="00FC1A4C">
            <w:pPr>
              <w:rPr>
                <w:rFonts w:ascii="Arial" w:hAnsi="Arial" w:cs="Arial"/>
                <w:color w:val="000000"/>
                <w:sz w:val="20"/>
                <w:szCs w:val="20"/>
              </w:rPr>
            </w:pPr>
            <w:r w:rsidRPr="00C83507">
              <w:rPr>
                <w:rFonts w:ascii="Arial" w:hAnsi="Arial" w:cs="Arial"/>
                <w:color w:val="000000"/>
                <w:sz w:val="20"/>
                <w:szCs w:val="20"/>
              </w:rPr>
              <w:t xml:space="preserve">Interestingly enough, </w:t>
            </w:r>
            <w:r w:rsidR="00E978AD" w:rsidRPr="00C83507">
              <w:rPr>
                <w:rFonts w:ascii="Arial" w:hAnsi="Arial" w:cs="Arial"/>
                <w:color w:val="000000"/>
                <w:sz w:val="20"/>
                <w:szCs w:val="20"/>
              </w:rPr>
              <w:t xml:space="preserve">Windows </w:t>
            </w:r>
            <w:r w:rsidRPr="00C83507">
              <w:rPr>
                <w:rFonts w:ascii="Arial" w:hAnsi="Arial" w:cs="Arial"/>
                <w:color w:val="000000"/>
                <w:sz w:val="20"/>
                <w:szCs w:val="20"/>
              </w:rPr>
              <w:t>PowerShell doesn’t have a built-in exponentiation operator. So does that mean you’re out of luck if you need to raise 8 to the third power</w:t>
            </w:r>
            <w:r w:rsidR="00316360">
              <w:rPr>
                <w:rFonts w:ascii="Arial" w:hAnsi="Arial" w:cs="Arial"/>
                <w:color w:val="000000"/>
                <w:sz w:val="20"/>
                <w:szCs w:val="20"/>
              </w:rPr>
              <w:t>?</w:t>
            </w:r>
            <w:r w:rsidRPr="00C83507">
              <w:rPr>
                <w:rFonts w:ascii="Arial" w:hAnsi="Arial" w:cs="Arial"/>
                <w:color w:val="000000"/>
                <w:sz w:val="20"/>
                <w:szCs w:val="20"/>
              </w:rPr>
              <w:t xml:space="preserve"> Of course not; all you need to do is use the </w:t>
            </w:r>
            <w:r w:rsidRPr="00316360">
              <w:rPr>
                <w:rFonts w:ascii="Arial" w:hAnsi="Arial" w:cs="Arial"/>
                <w:b/>
                <w:color w:val="000000"/>
                <w:sz w:val="20"/>
                <w:szCs w:val="20"/>
              </w:rPr>
              <w:t>System.Math</w:t>
            </w:r>
            <w:r w:rsidRPr="00C83507">
              <w:rPr>
                <w:rFonts w:ascii="Arial" w:hAnsi="Arial" w:cs="Arial"/>
                <w:color w:val="000000"/>
                <w:sz w:val="20"/>
                <w:szCs w:val="20"/>
              </w:rPr>
              <w:t xml:space="preserve"> class and the </w:t>
            </w:r>
            <w:r w:rsidRPr="00C83507">
              <w:rPr>
                <w:rFonts w:ascii="Arial" w:hAnsi="Arial" w:cs="Arial"/>
                <w:b/>
                <w:color w:val="000000"/>
                <w:sz w:val="20"/>
                <w:szCs w:val="20"/>
              </w:rPr>
              <w:t>Pow</w:t>
            </w:r>
            <w:r w:rsidRPr="00C83507">
              <w:rPr>
                <w:rFonts w:ascii="Arial" w:hAnsi="Arial" w:cs="Arial"/>
                <w:color w:val="000000"/>
                <w:sz w:val="20"/>
                <w:szCs w:val="20"/>
              </w:rPr>
              <w:t xml:space="preserve"> method:</w:t>
            </w:r>
          </w:p>
          <w:p w:rsidR="0023646A" w:rsidRPr="00C83507" w:rsidRDefault="0023646A" w:rsidP="00FC1A4C">
            <w:pPr>
              <w:rPr>
                <w:rFonts w:ascii="Arial" w:hAnsi="Arial" w:cs="Arial"/>
                <w:color w:val="000000"/>
                <w:sz w:val="20"/>
                <w:szCs w:val="20"/>
              </w:rPr>
            </w:pPr>
          </w:p>
          <w:p w:rsidR="00FC1A4C" w:rsidRPr="00C83507" w:rsidRDefault="00FC1A4C" w:rsidP="00FC1A4C">
            <w:pPr>
              <w:rPr>
                <w:rFonts w:ascii="Courier New" w:hAnsi="Courier New" w:cs="Courier New"/>
                <w:color w:val="000000"/>
                <w:sz w:val="20"/>
                <w:szCs w:val="20"/>
              </w:rPr>
            </w:pPr>
            <w:r w:rsidRPr="00C83507">
              <w:rPr>
                <w:rFonts w:ascii="Courier New" w:hAnsi="Courier New" w:cs="Courier New"/>
                <w:color w:val="000000"/>
                <w:sz w:val="20"/>
                <w:szCs w:val="20"/>
              </w:rPr>
              <w:t>$a = [math]::pow(8,3)</w:t>
            </w:r>
          </w:p>
          <w:p w:rsidR="00B70115" w:rsidRPr="00C83507" w:rsidRDefault="00B70115" w:rsidP="00FC1A4C">
            <w:pPr>
              <w:rPr>
                <w:rFonts w:ascii="Arial" w:hAnsi="Arial" w:cs="Arial"/>
                <w:color w:val="000000"/>
                <w:sz w:val="20"/>
                <w:szCs w:val="20"/>
              </w:rPr>
            </w:pPr>
          </w:p>
          <w:p w:rsidR="000F595E" w:rsidRPr="00C83507" w:rsidRDefault="000F595E" w:rsidP="000F595E">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0F595E" w:rsidRPr="00C83507" w:rsidRDefault="000F595E" w:rsidP="000F595E">
            <w:pPr>
              <w:rPr>
                <w:rFonts w:ascii="Arial" w:hAnsi="Arial" w:cs="Arial"/>
                <w:color w:val="000000"/>
                <w:sz w:val="20"/>
                <w:szCs w:val="20"/>
              </w:rPr>
            </w:pPr>
          </w:p>
          <w:p w:rsidR="000F595E" w:rsidRPr="00C83507" w:rsidRDefault="000F595E" w:rsidP="000F595E">
            <w:pPr>
              <w:rPr>
                <w:rFonts w:ascii="Courier New" w:hAnsi="Courier New" w:cs="Courier New"/>
                <w:color w:val="000000"/>
                <w:sz w:val="20"/>
                <w:szCs w:val="20"/>
              </w:rPr>
            </w:pPr>
            <w:r w:rsidRPr="00C83507">
              <w:rPr>
                <w:rFonts w:ascii="Courier New" w:hAnsi="Courier New" w:cs="Courier New"/>
                <w:color w:val="000000"/>
                <w:sz w:val="20"/>
                <w:szCs w:val="20"/>
              </w:rPr>
              <w:t>512</w:t>
            </w:r>
          </w:p>
          <w:p w:rsidR="000F595E" w:rsidRPr="00C83507" w:rsidRDefault="000F595E" w:rsidP="00FC1A4C">
            <w:pPr>
              <w:rPr>
                <w:rFonts w:ascii="Arial" w:hAnsi="Arial" w:cs="Arial"/>
                <w:color w:val="000000"/>
                <w:sz w:val="20"/>
                <w:szCs w:val="20"/>
              </w:rPr>
            </w:pPr>
          </w:p>
        </w:tc>
      </w:tr>
      <w:tr w:rsidR="00FC1A4C" w:rsidRPr="00C83507" w:rsidTr="009E6C1C">
        <w:tc>
          <w:tcPr>
            <w:tcW w:w="2718" w:type="dxa"/>
            <w:tcBorders>
              <w:bottom w:val="single" w:sz="4" w:space="0" w:color="auto"/>
            </w:tcBorders>
            <w:shd w:val="clear" w:color="auto" w:fill="auto"/>
          </w:tcPr>
          <w:p w:rsidR="00FC1A4C" w:rsidRPr="00C83507" w:rsidRDefault="007F0592" w:rsidP="00FC1A4C">
            <w:pPr>
              <w:rPr>
                <w:rFonts w:ascii="Arial" w:hAnsi="Arial" w:cs="Arial"/>
                <w:color w:val="000000"/>
                <w:sz w:val="20"/>
                <w:szCs w:val="20"/>
              </w:rPr>
            </w:pPr>
            <w:r w:rsidRPr="00C83507">
              <w:rPr>
                <w:rFonts w:ascii="Arial" w:hAnsi="Arial" w:cs="Arial"/>
                <w:color w:val="000000"/>
                <w:sz w:val="20"/>
                <w:szCs w:val="20"/>
              </w:rPr>
              <w:t>Imp operator (</w:t>
            </w:r>
            <w:r w:rsidR="00FC1A4C" w:rsidRPr="00C83507">
              <w:rPr>
                <w:rFonts w:ascii="Arial" w:hAnsi="Arial" w:cs="Arial"/>
                <w:color w:val="000000"/>
                <w:sz w:val="20"/>
                <w:szCs w:val="20"/>
              </w:rPr>
              <w:t>Imp</w:t>
            </w:r>
            <w:r w:rsidRPr="00C83507">
              <w:rPr>
                <w:rFonts w:ascii="Arial" w:hAnsi="Arial" w:cs="Arial"/>
                <w:color w:val="000000"/>
                <w:sz w:val="20"/>
                <w:szCs w:val="20"/>
              </w:rPr>
              <w:t>)</w:t>
            </w:r>
          </w:p>
        </w:tc>
        <w:tc>
          <w:tcPr>
            <w:tcW w:w="6138" w:type="dxa"/>
            <w:tcBorders>
              <w:bottom w:val="single" w:sz="4" w:space="0" w:color="auto"/>
            </w:tcBorders>
            <w:shd w:val="clear" w:color="auto" w:fill="auto"/>
          </w:tcPr>
          <w:p w:rsidR="00FC1A4C" w:rsidRPr="00C83507" w:rsidRDefault="00232A4D" w:rsidP="00FC1A4C">
            <w:pPr>
              <w:rPr>
                <w:rFonts w:ascii="Arial" w:hAnsi="Arial" w:cs="Arial"/>
                <w:color w:val="000000"/>
                <w:sz w:val="20"/>
                <w:szCs w:val="20"/>
              </w:rPr>
            </w:pPr>
            <w:r w:rsidRPr="00C83507">
              <w:rPr>
                <w:rFonts w:ascii="Arial" w:hAnsi="Arial" w:cs="Arial"/>
                <w:b/>
                <w:color w:val="000000"/>
                <w:sz w:val="20"/>
                <w:szCs w:val="20"/>
              </w:rPr>
              <w:t xml:space="preserve">Definition: </w:t>
            </w:r>
            <w:r w:rsidR="005F2E9E" w:rsidRPr="00C83507">
              <w:rPr>
                <w:rFonts w:ascii="Arial" w:hAnsi="Arial" w:cs="Arial"/>
                <w:color w:val="000000"/>
                <w:sz w:val="20"/>
                <w:szCs w:val="20"/>
              </w:rPr>
              <w:t>Performs a logical implication on two expressions.</w:t>
            </w:r>
          </w:p>
          <w:p w:rsidR="005F2E9E" w:rsidRPr="00C83507" w:rsidRDefault="005F2E9E" w:rsidP="00FC1A4C">
            <w:pPr>
              <w:rPr>
                <w:rFonts w:ascii="Arial" w:hAnsi="Arial" w:cs="Arial"/>
                <w:color w:val="000000"/>
                <w:sz w:val="20"/>
                <w:szCs w:val="20"/>
              </w:rPr>
            </w:pPr>
          </w:p>
          <w:p w:rsidR="008D6C0C" w:rsidRPr="00C83507" w:rsidRDefault="008D6C0C" w:rsidP="00FC1A4C">
            <w:pPr>
              <w:rPr>
                <w:rFonts w:ascii="Arial" w:hAnsi="Arial" w:cs="Arial"/>
                <w:color w:val="000000"/>
                <w:sz w:val="20"/>
                <w:szCs w:val="20"/>
              </w:rPr>
            </w:pPr>
            <w:r w:rsidRPr="00C83507">
              <w:rPr>
                <w:rFonts w:ascii="Arial" w:hAnsi="Arial" w:cs="Arial"/>
                <w:color w:val="000000"/>
                <w:sz w:val="20"/>
                <w:szCs w:val="20"/>
              </w:rPr>
              <w:t>What do we know about the Imp operator? Two things: 1) it’s no</w:t>
            </w:r>
            <w:r w:rsidR="00E978AD" w:rsidRPr="00C83507">
              <w:rPr>
                <w:rFonts w:ascii="Arial" w:hAnsi="Arial" w:cs="Arial"/>
                <w:color w:val="000000"/>
                <w:sz w:val="20"/>
                <w:szCs w:val="20"/>
              </w:rPr>
              <w:t>t</w:t>
            </w:r>
            <w:r w:rsidRPr="00C83507">
              <w:rPr>
                <w:rFonts w:ascii="Arial" w:hAnsi="Arial" w:cs="Arial"/>
                <w:color w:val="000000"/>
                <w:sz w:val="20"/>
                <w:szCs w:val="20"/>
              </w:rPr>
              <w:t xml:space="preserve"> supported in Visual Basic .NET, and 2) we have never heard of anyone actually using it. Therefore, we’re going to say that it doesn’t really matter whether or not there’s a Windows PowerShell equivalent.</w:t>
            </w:r>
          </w:p>
          <w:p w:rsidR="008D6C0C" w:rsidRPr="00C83507" w:rsidRDefault="008D6C0C" w:rsidP="00FC1A4C">
            <w:pPr>
              <w:rPr>
                <w:rFonts w:ascii="Arial" w:hAnsi="Arial" w:cs="Arial"/>
                <w:color w:val="000000"/>
                <w:sz w:val="20"/>
                <w:szCs w:val="20"/>
              </w:rPr>
            </w:pPr>
          </w:p>
        </w:tc>
      </w:tr>
      <w:tr w:rsidR="00FC1A4C" w:rsidRPr="00C83507" w:rsidTr="00A7040E">
        <w:tc>
          <w:tcPr>
            <w:tcW w:w="2718" w:type="dxa"/>
            <w:tcBorders>
              <w:bottom w:val="single" w:sz="4" w:space="0" w:color="auto"/>
            </w:tcBorders>
            <w:shd w:val="clear" w:color="auto" w:fill="auto"/>
          </w:tcPr>
          <w:p w:rsidR="00FC1A4C" w:rsidRPr="00C83507" w:rsidRDefault="007F0592" w:rsidP="00FC1A4C">
            <w:pPr>
              <w:rPr>
                <w:rFonts w:ascii="Arial" w:hAnsi="Arial" w:cs="Arial"/>
                <w:color w:val="000000"/>
                <w:sz w:val="20"/>
                <w:szCs w:val="20"/>
              </w:rPr>
            </w:pPr>
            <w:r w:rsidRPr="00C83507">
              <w:rPr>
                <w:rFonts w:ascii="Arial" w:hAnsi="Arial" w:cs="Arial"/>
                <w:color w:val="000000"/>
                <w:sz w:val="20"/>
                <w:szCs w:val="20"/>
              </w:rPr>
              <w:t>Integer division operator (</w:t>
            </w:r>
            <w:r w:rsidR="00FC1A4C" w:rsidRPr="00C83507">
              <w:rPr>
                <w:rFonts w:ascii="Arial" w:hAnsi="Arial" w:cs="Arial"/>
                <w:color w:val="000000"/>
                <w:sz w:val="20"/>
                <w:szCs w:val="20"/>
              </w:rPr>
              <w:t>\</w:t>
            </w:r>
            <w:r w:rsidRPr="00C83507">
              <w:rPr>
                <w:rFonts w:ascii="Arial" w:hAnsi="Arial" w:cs="Arial"/>
                <w:color w:val="000000"/>
                <w:sz w:val="20"/>
                <w:szCs w:val="20"/>
              </w:rPr>
              <w:t>)</w:t>
            </w:r>
          </w:p>
        </w:tc>
        <w:tc>
          <w:tcPr>
            <w:tcW w:w="6138" w:type="dxa"/>
            <w:tcBorders>
              <w:bottom w:val="single" w:sz="4" w:space="0" w:color="auto"/>
            </w:tcBorders>
            <w:shd w:val="clear" w:color="auto" w:fill="auto"/>
          </w:tcPr>
          <w:p w:rsidR="00FC1A4C" w:rsidRPr="00C83507" w:rsidRDefault="00232A4D" w:rsidP="00FC1A4C">
            <w:pPr>
              <w:rPr>
                <w:rFonts w:ascii="Arial" w:hAnsi="Arial" w:cs="Arial"/>
                <w:color w:val="000000"/>
                <w:sz w:val="20"/>
                <w:szCs w:val="20"/>
              </w:rPr>
            </w:pPr>
            <w:r w:rsidRPr="00C83507">
              <w:rPr>
                <w:rFonts w:ascii="Arial" w:hAnsi="Arial" w:cs="Arial"/>
                <w:b/>
                <w:color w:val="000000"/>
                <w:sz w:val="20"/>
                <w:szCs w:val="20"/>
              </w:rPr>
              <w:t xml:space="preserve">Definition: </w:t>
            </w:r>
            <w:r w:rsidR="005F2E9E" w:rsidRPr="00C83507">
              <w:rPr>
                <w:rFonts w:ascii="Arial" w:hAnsi="Arial" w:cs="Arial"/>
                <w:color w:val="000000"/>
                <w:sz w:val="20"/>
                <w:szCs w:val="20"/>
              </w:rPr>
              <w:t>Divides two numbers and returns an integer result.</w:t>
            </w:r>
          </w:p>
          <w:p w:rsidR="005F2E9E" w:rsidRPr="00C83507" w:rsidRDefault="005F2E9E" w:rsidP="00FC1A4C">
            <w:pPr>
              <w:rPr>
                <w:rFonts w:ascii="Arial" w:hAnsi="Arial" w:cs="Arial"/>
                <w:color w:val="000000"/>
                <w:sz w:val="20"/>
                <w:szCs w:val="20"/>
              </w:rPr>
            </w:pPr>
          </w:p>
          <w:p w:rsidR="00D512BC" w:rsidRPr="00C83507" w:rsidRDefault="009E6C1C" w:rsidP="00FC1A4C">
            <w:pPr>
              <w:rPr>
                <w:rFonts w:ascii="Arial" w:hAnsi="Arial" w:cs="Arial"/>
                <w:color w:val="000000"/>
                <w:sz w:val="20"/>
                <w:szCs w:val="20"/>
              </w:rPr>
            </w:pPr>
            <w:r w:rsidRPr="00C83507">
              <w:rPr>
                <w:rFonts w:ascii="Arial" w:hAnsi="Arial" w:cs="Arial"/>
                <w:color w:val="000000"/>
                <w:sz w:val="20"/>
                <w:szCs w:val="20"/>
              </w:rPr>
              <w:t xml:space="preserve">In VBScript the integer division operator returns only the integer portion of an answer, stripping off decimal points without rounding the number either up or down. For example, 100 / 26 is equal to 3.84615384615385; however 100 </w:t>
            </w:r>
            <w:r w:rsidRPr="00C83507">
              <w:rPr>
                <w:rFonts w:ascii="Arial" w:hAnsi="Arial" w:cs="Arial"/>
                <w:b/>
                <w:color w:val="000000"/>
                <w:sz w:val="20"/>
                <w:szCs w:val="20"/>
              </w:rPr>
              <w:t>\</w:t>
            </w:r>
            <w:r w:rsidRPr="00C83507">
              <w:rPr>
                <w:rFonts w:ascii="Arial" w:hAnsi="Arial" w:cs="Arial"/>
                <w:color w:val="000000"/>
                <w:sz w:val="20"/>
                <w:szCs w:val="20"/>
              </w:rPr>
              <w:t xml:space="preserve"> 26 is equal to 3 (just the integer portion of the answer).</w:t>
            </w:r>
          </w:p>
          <w:p w:rsidR="00A5614F" w:rsidRPr="00C83507" w:rsidRDefault="00A5614F" w:rsidP="00FC1A4C">
            <w:pPr>
              <w:rPr>
                <w:rFonts w:ascii="Arial" w:hAnsi="Arial" w:cs="Arial"/>
                <w:b/>
                <w:color w:val="000000"/>
                <w:sz w:val="20"/>
                <w:szCs w:val="20"/>
              </w:rPr>
            </w:pPr>
          </w:p>
          <w:p w:rsidR="009E6C1C" w:rsidRPr="00C83507" w:rsidRDefault="00E978AD" w:rsidP="00FC1A4C">
            <w:pPr>
              <w:rPr>
                <w:rFonts w:ascii="Arial" w:hAnsi="Arial" w:cs="Arial"/>
                <w:color w:val="000000"/>
                <w:sz w:val="20"/>
                <w:szCs w:val="20"/>
              </w:rPr>
            </w:pPr>
            <w:r w:rsidRPr="00C83507">
              <w:rPr>
                <w:rFonts w:ascii="Arial" w:hAnsi="Arial" w:cs="Arial"/>
                <w:b/>
                <w:color w:val="000000"/>
                <w:sz w:val="20"/>
                <w:szCs w:val="20"/>
              </w:rPr>
              <w:t>Note</w:t>
            </w:r>
            <w:r w:rsidRPr="00C83507">
              <w:rPr>
                <w:rFonts w:ascii="Arial" w:hAnsi="Arial" w:cs="Arial"/>
                <w:color w:val="000000"/>
                <w:sz w:val="20"/>
                <w:szCs w:val="20"/>
              </w:rPr>
              <w:t xml:space="preserve">. </w:t>
            </w:r>
            <w:r w:rsidR="00A5614F" w:rsidRPr="00C83507">
              <w:rPr>
                <w:rFonts w:ascii="Arial" w:hAnsi="Arial" w:cs="Arial"/>
                <w:color w:val="000000"/>
                <w:sz w:val="20"/>
                <w:szCs w:val="20"/>
              </w:rPr>
              <w:t>O</w:t>
            </w:r>
            <w:r w:rsidR="009E6C1C" w:rsidRPr="00C83507">
              <w:rPr>
                <w:rFonts w:ascii="Arial" w:hAnsi="Arial" w:cs="Arial"/>
                <w:color w:val="000000"/>
                <w:sz w:val="20"/>
                <w:szCs w:val="20"/>
              </w:rPr>
              <w:t xml:space="preserve">K, so that’s not 100% true; that’s only true </w:t>
            </w:r>
            <w:r w:rsidRPr="00C83507">
              <w:rPr>
                <w:rFonts w:ascii="Arial" w:hAnsi="Arial" w:cs="Arial"/>
                <w:color w:val="000000"/>
                <w:sz w:val="20"/>
                <w:szCs w:val="20"/>
              </w:rPr>
              <w:t>for</w:t>
            </w:r>
            <w:r w:rsidR="009E6C1C" w:rsidRPr="00C83507">
              <w:rPr>
                <w:rFonts w:ascii="Arial" w:hAnsi="Arial" w:cs="Arial"/>
                <w:color w:val="000000"/>
                <w:sz w:val="20"/>
                <w:szCs w:val="20"/>
              </w:rPr>
              <w:t xml:space="preserve"> whole numbers. Given a fractional value, that value will be rounded up or down before division takes place. But that’s </w:t>
            </w:r>
            <w:r w:rsidRPr="00C83507">
              <w:rPr>
                <w:rFonts w:ascii="Arial" w:hAnsi="Arial" w:cs="Arial"/>
                <w:color w:val="000000"/>
                <w:sz w:val="20"/>
                <w:szCs w:val="20"/>
              </w:rPr>
              <w:t>all right</w:t>
            </w:r>
            <w:r w:rsidR="00A5614F" w:rsidRPr="00C83507">
              <w:rPr>
                <w:rFonts w:ascii="Arial" w:hAnsi="Arial" w:cs="Arial"/>
                <w:color w:val="000000"/>
                <w:sz w:val="20"/>
                <w:szCs w:val="20"/>
              </w:rPr>
              <w:t>; we’ve accounted for that by converting the values in the equation to integers before we divide them.</w:t>
            </w:r>
          </w:p>
          <w:p w:rsidR="009E6C1C" w:rsidRPr="00C83507" w:rsidRDefault="009E6C1C" w:rsidP="00FC1A4C">
            <w:pPr>
              <w:rPr>
                <w:rFonts w:ascii="Arial" w:hAnsi="Arial" w:cs="Arial"/>
                <w:color w:val="000000"/>
                <w:sz w:val="20"/>
                <w:szCs w:val="20"/>
              </w:rPr>
            </w:pPr>
          </w:p>
          <w:p w:rsidR="009E6C1C" w:rsidRPr="00C83507" w:rsidRDefault="00A5614F" w:rsidP="00FC1A4C">
            <w:pPr>
              <w:rPr>
                <w:rFonts w:ascii="Arial" w:hAnsi="Arial" w:cs="Arial"/>
                <w:color w:val="000000"/>
                <w:sz w:val="20"/>
                <w:szCs w:val="20"/>
              </w:rPr>
            </w:pPr>
            <w:r w:rsidRPr="00C83507">
              <w:rPr>
                <w:rFonts w:ascii="Arial" w:hAnsi="Arial" w:cs="Arial"/>
                <w:color w:val="000000"/>
                <w:sz w:val="20"/>
                <w:szCs w:val="20"/>
              </w:rPr>
              <w:t>You can perform integer division</w:t>
            </w:r>
            <w:r w:rsidR="009E6C1C" w:rsidRPr="00C83507">
              <w:rPr>
                <w:rFonts w:ascii="Arial" w:hAnsi="Arial" w:cs="Arial"/>
                <w:color w:val="000000"/>
                <w:sz w:val="20"/>
                <w:szCs w:val="20"/>
              </w:rPr>
              <w:t xml:space="preserve"> in Windows PowerShell by using the .NET Framework class </w:t>
            </w:r>
            <w:r w:rsidR="009E6C1C" w:rsidRPr="00C83507">
              <w:rPr>
                <w:rFonts w:ascii="Arial" w:hAnsi="Arial" w:cs="Arial"/>
                <w:b/>
                <w:color w:val="000000"/>
                <w:sz w:val="20"/>
                <w:szCs w:val="20"/>
              </w:rPr>
              <w:t>System.Math</w:t>
            </w:r>
            <w:r w:rsidR="009E6C1C" w:rsidRPr="00C83507">
              <w:rPr>
                <w:rFonts w:ascii="Arial" w:hAnsi="Arial" w:cs="Arial"/>
                <w:color w:val="000000"/>
                <w:sz w:val="20"/>
                <w:szCs w:val="20"/>
              </w:rPr>
              <w:t xml:space="preserve"> and the </w:t>
            </w:r>
            <w:r w:rsidR="009E6C1C" w:rsidRPr="00C83507">
              <w:rPr>
                <w:rFonts w:ascii="Arial" w:hAnsi="Arial" w:cs="Arial"/>
                <w:b/>
                <w:color w:val="000000"/>
                <w:sz w:val="20"/>
                <w:szCs w:val="20"/>
              </w:rPr>
              <w:t>Floor</w:t>
            </w:r>
            <w:r w:rsidR="009E6C1C" w:rsidRPr="00C83507">
              <w:rPr>
                <w:rFonts w:ascii="Arial" w:hAnsi="Arial" w:cs="Arial"/>
                <w:color w:val="000000"/>
                <w:sz w:val="20"/>
                <w:szCs w:val="20"/>
              </w:rPr>
              <w:t xml:space="preserve"> method. The following command divides 100 by 26 and then stores the integer portion of the answer in the variable $a:</w:t>
            </w:r>
          </w:p>
          <w:p w:rsidR="009E6C1C" w:rsidRPr="00C83507" w:rsidRDefault="009E6C1C" w:rsidP="00FC1A4C">
            <w:pPr>
              <w:rPr>
                <w:rFonts w:ascii="Arial" w:hAnsi="Arial" w:cs="Arial"/>
                <w:color w:val="000000"/>
                <w:sz w:val="20"/>
                <w:szCs w:val="20"/>
              </w:rPr>
            </w:pPr>
          </w:p>
          <w:p w:rsidR="009E6C1C" w:rsidRPr="00C83507" w:rsidRDefault="009E6C1C" w:rsidP="00FC1A4C">
            <w:pPr>
              <w:rPr>
                <w:rFonts w:ascii="Courier New" w:hAnsi="Courier New" w:cs="Courier New"/>
                <w:color w:val="000000"/>
                <w:sz w:val="20"/>
                <w:szCs w:val="20"/>
              </w:rPr>
            </w:pPr>
            <w:r w:rsidRPr="00C83507">
              <w:rPr>
                <w:rFonts w:ascii="Courier New" w:hAnsi="Courier New" w:cs="Courier New"/>
                <w:color w:val="000000"/>
                <w:sz w:val="20"/>
                <w:szCs w:val="20"/>
              </w:rPr>
              <w:t>$a = [math]::floor(</w:t>
            </w:r>
            <w:r w:rsidR="00A5614F" w:rsidRPr="00C83507">
              <w:rPr>
                <w:rFonts w:ascii="Courier New" w:hAnsi="Courier New" w:cs="Courier New"/>
                <w:color w:val="000000"/>
                <w:sz w:val="20"/>
                <w:szCs w:val="20"/>
              </w:rPr>
              <w:t xml:space="preserve">[int] </w:t>
            </w:r>
            <w:r w:rsidRPr="00C83507">
              <w:rPr>
                <w:rFonts w:ascii="Courier New" w:hAnsi="Courier New" w:cs="Courier New"/>
                <w:color w:val="000000"/>
                <w:sz w:val="20"/>
                <w:szCs w:val="20"/>
              </w:rPr>
              <w:t>100</w:t>
            </w:r>
            <w:r w:rsidR="00A5614F" w:rsidRPr="00C83507">
              <w:rPr>
                <w:rFonts w:ascii="Courier New" w:hAnsi="Courier New" w:cs="Courier New"/>
                <w:color w:val="000000"/>
                <w:sz w:val="20"/>
                <w:szCs w:val="20"/>
              </w:rPr>
              <w:t xml:space="preserve"> </w:t>
            </w:r>
            <w:r w:rsidRPr="00C83507">
              <w:rPr>
                <w:rFonts w:ascii="Courier New" w:hAnsi="Courier New" w:cs="Courier New"/>
                <w:color w:val="000000"/>
                <w:sz w:val="20"/>
                <w:szCs w:val="20"/>
              </w:rPr>
              <w:t>/</w:t>
            </w:r>
            <w:r w:rsidR="00A5614F" w:rsidRPr="00C83507">
              <w:rPr>
                <w:rFonts w:ascii="Courier New" w:hAnsi="Courier New" w:cs="Courier New"/>
                <w:color w:val="000000"/>
                <w:sz w:val="20"/>
                <w:szCs w:val="20"/>
              </w:rPr>
              <w:t xml:space="preserve"> [int] </w:t>
            </w:r>
            <w:r w:rsidRPr="00C83507">
              <w:rPr>
                <w:rFonts w:ascii="Courier New" w:hAnsi="Courier New" w:cs="Courier New"/>
                <w:color w:val="000000"/>
                <w:sz w:val="20"/>
                <w:szCs w:val="20"/>
              </w:rPr>
              <w:t>26)</w:t>
            </w:r>
          </w:p>
          <w:p w:rsidR="009E6C1C" w:rsidRPr="00C83507" w:rsidRDefault="009E6C1C" w:rsidP="00FC1A4C">
            <w:pPr>
              <w:rPr>
                <w:rFonts w:ascii="Arial" w:hAnsi="Arial" w:cs="Arial"/>
                <w:color w:val="000000"/>
                <w:sz w:val="20"/>
                <w:szCs w:val="20"/>
              </w:rPr>
            </w:pPr>
          </w:p>
          <w:p w:rsidR="009E6C1C" w:rsidRPr="00C83507" w:rsidRDefault="009E6C1C" w:rsidP="009E6C1C">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9E6C1C" w:rsidRPr="00C83507" w:rsidRDefault="009E6C1C" w:rsidP="009E6C1C">
            <w:pPr>
              <w:rPr>
                <w:rFonts w:ascii="Arial" w:hAnsi="Arial" w:cs="Arial"/>
                <w:color w:val="000000"/>
                <w:sz w:val="20"/>
                <w:szCs w:val="20"/>
              </w:rPr>
            </w:pPr>
          </w:p>
          <w:p w:rsidR="009E6C1C" w:rsidRPr="00C83507" w:rsidRDefault="009E6C1C" w:rsidP="009E6C1C">
            <w:pPr>
              <w:rPr>
                <w:rFonts w:ascii="Courier New" w:hAnsi="Courier New" w:cs="Courier New"/>
                <w:color w:val="000000"/>
                <w:sz w:val="20"/>
                <w:szCs w:val="20"/>
              </w:rPr>
            </w:pPr>
            <w:r w:rsidRPr="00C83507">
              <w:rPr>
                <w:rFonts w:ascii="Courier New" w:hAnsi="Courier New" w:cs="Courier New"/>
                <w:color w:val="000000"/>
                <w:sz w:val="20"/>
                <w:szCs w:val="20"/>
              </w:rPr>
              <w:t>3</w:t>
            </w:r>
          </w:p>
          <w:p w:rsidR="00D512BC" w:rsidRPr="00C83507" w:rsidRDefault="00D512BC" w:rsidP="00FC1A4C">
            <w:pPr>
              <w:rPr>
                <w:rFonts w:ascii="Arial" w:hAnsi="Arial" w:cs="Arial"/>
                <w:color w:val="000000"/>
                <w:sz w:val="20"/>
                <w:szCs w:val="20"/>
              </w:rPr>
            </w:pPr>
          </w:p>
        </w:tc>
      </w:tr>
      <w:tr w:rsidR="00FC1A4C" w:rsidRPr="00C83507" w:rsidTr="00A7040E">
        <w:tc>
          <w:tcPr>
            <w:tcW w:w="2718" w:type="dxa"/>
            <w:tcBorders>
              <w:bottom w:val="single" w:sz="4" w:space="0" w:color="auto"/>
            </w:tcBorders>
            <w:shd w:val="clear" w:color="auto" w:fill="auto"/>
          </w:tcPr>
          <w:p w:rsidR="00FC1A4C" w:rsidRPr="00C83507" w:rsidRDefault="007F0592" w:rsidP="00FC1A4C">
            <w:pPr>
              <w:rPr>
                <w:rFonts w:ascii="Arial" w:hAnsi="Arial" w:cs="Arial"/>
                <w:color w:val="000000"/>
                <w:sz w:val="20"/>
                <w:szCs w:val="20"/>
              </w:rPr>
            </w:pPr>
            <w:r w:rsidRPr="00C83507">
              <w:rPr>
                <w:rFonts w:ascii="Arial" w:hAnsi="Arial" w:cs="Arial"/>
                <w:color w:val="000000"/>
                <w:sz w:val="20"/>
                <w:szCs w:val="20"/>
              </w:rPr>
              <w:t>Is operator (</w:t>
            </w:r>
            <w:r w:rsidR="00FC1A4C" w:rsidRPr="00C83507">
              <w:rPr>
                <w:rFonts w:ascii="Arial" w:hAnsi="Arial" w:cs="Arial"/>
                <w:color w:val="000000"/>
                <w:sz w:val="20"/>
                <w:szCs w:val="20"/>
              </w:rPr>
              <w:t>Is</w:t>
            </w:r>
            <w:r w:rsidRPr="00C83507">
              <w:rPr>
                <w:rFonts w:ascii="Arial" w:hAnsi="Arial" w:cs="Arial"/>
                <w:color w:val="000000"/>
                <w:sz w:val="20"/>
                <w:szCs w:val="20"/>
              </w:rPr>
              <w:t>)</w:t>
            </w:r>
          </w:p>
        </w:tc>
        <w:tc>
          <w:tcPr>
            <w:tcW w:w="6138" w:type="dxa"/>
            <w:tcBorders>
              <w:bottom w:val="single" w:sz="4" w:space="0" w:color="auto"/>
            </w:tcBorders>
            <w:shd w:val="clear" w:color="auto" w:fill="auto"/>
          </w:tcPr>
          <w:p w:rsidR="00FC1A4C" w:rsidRPr="00C83507" w:rsidRDefault="00232A4D" w:rsidP="00FC1A4C">
            <w:pPr>
              <w:rPr>
                <w:rFonts w:ascii="Arial" w:hAnsi="Arial" w:cs="Arial"/>
                <w:color w:val="000000"/>
                <w:sz w:val="20"/>
                <w:szCs w:val="20"/>
              </w:rPr>
            </w:pPr>
            <w:r w:rsidRPr="00C83507">
              <w:rPr>
                <w:rFonts w:ascii="Arial" w:hAnsi="Arial" w:cs="Arial"/>
                <w:b/>
                <w:color w:val="000000"/>
                <w:sz w:val="20"/>
                <w:szCs w:val="20"/>
              </w:rPr>
              <w:t xml:space="preserve">Definition: </w:t>
            </w:r>
            <w:r w:rsidR="005F2E9E" w:rsidRPr="00C83507">
              <w:rPr>
                <w:rFonts w:ascii="Arial" w:hAnsi="Arial" w:cs="Arial"/>
                <w:color w:val="000000"/>
                <w:sz w:val="20"/>
                <w:szCs w:val="20"/>
              </w:rPr>
              <w:t>Compares two object reference variables.</w:t>
            </w:r>
          </w:p>
          <w:p w:rsidR="005F2E9E" w:rsidRPr="00C83507" w:rsidRDefault="005F2E9E" w:rsidP="00FC1A4C">
            <w:pPr>
              <w:rPr>
                <w:rFonts w:ascii="Arial" w:hAnsi="Arial" w:cs="Arial"/>
                <w:color w:val="000000"/>
                <w:sz w:val="20"/>
                <w:szCs w:val="20"/>
              </w:rPr>
            </w:pPr>
          </w:p>
          <w:p w:rsidR="00C31DCF" w:rsidRPr="00C83507" w:rsidRDefault="00121651" w:rsidP="00FC1A4C">
            <w:pPr>
              <w:rPr>
                <w:rFonts w:ascii="Arial" w:hAnsi="Arial" w:cs="Arial"/>
                <w:color w:val="000000"/>
                <w:sz w:val="20"/>
                <w:szCs w:val="20"/>
              </w:rPr>
            </w:pPr>
            <w:r w:rsidRPr="00C83507">
              <w:rPr>
                <w:rFonts w:ascii="Arial" w:hAnsi="Arial" w:cs="Arial"/>
                <w:color w:val="000000"/>
                <w:sz w:val="20"/>
                <w:szCs w:val="20"/>
              </w:rPr>
              <w:t>In VBScript the IS operator is used to determine whether two object references refer to the same object. This differs from Windows PowerShell, in which the IS operator is used to determine whether a variable has a specified data type. (In other words, it all depends on what the definition of “is” is.)</w:t>
            </w:r>
          </w:p>
          <w:p w:rsidR="00121651" w:rsidRPr="00C83507" w:rsidRDefault="00121651" w:rsidP="00FC1A4C">
            <w:pPr>
              <w:rPr>
                <w:rFonts w:ascii="Arial" w:hAnsi="Arial" w:cs="Arial"/>
                <w:color w:val="000000"/>
                <w:sz w:val="20"/>
                <w:szCs w:val="20"/>
              </w:rPr>
            </w:pPr>
          </w:p>
          <w:p w:rsidR="00C31DCF" w:rsidRPr="00C83507" w:rsidRDefault="00DB2DFD" w:rsidP="00FC1A4C">
            <w:pPr>
              <w:rPr>
                <w:rFonts w:ascii="Arial" w:hAnsi="Arial" w:cs="Arial"/>
                <w:color w:val="000000"/>
                <w:sz w:val="20"/>
                <w:szCs w:val="20"/>
              </w:rPr>
            </w:pPr>
            <w:r w:rsidRPr="00C83507">
              <w:rPr>
                <w:rFonts w:ascii="Arial" w:hAnsi="Arial" w:cs="Arial"/>
                <w:color w:val="000000"/>
                <w:sz w:val="20"/>
                <w:szCs w:val="20"/>
              </w:rPr>
              <w:t xml:space="preserve">That doesn’t mean that you can’t compare objects in Windows PowerShell; you can. </w:t>
            </w:r>
            <w:r w:rsidR="00E978AD" w:rsidRPr="00C83507">
              <w:rPr>
                <w:rFonts w:ascii="Arial" w:hAnsi="Arial" w:cs="Arial"/>
                <w:color w:val="000000"/>
                <w:sz w:val="20"/>
                <w:szCs w:val="20"/>
              </w:rPr>
              <w:t>It just</w:t>
            </w:r>
            <w:r w:rsidRPr="00C83507">
              <w:rPr>
                <w:rFonts w:ascii="Arial" w:hAnsi="Arial" w:cs="Arial"/>
                <w:color w:val="000000"/>
                <w:sz w:val="20"/>
                <w:szCs w:val="20"/>
              </w:rPr>
              <w:t xml:space="preserve"> means is that you need to use the </w:t>
            </w:r>
            <w:r w:rsidRPr="00C83507">
              <w:rPr>
                <w:rFonts w:ascii="Arial" w:hAnsi="Arial" w:cs="Arial"/>
                <w:b/>
                <w:color w:val="000000"/>
                <w:sz w:val="20"/>
                <w:szCs w:val="20"/>
              </w:rPr>
              <w:t>Compare-Object</w:t>
            </w:r>
            <w:r w:rsidRPr="00C83507">
              <w:rPr>
                <w:rFonts w:ascii="Arial" w:hAnsi="Arial" w:cs="Arial"/>
                <w:color w:val="000000"/>
                <w:sz w:val="20"/>
                <w:szCs w:val="20"/>
              </w:rPr>
              <w:t xml:space="preserve"> Cmdlet to carry out this task. In the following example, we create two instances of the Scripting.Dictionary object. We then use Compare-Object</w:t>
            </w:r>
            <w:r w:rsidR="00A7040E" w:rsidRPr="00C83507">
              <w:rPr>
                <w:rFonts w:ascii="Arial" w:hAnsi="Arial" w:cs="Arial"/>
                <w:color w:val="000000"/>
                <w:sz w:val="20"/>
                <w:szCs w:val="20"/>
              </w:rPr>
              <w:t xml:space="preserve"> to compare the two object references, tacking on the </w:t>
            </w:r>
            <w:r w:rsidR="00A7040E" w:rsidRPr="00C83507">
              <w:rPr>
                <w:rFonts w:ascii="Arial" w:hAnsi="Arial" w:cs="Arial"/>
                <w:b/>
                <w:color w:val="000000"/>
                <w:sz w:val="20"/>
                <w:szCs w:val="20"/>
              </w:rPr>
              <w:t>–includeequal</w:t>
            </w:r>
            <w:r w:rsidR="00A7040E" w:rsidRPr="00C83507">
              <w:rPr>
                <w:rFonts w:ascii="Arial" w:hAnsi="Arial" w:cs="Arial"/>
                <w:color w:val="000000"/>
                <w:sz w:val="20"/>
                <w:szCs w:val="20"/>
              </w:rPr>
              <w:t xml:space="preserve"> parameter to ensure that we’ll get back an answer even if the two objects </w:t>
            </w:r>
            <w:r w:rsidR="00A7040E" w:rsidRPr="00C83507">
              <w:rPr>
                <w:rFonts w:ascii="Arial" w:hAnsi="Arial" w:cs="Arial"/>
                <w:i/>
                <w:color w:val="000000"/>
                <w:sz w:val="20"/>
                <w:szCs w:val="20"/>
              </w:rPr>
              <w:t>are</w:t>
            </w:r>
            <w:r w:rsidR="00A7040E" w:rsidRPr="00C83507">
              <w:rPr>
                <w:rFonts w:ascii="Arial" w:hAnsi="Arial" w:cs="Arial"/>
                <w:color w:val="000000"/>
                <w:sz w:val="20"/>
                <w:szCs w:val="20"/>
              </w:rPr>
              <w:t xml:space="preserve"> identical:</w:t>
            </w:r>
          </w:p>
          <w:p w:rsidR="00C31DCF" w:rsidRPr="00C83507" w:rsidRDefault="00C31DCF" w:rsidP="00FC1A4C">
            <w:pPr>
              <w:rPr>
                <w:rFonts w:ascii="Arial" w:hAnsi="Arial" w:cs="Arial"/>
                <w:color w:val="000000"/>
                <w:sz w:val="20"/>
                <w:szCs w:val="20"/>
              </w:rPr>
            </w:pPr>
          </w:p>
          <w:p w:rsidR="00C31DCF" w:rsidRPr="00C83507" w:rsidRDefault="00C31DCF" w:rsidP="00FC1A4C">
            <w:pPr>
              <w:rPr>
                <w:rFonts w:ascii="Courier New" w:hAnsi="Courier New" w:cs="Courier New"/>
                <w:color w:val="000000"/>
                <w:sz w:val="20"/>
                <w:szCs w:val="20"/>
              </w:rPr>
            </w:pPr>
            <w:r w:rsidRPr="00C83507">
              <w:rPr>
                <w:rFonts w:ascii="Courier New" w:hAnsi="Courier New" w:cs="Courier New"/>
                <w:color w:val="000000"/>
                <w:sz w:val="20"/>
                <w:szCs w:val="20"/>
              </w:rPr>
              <w:t>$a = new-object -comobject scripting.dictionary</w:t>
            </w:r>
          </w:p>
          <w:p w:rsidR="00C31DCF" w:rsidRPr="00C83507" w:rsidRDefault="00C31DCF" w:rsidP="00FC1A4C">
            <w:pPr>
              <w:rPr>
                <w:rFonts w:ascii="Courier New" w:hAnsi="Courier New" w:cs="Courier New"/>
                <w:color w:val="000000"/>
                <w:sz w:val="20"/>
                <w:szCs w:val="20"/>
              </w:rPr>
            </w:pPr>
            <w:r w:rsidRPr="00C83507">
              <w:rPr>
                <w:rFonts w:ascii="Courier New" w:hAnsi="Courier New" w:cs="Courier New"/>
                <w:color w:val="000000"/>
                <w:sz w:val="20"/>
                <w:szCs w:val="20"/>
              </w:rPr>
              <w:t>$b = new-object -comobject scripting.dictionary</w:t>
            </w:r>
          </w:p>
          <w:p w:rsidR="00C31DCF" w:rsidRPr="00C83507" w:rsidRDefault="00C31DCF" w:rsidP="00FC1A4C">
            <w:pPr>
              <w:rPr>
                <w:rFonts w:ascii="Arial" w:hAnsi="Arial" w:cs="Arial"/>
                <w:color w:val="000000"/>
                <w:sz w:val="20"/>
                <w:szCs w:val="20"/>
              </w:rPr>
            </w:pPr>
            <w:r w:rsidRPr="00C83507">
              <w:rPr>
                <w:rFonts w:ascii="Courier New" w:hAnsi="Courier New" w:cs="Courier New"/>
                <w:color w:val="000000"/>
                <w:sz w:val="20"/>
                <w:szCs w:val="20"/>
              </w:rPr>
              <w:t>$c = compare-object $a $b –includeequal</w:t>
            </w:r>
          </w:p>
          <w:p w:rsidR="00C31DCF" w:rsidRPr="00C83507" w:rsidRDefault="00C31DCF" w:rsidP="00FC1A4C">
            <w:pPr>
              <w:rPr>
                <w:rFonts w:ascii="Arial" w:hAnsi="Arial" w:cs="Arial"/>
                <w:color w:val="000000"/>
                <w:sz w:val="20"/>
                <w:szCs w:val="20"/>
              </w:rPr>
            </w:pPr>
          </w:p>
          <w:p w:rsidR="00A7040E" w:rsidRPr="00C83507" w:rsidRDefault="00A7040E" w:rsidP="00FC1A4C">
            <w:pPr>
              <w:rPr>
                <w:rFonts w:ascii="Arial" w:hAnsi="Arial" w:cs="Arial"/>
                <w:color w:val="000000"/>
                <w:sz w:val="20"/>
                <w:szCs w:val="20"/>
              </w:rPr>
            </w:pPr>
            <w:r w:rsidRPr="00C83507">
              <w:rPr>
                <w:rFonts w:ascii="Arial" w:hAnsi="Arial" w:cs="Arial"/>
                <w:color w:val="000000"/>
                <w:sz w:val="20"/>
                <w:szCs w:val="20"/>
              </w:rPr>
              <w:t>When you run this command and then echo back the value of $c you should get the following:</w:t>
            </w:r>
          </w:p>
          <w:p w:rsidR="00C31DCF" w:rsidRPr="00C83507" w:rsidRDefault="00C31DCF" w:rsidP="00FC1A4C">
            <w:pPr>
              <w:rPr>
                <w:rFonts w:ascii="Arial" w:hAnsi="Arial" w:cs="Arial"/>
                <w:color w:val="000000"/>
                <w:sz w:val="20"/>
                <w:szCs w:val="20"/>
              </w:rPr>
            </w:pPr>
          </w:p>
          <w:p w:rsidR="00C31DCF" w:rsidRPr="00C83507" w:rsidRDefault="00C31DCF" w:rsidP="00C31DCF">
            <w:pPr>
              <w:rPr>
                <w:rFonts w:ascii="Courier New" w:hAnsi="Courier New" w:cs="Courier New"/>
                <w:color w:val="000000"/>
                <w:sz w:val="20"/>
                <w:szCs w:val="20"/>
              </w:rPr>
            </w:pPr>
            <w:r w:rsidRPr="00C83507">
              <w:rPr>
                <w:rFonts w:ascii="Courier New" w:hAnsi="Courier New" w:cs="Courier New"/>
                <w:color w:val="000000"/>
                <w:sz w:val="20"/>
                <w:szCs w:val="20"/>
              </w:rPr>
              <w:t>InputObject                                                 SideIndicator</w:t>
            </w:r>
          </w:p>
          <w:p w:rsidR="00C31DCF" w:rsidRPr="00C83507" w:rsidRDefault="00C31DCF" w:rsidP="00C31DCF">
            <w:pPr>
              <w:rPr>
                <w:rFonts w:ascii="Courier New" w:hAnsi="Courier New" w:cs="Courier New"/>
                <w:color w:val="000000"/>
                <w:sz w:val="20"/>
                <w:szCs w:val="20"/>
              </w:rPr>
            </w:pPr>
            <w:r w:rsidRPr="00C83507">
              <w:rPr>
                <w:rFonts w:ascii="Courier New" w:hAnsi="Courier New" w:cs="Courier New"/>
                <w:color w:val="000000"/>
                <w:sz w:val="20"/>
                <w:szCs w:val="20"/>
              </w:rPr>
              <w:t>-----------                                                 -------------</w:t>
            </w:r>
          </w:p>
          <w:p w:rsidR="00C31DCF" w:rsidRPr="00C83507" w:rsidRDefault="00C31DCF" w:rsidP="00C31DCF">
            <w:pPr>
              <w:rPr>
                <w:rFonts w:ascii="Courier New" w:hAnsi="Courier New" w:cs="Courier New"/>
                <w:color w:val="000000"/>
                <w:sz w:val="20"/>
                <w:szCs w:val="20"/>
              </w:rPr>
            </w:pPr>
            <w:r w:rsidRPr="00C83507">
              <w:rPr>
                <w:rFonts w:ascii="Courier New" w:hAnsi="Courier New" w:cs="Courier New"/>
                <w:color w:val="000000"/>
                <w:sz w:val="20"/>
                <w:szCs w:val="20"/>
              </w:rPr>
              <w:t>{}                                                          ==</w:t>
            </w:r>
          </w:p>
          <w:p w:rsidR="00C31DCF" w:rsidRPr="00C83507" w:rsidRDefault="00C31DCF" w:rsidP="00FC1A4C">
            <w:pPr>
              <w:rPr>
                <w:rFonts w:ascii="Arial" w:hAnsi="Arial" w:cs="Arial"/>
                <w:color w:val="000000"/>
                <w:sz w:val="20"/>
                <w:szCs w:val="20"/>
              </w:rPr>
            </w:pPr>
          </w:p>
          <w:p w:rsidR="00DB2DFD" w:rsidRPr="00C83507" w:rsidRDefault="00817AF4" w:rsidP="00FC1A4C">
            <w:pPr>
              <w:rPr>
                <w:rFonts w:ascii="Arial" w:hAnsi="Arial" w:cs="Arial"/>
                <w:color w:val="000000"/>
                <w:sz w:val="20"/>
                <w:szCs w:val="20"/>
              </w:rPr>
            </w:pPr>
            <w:r w:rsidRPr="00C83507">
              <w:rPr>
                <w:rFonts w:ascii="Arial" w:hAnsi="Arial" w:cs="Arial"/>
                <w:color w:val="000000"/>
                <w:sz w:val="20"/>
                <w:szCs w:val="20"/>
              </w:rPr>
              <w:t xml:space="preserve">The == </w:t>
            </w:r>
            <w:r w:rsidRPr="00C83507">
              <w:rPr>
                <w:rFonts w:ascii="Arial" w:hAnsi="Arial" w:cs="Arial"/>
                <w:b/>
                <w:color w:val="000000"/>
                <w:sz w:val="20"/>
                <w:szCs w:val="20"/>
              </w:rPr>
              <w:t>SideIndicator</w:t>
            </w:r>
            <w:r w:rsidRPr="00C83507">
              <w:rPr>
                <w:rFonts w:ascii="Arial" w:hAnsi="Arial" w:cs="Arial"/>
                <w:color w:val="000000"/>
                <w:sz w:val="20"/>
                <w:szCs w:val="20"/>
              </w:rPr>
              <w:t xml:space="preserve"> means that the two objects are equal.</w:t>
            </w:r>
          </w:p>
          <w:p w:rsidR="00DB2DFD" w:rsidRPr="00C83507" w:rsidRDefault="00DB2DFD" w:rsidP="00FC1A4C">
            <w:pPr>
              <w:rPr>
                <w:rFonts w:ascii="Arial" w:hAnsi="Arial" w:cs="Arial"/>
                <w:color w:val="000000"/>
                <w:sz w:val="20"/>
                <w:szCs w:val="20"/>
              </w:rPr>
            </w:pPr>
          </w:p>
          <w:p w:rsidR="00C31DCF" w:rsidRPr="00C83507" w:rsidRDefault="00A7040E" w:rsidP="00FC1A4C">
            <w:pPr>
              <w:rPr>
                <w:rFonts w:ascii="Arial" w:hAnsi="Arial" w:cs="Arial"/>
                <w:color w:val="000000"/>
                <w:sz w:val="20"/>
                <w:szCs w:val="20"/>
              </w:rPr>
            </w:pPr>
            <w:r w:rsidRPr="00C83507">
              <w:rPr>
                <w:rFonts w:ascii="Arial" w:hAnsi="Arial" w:cs="Arial"/>
                <w:color w:val="000000"/>
                <w:sz w:val="20"/>
                <w:szCs w:val="20"/>
              </w:rPr>
              <w:t xml:space="preserve">Here’s a modified example in which the two objects are </w:t>
            </w:r>
            <w:r w:rsidRPr="00C83507">
              <w:rPr>
                <w:rFonts w:ascii="Arial" w:hAnsi="Arial" w:cs="Arial"/>
                <w:i/>
                <w:color w:val="000000"/>
                <w:sz w:val="20"/>
                <w:szCs w:val="20"/>
              </w:rPr>
              <w:t>not</w:t>
            </w:r>
            <w:r w:rsidRPr="00C83507">
              <w:rPr>
                <w:rFonts w:ascii="Arial" w:hAnsi="Arial" w:cs="Arial"/>
                <w:color w:val="000000"/>
                <w:sz w:val="20"/>
                <w:szCs w:val="20"/>
              </w:rPr>
              <w:t xml:space="preserve"> equal: one references the Scripting.Dictionary object, while the other references the Scripting.FileSystem object. Here are the commands:</w:t>
            </w:r>
          </w:p>
          <w:p w:rsidR="00C31DCF" w:rsidRPr="00C83507" w:rsidRDefault="00C31DCF" w:rsidP="00FC1A4C">
            <w:pPr>
              <w:rPr>
                <w:rFonts w:ascii="Arial" w:hAnsi="Arial" w:cs="Arial"/>
                <w:color w:val="000000"/>
                <w:sz w:val="20"/>
                <w:szCs w:val="20"/>
              </w:rPr>
            </w:pPr>
          </w:p>
          <w:p w:rsidR="00C31DCF" w:rsidRPr="00C83507" w:rsidRDefault="00C31DCF" w:rsidP="00C31DCF">
            <w:pPr>
              <w:rPr>
                <w:rFonts w:ascii="Courier New" w:hAnsi="Courier New" w:cs="Courier New"/>
                <w:color w:val="000000"/>
                <w:sz w:val="20"/>
                <w:szCs w:val="20"/>
              </w:rPr>
            </w:pPr>
            <w:r w:rsidRPr="00C83507">
              <w:rPr>
                <w:rFonts w:ascii="Courier New" w:hAnsi="Courier New" w:cs="Courier New"/>
                <w:color w:val="000000"/>
                <w:sz w:val="20"/>
                <w:szCs w:val="20"/>
              </w:rPr>
              <w:t>$a = new-object -comobject scripting.dictionary</w:t>
            </w:r>
          </w:p>
          <w:p w:rsidR="00C31DCF" w:rsidRPr="00C83507" w:rsidRDefault="00C31DCF" w:rsidP="00C31DCF">
            <w:pPr>
              <w:rPr>
                <w:rFonts w:ascii="Courier New" w:hAnsi="Courier New" w:cs="Courier New"/>
                <w:color w:val="000000"/>
                <w:sz w:val="20"/>
                <w:szCs w:val="20"/>
              </w:rPr>
            </w:pPr>
            <w:r w:rsidRPr="00C83507">
              <w:rPr>
                <w:rFonts w:ascii="Courier New" w:hAnsi="Courier New" w:cs="Courier New"/>
                <w:color w:val="000000"/>
                <w:sz w:val="20"/>
                <w:szCs w:val="20"/>
              </w:rPr>
              <w:t>$b = new-object -comobject scripting.filesystemobject</w:t>
            </w:r>
          </w:p>
          <w:p w:rsidR="00C31DCF" w:rsidRPr="00C83507" w:rsidRDefault="00C31DCF" w:rsidP="00C31DCF">
            <w:pPr>
              <w:rPr>
                <w:rFonts w:ascii="Courier New" w:hAnsi="Courier New" w:cs="Courier New"/>
                <w:color w:val="000000"/>
                <w:sz w:val="20"/>
                <w:szCs w:val="20"/>
              </w:rPr>
            </w:pPr>
            <w:r w:rsidRPr="00C83507">
              <w:rPr>
                <w:rFonts w:ascii="Courier New" w:hAnsi="Courier New" w:cs="Courier New"/>
                <w:color w:val="000000"/>
                <w:sz w:val="20"/>
                <w:szCs w:val="20"/>
              </w:rPr>
              <w:t>$c = compare-object $a $b –includeequal</w:t>
            </w:r>
          </w:p>
          <w:p w:rsidR="00C31DCF" w:rsidRPr="00C83507" w:rsidRDefault="00C31DCF" w:rsidP="00FC1A4C">
            <w:pPr>
              <w:rPr>
                <w:rFonts w:ascii="Arial" w:hAnsi="Arial" w:cs="Arial"/>
                <w:color w:val="000000"/>
                <w:sz w:val="20"/>
                <w:szCs w:val="20"/>
              </w:rPr>
            </w:pPr>
          </w:p>
          <w:p w:rsidR="00A7040E" w:rsidRPr="00C83507" w:rsidRDefault="00A7040E" w:rsidP="00FC1A4C">
            <w:pPr>
              <w:rPr>
                <w:rFonts w:ascii="Arial" w:hAnsi="Arial" w:cs="Arial"/>
                <w:color w:val="000000"/>
                <w:sz w:val="20"/>
                <w:szCs w:val="20"/>
              </w:rPr>
            </w:pPr>
            <w:r w:rsidRPr="00C83507">
              <w:rPr>
                <w:rFonts w:ascii="Arial" w:hAnsi="Arial" w:cs="Arial"/>
                <w:color w:val="000000"/>
                <w:sz w:val="20"/>
                <w:szCs w:val="20"/>
              </w:rPr>
              <w:t>And here’s what we get back when we run these commands and then echo the value of $c:</w:t>
            </w:r>
          </w:p>
          <w:p w:rsidR="00C31DCF" w:rsidRPr="00C83507" w:rsidRDefault="00C31DCF" w:rsidP="00FC1A4C">
            <w:pPr>
              <w:rPr>
                <w:rFonts w:ascii="Arial" w:hAnsi="Arial" w:cs="Arial"/>
                <w:color w:val="000000"/>
                <w:sz w:val="20"/>
                <w:szCs w:val="20"/>
              </w:rPr>
            </w:pPr>
          </w:p>
          <w:p w:rsidR="00C31DCF" w:rsidRPr="00C83507" w:rsidRDefault="00C31DCF" w:rsidP="00C31DCF">
            <w:pPr>
              <w:rPr>
                <w:rFonts w:ascii="Courier New" w:hAnsi="Courier New" w:cs="Courier New"/>
                <w:color w:val="000000"/>
                <w:sz w:val="20"/>
                <w:szCs w:val="20"/>
              </w:rPr>
            </w:pPr>
            <w:r w:rsidRPr="00C83507">
              <w:rPr>
                <w:rFonts w:ascii="Courier New" w:hAnsi="Courier New" w:cs="Courier New"/>
                <w:color w:val="000000"/>
                <w:sz w:val="20"/>
                <w:szCs w:val="20"/>
              </w:rPr>
              <w:t>InputObject                                                 SideIndicator</w:t>
            </w:r>
          </w:p>
          <w:p w:rsidR="00C31DCF" w:rsidRPr="00C83507" w:rsidRDefault="00C31DCF" w:rsidP="00C31DCF">
            <w:pPr>
              <w:rPr>
                <w:rFonts w:ascii="Courier New" w:hAnsi="Courier New" w:cs="Courier New"/>
                <w:color w:val="000000"/>
                <w:sz w:val="20"/>
                <w:szCs w:val="20"/>
              </w:rPr>
            </w:pPr>
            <w:r w:rsidRPr="00C83507">
              <w:rPr>
                <w:rFonts w:ascii="Courier New" w:hAnsi="Courier New" w:cs="Courier New"/>
                <w:color w:val="000000"/>
                <w:sz w:val="20"/>
                <w:szCs w:val="20"/>
              </w:rPr>
              <w:t>-----------                                                 -------------</w:t>
            </w:r>
          </w:p>
          <w:p w:rsidR="00C31DCF" w:rsidRPr="00C83507" w:rsidRDefault="00C31DCF" w:rsidP="00C31DCF">
            <w:pPr>
              <w:rPr>
                <w:rFonts w:ascii="Courier New" w:hAnsi="Courier New" w:cs="Courier New"/>
                <w:color w:val="000000"/>
                <w:sz w:val="20"/>
                <w:szCs w:val="20"/>
              </w:rPr>
            </w:pPr>
            <w:r w:rsidRPr="00C83507">
              <w:rPr>
                <w:rFonts w:ascii="Courier New" w:hAnsi="Courier New" w:cs="Courier New"/>
                <w:color w:val="000000"/>
                <w:sz w:val="20"/>
                <w:szCs w:val="20"/>
              </w:rPr>
              <w:t>System.__ComObject                                          =&gt;</w:t>
            </w:r>
          </w:p>
          <w:p w:rsidR="00C31DCF" w:rsidRPr="00C83507" w:rsidRDefault="00C31DCF" w:rsidP="00C31DCF">
            <w:pPr>
              <w:rPr>
                <w:rFonts w:ascii="Courier New" w:hAnsi="Courier New" w:cs="Courier New"/>
                <w:color w:val="000000"/>
                <w:sz w:val="20"/>
                <w:szCs w:val="20"/>
              </w:rPr>
            </w:pPr>
            <w:r w:rsidRPr="00C83507">
              <w:rPr>
                <w:rFonts w:ascii="Courier New" w:hAnsi="Courier New" w:cs="Courier New"/>
                <w:color w:val="000000"/>
                <w:sz w:val="20"/>
                <w:szCs w:val="20"/>
              </w:rPr>
              <w:t>{}                                                          &lt;=</w:t>
            </w:r>
          </w:p>
          <w:p w:rsidR="00C31DCF" w:rsidRDefault="00C31DCF" w:rsidP="00FC1A4C">
            <w:pPr>
              <w:rPr>
                <w:rFonts w:ascii="Arial" w:hAnsi="Arial" w:cs="Arial"/>
                <w:color w:val="000000"/>
                <w:sz w:val="20"/>
                <w:szCs w:val="20"/>
              </w:rPr>
            </w:pPr>
          </w:p>
          <w:p w:rsidR="0049139A" w:rsidRDefault="00E960EE" w:rsidP="00FC1A4C">
            <w:pPr>
              <w:rPr>
                <w:rFonts w:ascii="Arial" w:hAnsi="Arial" w:cs="Arial"/>
                <w:color w:val="000000"/>
                <w:sz w:val="20"/>
                <w:szCs w:val="20"/>
              </w:rPr>
            </w:pPr>
            <w:r>
              <w:rPr>
                <w:rFonts w:ascii="Arial" w:hAnsi="Arial" w:cs="Arial"/>
                <w:color w:val="000000"/>
                <w:sz w:val="20"/>
                <w:szCs w:val="20"/>
              </w:rPr>
              <w:t>Although it is somewhat meaningless when working with COM objects, the =&gt; and &lt;= symbols indicate which of the two objects contain a given item (such as an individual line in a text file).</w:t>
            </w:r>
          </w:p>
          <w:p w:rsidR="0049139A" w:rsidRPr="00C83507" w:rsidRDefault="0049139A" w:rsidP="00FC1A4C">
            <w:pPr>
              <w:rPr>
                <w:rFonts w:ascii="Arial" w:hAnsi="Arial" w:cs="Arial"/>
                <w:color w:val="000000"/>
                <w:sz w:val="20"/>
                <w:szCs w:val="20"/>
              </w:rPr>
            </w:pPr>
          </w:p>
        </w:tc>
      </w:tr>
      <w:tr w:rsidR="00FC1A4C" w:rsidRPr="00C83507" w:rsidTr="00914D61">
        <w:tc>
          <w:tcPr>
            <w:tcW w:w="2718" w:type="dxa"/>
            <w:tcBorders>
              <w:bottom w:val="single" w:sz="4" w:space="0" w:color="auto"/>
            </w:tcBorders>
            <w:shd w:val="clear" w:color="auto" w:fill="auto"/>
          </w:tcPr>
          <w:p w:rsidR="00FC1A4C" w:rsidRPr="00C83507" w:rsidRDefault="007F0592" w:rsidP="00FC1A4C">
            <w:pPr>
              <w:rPr>
                <w:rFonts w:ascii="Arial" w:hAnsi="Arial" w:cs="Arial"/>
                <w:color w:val="000000"/>
                <w:sz w:val="20"/>
                <w:szCs w:val="20"/>
              </w:rPr>
            </w:pPr>
            <w:r w:rsidRPr="00C83507">
              <w:rPr>
                <w:rFonts w:ascii="Arial" w:hAnsi="Arial" w:cs="Arial"/>
                <w:color w:val="000000"/>
                <w:sz w:val="20"/>
                <w:szCs w:val="20"/>
              </w:rPr>
              <w:t>Mod operator (</w:t>
            </w:r>
            <w:r w:rsidR="00FC1A4C" w:rsidRPr="00C83507">
              <w:rPr>
                <w:rFonts w:ascii="Arial" w:hAnsi="Arial" w:cs="Arial"/>
                <w:color w:val="000000"/>
                <w:sz w:val="20"/>
                <w:szCs w:val="20"/>
              </w:rPr>
              <w:t>Mod</w:t>
            </w:r>
            <w:r w:rsidRPr="00C83507">
              <w:rPr>
                <w:rFonts w:ascii="Arial" w:hAnsi="Arial" w:cs="Arial"/>
                <w:color w:val="000000"/>
                <w:sz w:val="20"/>
                <w:szCs w:val="20"/>
              </w:rPr>
              <w:t>)</w:t>
            </w:r>
          </w:p>
        </w:tc>
        <w:tc>
          <w:tcPr>
            <w:tcW w:w="6138" w:type="dxa"/>
            <w:tcBorders>
              <w:bottom w:val="single" w:sz="4" w:space="0" w:color="auto"/>
            </w:tcBorders>
            <w:shd w:val="clear" w:color="auto" w:fill="auto"/>
          </w:tcPr>
          <w:p w:rsidR="005F2E9E" w:rsidRPr="00C83507" w:rsidRDefault="00232A4D" w:rsidP="00FC1A4C">
            <w:pPr>
              <w:rPr>
                <w:rFonts w:ascii="Arial" w:hAnsi="Arial" w:cs="Arial"/>
                <w:color w:val="000000"/>
                <w:sz w:val="20"/>
                <w:szCs w:val="20"/>
              </w:rPr>
            </w:pPr>
            <w:r w:rsidRPr="00C83507">
              <w:rPr>
                <w:rFonts w:ascii="Arial" w:hAnsi="Arial" w:cs="Arial"/>
                <w:b/>
                <w:color w:val="000000"/>
                <w:sz w:val="20"/>
                <w:szCs w:val="20"/>
              </w:rPr>
              <w:t xml:space="preserve">Definition: </w:t>
            </w:r>
            <w:r w:rsidR="005F2E9E" w:rsidRPr="00C83507">
              <w:rPr>
                <w:rFonts w:ascii="Arial" w:hAnsi="Arial" w:cs="Arial"/>
                <w:color w:val="000000"/>
                <w:sz w:val="20"/>
                <w:szCs w:val="20"/>
              </w:rPr>
              <w:t>Divides two numbers and returns only the remainder.</w:t>
            </w:r>
          </w:p>
          <w:p w:rsidR="005F2E9E" w:rsidRPr="00C83507" w:rsidRDefault="005F2E9E" w:rsidP="00FC1A4C">
            <w:pPr>
              <w:rPr>
                <w:rFonts w:ascii="Arial" w:hAnsi="Arial" w:cs="Arial"/>
                <w:color w:val="000000"/>
                <w:sz w:val="20"/>
                <w:szCs w:val="20"/>
              </w:rPr>
            </w:pPr>
          </w:p>
          <w:p w:rsidR="00B231D4" w:rsidRPr="00C83507" w:rsidRDefault="00914D61" w:rsidP="00FC1A4C">
            <w:pPr>
              <w:rPr>
                <w:rFonts w:ascii="Arial" w:hAnsi="Arial" w:cs="Arial"/>
                <w:color w:val="000000"/>
                <w:sz w:val="20"/>
                <w:szCs w:val="20"/>
              </w:rPr>
            </w:pPr>
            <w:r w:rsidRPr="00C83507">
              <w:rPr>
                <w:rFonts w:ascii="Arial" w:hAnsi="Arial" w:cs="Arial"/>
                <w:color w:val="000000"/>
                <w:sz w:val="20"/>
                <w:szCs w:val="20"/>
              </w:rPr>
              <w:t xml:space="preserve">The Mod operator is a bit of an odd duck (although it </w:t>
            </w:r>
            <w:r w:rsidRPr="00C83507">
              <w:rPr>
                <w:rFonts w:ascii="Arial" w:hAnsi="Arial" w:cs="Arial"/>
                <w:i/>
                <w:color w:val="000000"/>
                <w:sz w:val="20"/>
                <w:szCs w:val="20"/>
              </w:rPr>
              <w:t>does</w:t>
            </w:r>
            <w:r w:rsidRPr="00C83507">
              <w:rPr>
                <w:rFonts w:ascii="Arial" w:hAnsi="Arial" w:cs="Arial"/>
                <w:color w:val="000000"/>
                <w:sz w:val="20"/>
                <w:szCs w:val="20"/>
              </w:rPr>
              <w:t xml:space="preserve"> have its uses): it divides two numbers and then returns the remainder. In Windows PowerShell you can achieve the same effect by using the % operator. For example, this command divides 28 by 5, then stores the remainder in the variable $a:</w:t>
            </w:r>
          </w:p>
          <w:p w:rsidR="00B231D4" w:rsidRPr="00C83507" w:rsidRDefault="00B231D4" w:rsidP="00FC1A4C">
            <w:pPr>
              <w:rPr>
                <w:rFonts w:ascii="Arial" w:hAnsi="Arial" w:cs="Arial"/>
                <w:color w:val="000000"/>
                <w:sz w:val="20"/>
                <w:szCs w:val="20"/>
              </w:rPr>
            </w:pPr>
          </w:p>
          <w:p w:rsidR="00FC1A4C" w:rsidRPr="00C83507" w:rsidRDefault="00B70115" w:rsidP="00FC1A4C">
            <w:pPr>
              <w:rPr>
                <w:rFonts w:ascii="Courier New" w:hAnsi="Courier New" w:cs="Courier New"/>
                <w:color w:val="000000"/>
                <w:sz w:val="20"/>
                <w:szCs w:val="20"/>
              </w:rPr>
            </w:pPr>
            <w:r w:rsidRPr="00C83507">
              <w:rPr>
                <w:rFonts w:ascii="Courier New" w:hAnsi="Courier New" w:cs="Courier New"/>
                <w:color w:val="000000"/>
                <w:sz w:val="20"/>
                <w:szCs w:val="20"/>
              </w:rPr>
              <w:t>$a = 2</w:t>
            </w:r>
            <w:r w:rsidR="00914D61" w:rsidRPr="00C83507">
              <w:rPr>
                <w:rFonts w:ascii="Courier New" w:hAnsi="Courier New" w:cs="Courier New"/>
                <w:color w:val="000000"/>
                <w:sz w:val="20"/>
                <w:szCs w:val="20"/>
              </w:rPr>
              <w:t>8</w:t>
            </w:r>
            <w:r w:rsidRPr="00C83507">
              <w:rPr>
                <w:rFonts w:ascii="Courier New" w:hAnsi="Courier New" w:cs="Courier New"/>
                <w:color w:val="000000"/>
                <w:sz w:val="20"/>
                <w:szCs w:val="20"/>
              </w:rPr>
              <w:t xml:space="preserve"> % 5</w:t>
            </w:r>
          </w:p>
          <w:p w:rsidR="00B70115" w:rsidRPr="00C83507" w:rsidRDefault="00B70115" w:rsidP="00FC1A4C">
            <w:pPr>
              <w:rPr>
                <w:rFonts w:ascii="Arial" w:hAnsi="Arial" w:cs="Arial"/>
                <w:color w:val="000000"/>
                <w:sz w:val="20"/>
                <w:szCs w:val="20"/>
              </w:rPr>
            </w:pPr>
          </w:p>
          <w:p w:rsidR="00914D61" w:rsidRPr="00C83507" w:rsidRDefault="00914D61" w:rsidP="00914D61">
            <w:pPr>
              <w:rPr>
                <w:rFonts w:ascii="Arial" w:hAnsi="Arial" w:cs="Arial"/>
                <w:color w:val="000000"/>
                <w:sz w:val="20"/>
                <w:szCs w:val="20"/>
              </w:rPr>
            </w:pPr>
            <w:r w:rsidRPr="00C83507">
              <w:rPr>
                <w:rFonts w:ascii="Arial" w:hAnsi="Arial" w:cs="Arial"/>
                <w:color w:val="000000"/>
                <w:sz w:val="20"/>
                <w:szCs w:val="20"/>
              </w:rPr>
              <w:t>When you run this command and then echo back the value of $a you should get the following:</w:t>
            </w:r>
          </w:p>
          <w:p w:rsidR="00914D61" w:rsidRPr="00C83507" w:rsidRDefault="00914D61" w:rsidP="00914D61">
            <w:pPr>
              <w:rPr>
                <w:rFonts w:ascii="Arial" w:hAnsi="Arial" w:cs="Arial"/>
                <w:color w:val="000000"/>
                <w:sz w:val="20"/>
                <w:szCs w:val="20"/>
              </w:rPr>
            </w:pPr>
          </w:p>
          <w:p w:rsidR="00914D61" w:rsidRPr="00C83507" w:rsidRDefault="00914D61" w:rsidP="00914D61">
            <w:pPr>
              <w:rPr>
                <w:rFonts w:ascii="Courier New" w:hAnsi="Courier New" w:cs="Courier New"/>
                <w:color w:val="000000"/>
                <w:sz w:val="20"/>
                <w:szCs w:val="20"/>
              </w:rPr>
            </w:pPr>
            <w:r w:rsidRPr="00C83507">
              <w:rPr>
                <w:rFonts w:ascii="Courier New" w:hAnsi="Courier New" w:cs="Courier New"/>
                <w:color w:val="000000"/>
                <w:sz w:val="20"/>
                <w:szCs w:val="20"/>
              </w:rPr>
              <w:t>3</w:t>
            </w:r>
          </w:p>
          <w:p w:rsidR="00914D61" w:rsidRPr="00C83507" w:rsidRDefault="00914D61" w:rsidP="00914D61">
            <w:pPr>
              <w:rPr>
                <w:rFonts w:ascii="Arial" w:hAnsi="Arial" w:cs="Arial"/>
                <w:color w:val="000000"/>
                <w:sz w:val="20"/>
                <w:szCs w:val="20"/>
              </w:rPr>
            </w:pPr>
          </w:p>
        </w:tc>
      </w:tr>
      <w:tr w:rsidR="00FC1A4C" w:rsidRPr="00C83507" w:rsidTr="008D17E7">
        <w:tc>
          <w:tcPr>
            <w:tcW w:w="2718" w:type="dxa"/>
            <w:tcBorders>
              <w:bottom w:val="single" w:sz="4" w:space="0" w:color="auto"/>
            </w:tcBorders>
            <w:shd w:val="clear" w:color="auto" w:fill="auto"/>
          </w:tcPr>
          <w:p w:rsidR="00FC1A4C" w:rsidRPr="00C83507" w:rsidRDefault="007F0592" w:rsidP="00FC1A4C">
            <w:pPr>
              <w:rPr>
                <w:rFonts w:ascii="Arial" w:hAnsi="Arial" w:cs="Arial"/>
                <w:color w:val="000000"/>
                <w:sz w:val="20"/>
                <w:szCs w:val="20"/>
              </w:rPr>
            </w:pPr>
            <w:r w:rsidRPr="00C83507">
              <w:rPr>
                <w:rFonts w:ascii="Arial" w:hAnsi="Arial" w:cs="Arial"/>
                <w:color w:val="000000"/>
                <w:sz w:val="20"/>
                <w:szCs w:val="20"/>
              </w:rPr>
              <w:t>Multiplication operator (</w:t>
            </w:r>
            <w:r w:rsidR="00FC1A4C" w:rsidRPr="00C83507">
              <w:rPr>
                <w:rFonts w:ascii="Arial" w:hAnsi="Arial" w:cs="Arial"/>
                <w:color w:val="000000"/>
                <w:sz w:val="20"/>
                <w:szCs w:val="20"/>
              </w:rPr>
              <w:t>*</w:t>
            </w:r>
            <w:r w:rsidRPr="00C83507">
              <w:rPr>
                <w:rFonts w:ascii="Arial" w:hAnsi="Arial" w:cs="Arial"/>
                <w:color w:val="000000"/>
                <w:sz w:val="20"/>
                <w:szCs w:val="20"/>
              </w:rPr>
              <w:t>)</w:t>
            </w:r>
          </w:p>
        </w:tc>
        <w:tc>
          <w:tcPr>
            <w:tcW w:w="6138" w:type="dxa"/>
            <w:tcBorders>
              <w:bottom w:val="single" w:sz="4" w:space="0" w:color="auto"/>
            </w:tcBorders>
            <w:shd w:val="clear" w:color="auto" w:fill="auto"/>
          </w:tcPr>
          <w:p w:rsidR="005F2E9E" w:rsidRPr="00C83507" w:rsidRDefault="00232A4D" w:rsidP="005F2E9E">
            <w:pPr>
              <w:rPr>
                <w:rFonts w:ascii="Arial" w:hAnsi="Arial" w:cs="Arial"/>
                <w:color w:val="000000"/>
                <w:sz w:val="20"/>
                <w:szCs w:val="20"/>
              </w:rPr>
            </w:pPr>
            <w:r w:rsidRPr="00C83507">
              <w:rPr>
                <w:rFonts w:ascii="Arial" w:hAnsi="Arial" w:cs="Arial"/>
                <w:b/>
                <w:color w:val="000000"/>
                <w:sz w:val="20"/>
                <w:szCs w:val="20"/>
              </w:rPr>
              <w:t xml:space="preserve">Definition: </w:t>
            </w:r>
            <w:r w:rsidR="005F2E9E" w:rsidRPr="00C83507">
              <w:rPr>
                <w:rFonts w:ascii="Arial" w:hAnsi="Arial" w:cs="Arial"/>
                <w:color w:val="000000"/>
                <w:sz w:val="20"/>
                <w:szCs w:val="20"/>
              </w:rPr>
              <w:t>Multiplies two numbers.</w:t>
            </w:r>
          </w:p>
          <w:p w:rsidR="005F2E9E" w:rsidRPr="00C83507" w:rsidRDefault="005F2E9E" w:rsidP="00FC1A4C">
            <w:pPr>
              <w:rPr>
                <w:rFonts w:ascii="Arial" w:hAnsi="Arial" w:cs="Arial"/>
                <w:color w:val="000000"/>
                <w:sz w:val="20"/>
                <w:szCs w:val="20"/>
              </w:rPr>
            </w:pPr>
          </w:p>
          <w:p w:rsidR="00B231D4" w:rsidRPr="00C83507" w:rsidRDefault="00B231D4" w:rsidP="00FC1A4C">
            <w:pPr>
              <w:rPr>
                <w:rFonts w:ascii="Arial" w:hAnsi="Arial" w:cs="Arial"/>
                <w:color w:val="000000"/>
                <w:sz w:val="20"/>
                <w:szCs w:val="20"/>
              </w:rPr>
            </w:pPr>
            <w:r w:rsidRPr="00C83507">
              <w:rPr>
                <w:rFonts w:ascii="Arial" w:hAnsi="Arial" w:cs="Arial"/>
                <w:color w:val="000000"/>
                <w:sz w:val="20"/>
                <w:szCs w:val="20"/>
              </w:rPr>
              <w:t>If you need to multiply two numbers in Windows PowerShell you can do what pretty much everyone who needs to multiply two numbers does: just use the asterisk (*) as the multiplication symbol. For example, this command multiplies 45 by 334 and stores the result in the variable $a:</w:t>
            </w:r>
          </w:p>
          <w:p w:rsidR="00B231D4" w:rsidRPr="00C83507" w:rsidRDefault="00B231D4" w:rsidP="00FC1A4C">
            <w:pPr>
              <w:rPr>
                <w:rFonts w:ascii="Arial" w:hAnsi="Arial" w:cs="Arial"/>
                <w:color w:val="000000"/>
                <w:sz w:val="20"/>
                <w:szCs w:val="20"/>
              </w:rPr>
            </w:pPr>
          </w:p>
          <w:p w:rsidR="00FC1A4C" w:rsidRPr="00C83507" w:rsidRDefault="00FC1A4C" w:rsidP="00FC1A4C">
            <w:pPr>
              <w:rPr>
                <w:rFonts w:ascii="Courier New" w:hAnsi="Courier New" w:cs="Courier New"/>
                <w:color w:val="000000"/>
                <w:sz w:val="20"/>
                <w:szCs w:val="20"/>
              </w:rPr>
            </w:pPr>
            <w:r w:rsidRPr="00C83507">
              <w:rPr>
                <w:rFonts w:ascii="Courier New" w:hAnsi="Courier New" w:cs="Courier New"/>
                <w:color w:val="000000"/>
                <w:sz w:val="20"/>
                <w:szCs w:val="20"/>
              </w:rPr>
              <w:t>$a = 45 * 334</w:t>
            </w:r>
          </w:p>
          <w:p w:rsidR="00B70115" w:rsidRPr="00C83507" w:rsidRDefault="00B70115" w:rsidP="00FC1A4C">
            <w:pPr>
              <w:rPr>
                <w:rFonts w:ascii="Arial" w:hAnsi="Arial" w:cs="Arial"/>
                <w:color w:val="000000"/>
                <w:sz w:val="20"/>
                <w:szCs w:val="20"/>
              </w:rPr>
            </w:pPr>
          </w:p>
          <w:p w:rsidR="00B231D4" w:rsidRPr="00C83507" w:rsidRDefault="00B231D4" w:rsidP="00FC1A4C">
            <w:pPr>
              <w:rPr>
                <w:rFonts w:ascii="Arial" w:hAnsi="Arial" w:cs="Arial"/>
                <w:color w:val="000000"/>
                <w:sz w:val="20"/>
                <w:szCs w:val="20"/>
              </w:rPr>
            </w:pPr>
            <w:r w:rsidRPr="00C83507">
              <w:rPr>
                <w:rFonts w:ascii="Arial" w:hAnsi="Arial" w:cs="Arial"/>
                <w:color w:val="000000"/>
                <w:sz w:val="20"/>
                <w:szCs w:val="20"/>
              </w:rPr>
              <w:t>For those few of you who didn’t bother to do this equation in your head, $a should be equal to this:</w:t>
            </w:r>
          </w:p>
          <w:p w:rsidR="00B231D4" w:rsidRPr="00C83507" w:rsidRDefault="00B231D4" w:rsidP="00FC1A4C">
            <w:pPr>
              <w:rPr>
                <w:rFonts w:ascii="Arial" w:hAnsi="Arial" w:cs="Arial"/>
                <w:color w:val="000000"/>
                <w:sz w:val="20"/>
                <w:szCs w:val="20"/>
              </w:rPr>
            </w:pPr>
          </w:p>
          <w:p w:rsidR="00B231D4" w:rsidRPr="00C83507" w:rsidRDefault="00B231D4" w:rsidP="00FC1A4C">
            <w:pPr>
              <w:rPr>
                <w:rFonts w:ascii="Courier New" w:hAnsi="Courier New" w:cs="Courier New"/>
                <w:color w:val="000000"/>
                <w:sz w:val="20"/>
                <w:szCs w:val="20"/>
              </w:rPr>
            </w:pPr>
            <w:r w:rsidRPr="00C83507">
              <w:rPr>
                <w:rFonts w:ascii="Courier New" w:hAnsi="Courier New" w:cs="Courier New"/>
                <w:color w:val="000000"/>
                <w:sz w:val="20"/>
                <w:szCs w:val="20"/>
              </w:rPr>
              <w:t>15030</w:t>
            </w:r>
          </w:p>
          <w:p w:rsidR="00B231D4" w:rsidRPr="00C83507" w:rsidRDefault="00B231D4" w:rsidP="00FC1A4C">
            <w:pPr>
              <w:rPr>
                <w:rFonts w:ascii="Arial" w:hAnsi="Arial" w:cs="Arial"/>
                <w:color w:val="000000"/>
                <w:sz w:val="20"/>
                <w:szCs w:val="20"/>
              </w:rPr>
            </w:pPr>
          </w:p>
        </w:tc>
      </w:tr>
      <w:tr w:rsidR="00FC1A4C" w:rsidRPr="00C83507" w:rsidTr="008D17E7">
        <w:tc>
          <w:tcPr>
            <w:tcW w:w="2718" w:type="dxa"/>
            <w:tcBorders>
              <w:bottom w:val="single" w:sz="4" w:space="0" w:color="auto"/>
            </w:tcBorders>
            <w:shd w:val="clear" w:color="auto" w:fill="auto"/>
          </w:tcPr>
          <w:p w:rsidR="00FC1A4C" w:rsidRPr="00C83507" w:rsidRDefault="007F0592" w:rsidP="00FC1A4C">
            <w:pPr>
              <w:rPr>
                <w:rFonts w:ascii="Arial" w:hAnsi="Arial" w:cs="Arial"/>
                <w:color w:val="000000"/>
                <w:sz w:val="20"/>
                <w:szCs w:val="20"/>
              </w:rPr>
            </w:pPr>
            <w:r w:rsidRPr="00C83507">
              <w:rPr>
                <w:rFonts w:ascii="Arial" w:hAnsi="Arial" w:cs="Arial"/>
                <w:color w:val="000000"/>
                <w:sz w:val="20"/>
                <w:szCs w:val="20"/>
              </w:rPr>
              <w:t>Not operator (</w:t>
            </w:r>
            <w:r w:rsidR="00FC1A4C" w:rsidRPr="00C83507">
              <w:rPr>
                <w:rFonts w:ascii="Arial" w:hAnsi="Arial" w:cs="Arial"/>
                <w:color w:val="000000"/>
                <w:sz w:val="20"/>
                <w:szCs w:val="20"/>
              </w:rPr>
              <w:t>Not</w:t>
            </w:r>
            <w:r w:rsidRPr="00C83507">
              <w:rPr>
                <w:rFonts w:ascii="Arial" w:hAnsi="Arial" w:cs="Arial"/>
                <w:color w:val="000000"/>
                <w:sz w:val="20"/>
                <w:szCs w:val="20"/>
              </w:rPr>
              <w:t>)</w:t>
            </w:r>
          </w:p>
        </w:tc>
        <w:tc>
          <w:tcPr>
            <w:tcW w:w="6138" w:type="dxa"/>
            <w:tcBorders>
              <w:bottom w:val="single" w:sz="4" w:space="0" w:color="auto"/>
            </w:tcBorders>
            <w:shd w:val="clear" w:color="auto" w:fill="auto"/>
          </w:tcPr>
          <w:p w:rsidR="005F2E9E" w:rsidRPr="00C83507" w:rsidRDefault="00232A4D" w:rsidP="00FC1A4C">
            <w:pPr>
              <w:rPr>
                <w:rFonts w:ascii="Arial" w:hAnsi="Arial" w:cs="Arial"/>
                <w:color w:val="000000"/>
                <w:sz w:val="20"/>
                <w:szCs w:val="20"/>
              </w:rPr>
            </w:pPr>
            <w:r w:rsidRPr="00C83507">
              <w:rPr>
                <w:rFonts w:ascii="Arial" w:hAnsi="Arial" w:cs="Arial"/>
                <w:b/>
                <w:color w:val="000000"/>
                <w:sz w:val="20"/>
                <w:szCs w:val="20"/>
              </w:rPr>
              <w:t xml:space="preserve">Definition: </w:t>
            </w:r>
            <w:r w:rsidR="005F2E9E" w:rsidRPr="00C83507">
              <w:rPr>
                <w:rFonts w:ascii="Arial" w:hAnsi="Arial" w:cs="Arial"/>
                <w:color w:val="000000"/>
                <w:sz w:val="20"/>
                <w:szCs w:val="20"/>
              </w:rPr>
              <w:t>Performs logical negation on an expression.</w:t>
            </w:r>
          </w:p>
          <w:p w:rsidR="005F2E9E" w:rsidRPr="00C83507" w:rsidRDefault="005F2E9E" w:rsidP="00FC1A4C">
            <w:pPr>
              <w:rPr>
                <w:rFonts w:ascii="Arial" w:hAnsi="Arial" w:cs="Arial"/>
                <w:color w:val="000000"/>
                <w:sz w:val="20"/>
                <w:szCs w:val="20"/>
              </w:rPr>
            </w:pPr>
          </w:p>
          <w:p w:rsidR="0013517B" w:rsidRPr="00C83507" w:rsidRDefault="0013517B" w:rsidP="00FC1A4C">
            <w:pPr>
              <w:rPr>
                <w:rFonts w:ascii="Arial" w:hAnsi="Arial" w:cs="Arial"/>
                <w:color w:val="000000"/>
                <w:sz w:val="20"/>
                <w:szCs w:val="20"/>
              </w:rPr>
            </w:pPr>
            <w:r w:rsidRPr="00C83507">
              <w:rPr>
                <w:rFonts w:ascii="Arial" w:hAnsi="Arial" w:cs="Arial"/>
                <w:color w:val="000000"/>
                <w:sz w:val="20"/>
                <w:szCs w:val="20"/>
              </w:rPr>
              <w:t xml:space="preserve">Before you go any further remember, the Scripting Guys don’t make up these operators; we just report back what they do. The NOT operator is designed to test whether an expression is false. If an expression </w:t>
            </w:r>
            <w:r w:rsidRPr="00C83507">
              <w:rPr>
                <w:rFonts w:ascii="Arial" w:hAnsi="Arial" w:cs="Arial"/>
                <w:i/>
                <w:color w:val="000000"/>
                <w:sz w:val="20"/>
                <w:szCs w:val="20"/>
              </w:rPr>
              <w:t>is</w:t>
            </w:r>
            <w:r w:rsidRPr="00C83507">
              <w:rPr>
                <w:rFonts w:ascii="Arial" w:hAnsi="Arial" w:cs="Arial"/>
                <w:color w:val="000000"/>
                <w:sz w:val="20"/>
                <w:szCs w:val="20"/>
              </w:rPr>
              <w:t xml:space="preserve"> false then the NOT operator reports back True. If an expression is true, then the NOT operator reports back False. </w:t>
            </w:r>
          </w:p>
          <w:p w:rsidR="0013517B" w:rsidRPr="00C83507" w:rsidRDefault="0013517B" w:rsidP="00FC1A4C">
            <w:pPr>
              <w:rPr>
                <w:rFonts w:ascii="Arial" w:hAnsi="Arial" w:cs="Arial"/>
                <w:color w:val="000000"/>
                <w:sz w:val="20"/>
                <w:szCs w:val="20"/>
              </w:rPr>
            </w:pPr>
          </w:p>
          <w:p w:rsidR="0013517B" w:rsidRPr="00C83507" w:rsidRDefault="0013517B" w:rsidP="00FC1A4C">
            <w:pPr>
              <w:rPr>
                <w:rFonts w:ascii="Arial" w:hAnsi="Arial" w:cs="Arial"/>
                <w:color w:val="000000"/>
                <w:sz w:val="20"/>
                <w:szCs w:val="20"/>
              </w:rPr>
            </w:pPr>
            <w:r w:rsidRPr="00C83507">
              <w:rPr>
                <w:rFonts w:ascii="Arial" w:hAnsi="Arial" w:cs="Arial"/>
                <w:color w:val="000000"/>
                <w:sz w:val="20"/>
                <w:szCs w:val="20"/>
              </w:rPr>
              <w:t xml:space="preserve">Like we said, we don’t make these things up, although, now that we think about it, this one </w:t>
            </w:r>
            <w:r w:rsidRPr="00C83507">
              <w:rPr>
                <w:rFonts w:ascii="Arial" w:hAnsi="Arial" w:cs="Arial"/>
                <w:i/>
                <w:color w:val="000000"/>
                <w:sz w:val="20"/>
                <w:szCs w:val="20"/>
              </w:rPr>
              <w:t>does</w:t>
            </w:r>
            <w:r w:rsidRPr="00C83507">
              <w:rPr>
                <w:rFonts w:ascii="Arial" w:hAnsi="Arial" w:cs="Arial"/>
                <w:color w:val="000000"/>
                <w:sz w:val="20"/>
                <w:szCs w:val="20"/>
              </w:rPr>
              <w:t xml:space="preserve"> sound like something the Scripting Guys would come up with, doesn’t it?</w:t>
            </w:r>
          </w:p>
          <w:p w:rsidR="0013517B" w:rsidRPr="00C83507" w:rsidRDefault="0013517B" w:rsidP="00FC1A4C">
            <w:pPr>
              <w:rPr>
                <w:rFonts w:ascii="Arial" w:hAnsi="Arial" w:cs="Arial"/>
                <w:color w:val="000000"/>
                <w:sz w:val="20"/>
                <w:szCs w:val="20"/>
              </w:rPr>
            </w:pPr>
          </w:p>
          <w:p w:rsidR="008D17E7" w:rsidRPr="00C83507" w:rsidRDefault="008D17E7" w:rsidP="008D17E7">
            <w:pPr>
              <w:rPr>
                <w:rFonts w:ascii="Arial" w:hAnsi="Arial" w:cs="Arial"/>
                <w:color w:val="000000"/>
                <w:sz w:val="20"/>
                <w:szCs w:val="20"/>
              </w:rPr>
            </w:pPr>
            <w:r w:rsidRPr="00C83507">
              <w:rPr>
                <w:rFonts w:ascii="Arial" w:hAnsi="Arial" w:cs="Arial"/>
                <w:color w:val="000000"/>
                <w:sz w:val="20"/>
                <w:szCs w:val="20"/>
              </w:rPr>
              <w:t xml:space="preserve">For example, this command uses the NOT operator to evaluate the following expression </w:t>
            </w:r>
            <w:r w:rsidRPr="00C83507">
              <w:rPr>
                <w:rFonts w:ascii="Arial" w:hAnsi="Arial" w:cs="Arial"/>
                <w:b/>
                <w:color w:val="000000"/>
                <w:sz w:val="20"/>
                <w:szCs w:val="20"/>
              </w:rPr>
              <w:t>10 * 7.7. = 77</w:t>
            </w:r>
            <w:r w:rsidRPr="00C83507">
              <w:rPr>
                <w:rFonts w:ascii="Arial" w:hAnsi="Arial" w:cs="Arial"/>
                <w:color w:val="000000"/>
                <w:sz w:val="20"/>
                <w:szCs w:val="20"/>
              </w:rPr>
              <w:t>:</w:t>
            </w:r>
          </w:p>
          <w:p w:rsidR="0013517B" w:rsidRPr="00C83507" w:rsidRDefault="0013517B" w:rsidP="00FC1A4C">
            <w:pPr>
              <w:rPr>
                <w:rFonts w:ascii="Arial" w:hAnsi="Arial" w:cs="Arial"/>
                <w:color w:val="000000"/>
                <w:sz w:val="20"/>
                <w:szCs w:val="20"/>
              </w:rPr>
            </w:pPr>
          </w:p>
          <w:p w:rsidR="00FC1A4C" w:rsidRPr="00C83507" w:rsidRDefault="0013517B" w:rsidP="00FC1A4C">
            <w:pPr>
              <w:rPr>
                <w:rFonts w:ascii="Courier New" w:hAnsi="Courier New" w:cs="Courier New"/>
                <w:color w:val="000000"/>
                <w:sz w:val="20"/>
                <w:szCs w:val="20"/>
              </w:rPr>
            </w:pPr>
            <w:r w:rsidRPr="00C83507">
              <w:rPr>
                <w:rFonts w:ascii="Courier New" w:hAnsi="Courier New" w:cs="Courier New"/>
                <w:color w:val="000000"/>
                <w:sz w:val="20"/>
                <w:szCs w:val="20"/>
              </w:rPr>
              <w:t xml:space="preserve">$a = </w:t>
            </w:r>
            <w:r w:rsidR="00B70115" w:rsidRPr="00C83507">
              <w:rPr>
                <w:rFonts w:ascii="Courier New" w:hAnsi="Courier New" w:cs="Courier New"/>
                <w:color w:val="000000"/>
                <w:sz w:val="20"/>
                <w:szCs w:val="20"/>
              </w:rPr>
              <w:t>-not (10 * 7.7 -eq 77)</w:t>
            </w:r>
          </w:p>
          <w:p w:rsidR="00B70115" w:rsidRPr="00C83507" w:rsidRDefault="00B70115" w:rsidP="00FC1A4C">
            <w:pPr>
              <w:rPr>
                <w:rFonts w:ascii="Arial" w:hAnsi="Arial" w:cs="Arial"/>
                <w:color w:val="000000"/>
                <w:sz w:val="20"/>
                <w:szCs w:val="20"/>
              </w:rPr>
            </w:pPr>
          </w:p>
          <w:p w:rsidR="008D17E7" w:rsidRPr="00C83507" w:rsidRDefault="008D17E7" w:rsidP="00FC1A4C">
            <w:pPr>
              <w:rPr>
                <w:rFonts w:ascii="Arial" w:hAnsi="Arial" w:cs="Arial"/>
                <w:color w:val="000000"/>
                <w:sz w:val="20"/>
                <w:szCs w:val="20"/>
              </w:rPr>
            </w:pPr>
            <w:r w:rsidRPr="00C83507">
              <w:rPr>
                <w:rFonts w:ascii="Arial" w:hAnsi="Arial" w:cs="Arial"/>
                <w:color w:val="000000"/>
                <w:sz w:val="20"/>
                <w:szCs w:val="20"/>
              </w:rPr>
              <w:t>Because this expression is true, if you run this command an</w:t>
            </w:r>
            <w:r w:rsidR="00E978AD" w:rsidRPr="00C83507">
              <w:rPr>
                <w:rFonts w:ascii="Arial" w:hAnsi="Arial" w:cs="Arial"/>
                <w:color w:val="000000"/>
                <w:sz w:val="20"/>
                <w:szCs w:val="20"/>
              </w:rPr>
              <w:t>d</w:t>
            </w:r>
            <w:r w:rsidRPr="00C83507">
              <w:rPr>
                <w:rFonts w:ascii="Arial" w:hAnsi="Arial" w:cs="Arial"/>
                <w:color w:val="000000"/>
                <w:sz w:val="20"/>
                <w:szCs w:val="20"/>
              </w:rPr>
              <w:t xml:space="preserve"> echo back the value of $a you’ll get the following:</w:t>
            </w:r>
          </w:p>
          <w:p w:rsidR="008D17E7" w:rsidRPr="00C83507" w:rsidRDefault="008D17E7" w:rsidP="00FC1A4C">
            <w:pPr>
              <w:rPr>
                <w:rFonts w:ascii="Arial" w:hAnsi="Arial" w:cs="Arial"/>
                <w:color w:val="000000"/>
                <w:sz w:val="20"/>
                <w:szCs w:val="20"/>
              </w:rPr>
            </w:pPr>
          </w:p>
          <w:p w:rsidR="008D17E7" w:rsidRPr="00C83507" w:rsidRDefault="008D17E7" w:rsidP="00FC1A4C">
            <w:pPr>
              <w:rPr>
                <w:rFonts w:ascii="Courier New" w:hAnsi="Courier New" w:cs="Courier New"/>
                <w:color w:val="000000"/>
                <w:sz w:val="20"/>
                <w:szCs w:val="20"/>
              </w:rPr>
            </w:pPr>
            <w:r w:rsidRPr="00C83507">
              <w:rPr>
                <w:rFonts w:ascii="Courier New" w:hAnsi="Courier New" w:cs="Courier New"/>
                <w:color w:val="000000"/>
                <w:sz w:val="20"/>
                <w:szCs w:val="20"/>
              </w:rPr>
              <w:t>False</w:t>
            </w:r>
          </w:p>
          <w:p w:rsidR="008D17E7" w:rsidRPr="00C83507" w:rsidRDefault="008D17E7" w:rsidP="00FC1A4C">
            <w:pPr>
              <w:rPr>
                <w:rFonts w:ascii="Arial" w:hAnsi="Arial" w:cs="Arial"/>
                <w:color w:val="000000"/>
                <w:sz w:val="20"/>
                <w:szCs w:val="20"/>
              </w:rPr>
            </w:pPr>
          </w:p>
        </w:tc>
      </w:tr>
      <w:tr w:rsidR="00FC1A4C" w:rsidRPr="00C83507" w:rsidTr="00EA4E1C">
        <w:tc>
          <w:tcPr>
            <w:tcW w:w="2718" w:type="dxa"/>
            <w:tcBorders>
              <w:bottom w:val="single" w:sz="4" w:space="0" w:color="auto"/>
            </w:tcBorders>
            <w:shd w:val="clear" w:color="auto" w:fill="auto"/>
          </w:tcPr>
          <w:p w:rsidR="00FC1A4C" w:rsidRPr="00C83507" w:rsidRDefault="007F0592" w:rsidP="00FC1A4C">
            <w:pPr>
              <w:rPr>
                <w:rFonts w:ascii="Arial" w:hAnsi="Arial" w:cs="Arial"/>
                <w:color w:val="000000"/>
                <w:sz w:val="20"/>
                <w:szCs w:val="20"/>
              </w:rPr>
            </w:pPr>
            <w:r w:rsidRPr="00C83507">
              <w:rPr>
                <w:rFonts w:ascii="Arial" w:hAnsi="Arial" w:cs="Arial"/>
                <w:color w:val="000000"/>
                <w:sz w:val="20"/>
                <w:szCs w:val="20"/>
              </w:rPr>
              <w:t>Or operator (</w:t>
            </w:r>
            <w:r w:rsidR="00FC1A4C" w:rsidRPr="00C83507">
              <w:rPr>
                <w:rFonts w:ascii="Arial" w:hAnsi="Arial" w:cs="Arial"/>
                <w:color w:val="000000"/>
                <w:sz w:val="20"/>
                <w:szCs w:val="20"/>
              </w:rPr>
              <w:t>OR</w:t>
            </w:r>
            <w:r w:rsidRPr="00C83507">
              <w:rPr>
                <w:rFonts w:ascii="Arial" w:hAnsi="Arial" w:cs="Arial"/>
                <w:color w:val="000000"/>
                <w:sz w:val="20"/>
                <w:szCs w:val="20"/>
              </w:rPr>
              <w:t>)</w:t>
            </w:r>
          </w:p>
        </w:tc>
        <w:tc>
          <w:tcPr>
            <w:tcW w:w="6138" w:type="dxa"/>
            <w:tcBorders>
              <w:bottom w:val="single" w:sz="4" w:space="0" w:color="auto"/>
            </w:tcBorders>
            <w:shd w:val="clear" w:color="auto" w:fill="auto"/>
          </w:tcPr>
          <w:p w:rsidR="005F2E9E" w:rsidRPr="00C83507" w:rsidRDefault="00232A4D" w:rsidP="00FC1A4C">
            <w:pPr>
              <w:rPr>
                <w:rFonts w:ascii="Arial" w:hAnsi="Arial" w:cs="Arial"/>
                <w:color w:val="000000"/>
                <w:sz w:val="20"/>
                <w:szCs w:val="20"/>
              </w:rPr>
            </w:pPr>
            <w:r w:rsidRPr="00C83507">
              <w:rPr>
                <w:rFonts w:ascii="Arial" w:hAnsi="Arial" w:cs="Arial"/>
                <w:b/>
                <w:color w:val="000000"/>
                <w:sz w:val="20"/>
                <w:szCs w:val="20"/>
              </w:rPr>
              <w:t xml:space="preserve">Definition: </w:t>
            </w:r>
            <w:r w:rsidR="005F2E9E" w:rsidRPr="00C83507">
              <w:rPr>
                <w:rFonts w:ascii="Arial" w:hAnsi="Arial" w:cs="Arial"/>
                <w:color w:val="000000"/>
                <w:sz w:val="20"/>
                <w:szCs w:val="20"/>
              </w:rPr>
              <w:t>Performs a logical disjunction on two expressions.</w:t>
            </w:r>
          </w:p>
          <w:p w:rsidR="005F2E9E" w:rsidRPr="00C83507" w:rsidRDefault="005F2E9E" w:rsidP="00FC1A4C">
            <w:pPr>
              <w:rPr>
                <w:rFonts w:ascii="Arial" w:hAnsi="Arial" w:cs="Arial"/>
                <w:color w:val="000000"/>
                <w:sz w:val="20"/>
                <w:szCs w:val="20"/>
              </w:rPr>
            </w:pPr>
          </w:p>
          <w:p w:rsidR="00EA4E1C" w:rsidRPr="00C83507" w:rsidRDefault="00EA4E1C" w:rsidP="00EA4E1C">
            <w:pPr>
              <w:rPr>
                <w:rFonts w:ascii="Arial" w:hAnsi="Arial" w:cs="Arial"/>
                <w:color w:val="000000"/>
                <w:sz w:val="20"/>
                <w:szCs w:val="20"/>
              </w:rPr>
            </w:pPr>
            <w:r w:rsidRPr="00C83507">
              <w:rPr>
                <w:rFonts w:ascii="Arial" w:hAnsi="Arial" w:cs="Arial"/>
                <w:color w:val="000000"/>
                <w:sz w:val="20"/>
                <w:szCs w:val="20"/>
              </w:rPr>
              <w:t>The OR operator evaluates two expressions and return</w:t>
            </w:r>
            <w:r w:rsidR="00E978AD" w:rsidRPr="00C83507">
              <w:rPr>
                <w:rFonts w:ascii="Arial" w:hAnsi="Arial" w:cs="Arial"/>
                <w:color w:val="000000"/>
                <w:sz w:val="20"/>
                <w:szCs w:val="20"/>
              </w:rPr>
              <w:t>s</w:t>
            </w:r>
            <w:r w:rsidRPr="00C83507">
              <w:rPr>
                <w:rFonts w:ascii="Arial" w:hAnsi="Arial" w:cs="Arial"/>
                <w:color w:val="000000"/>
                <w:sz w:val="20"/>
                <w:szCs w:val="20"/>
              </w:rPr>
              <w:t xml:space="preserve"> True if either of the expressions are true; you will get back the value False </w:t>
            </w:r>
            <w:r w:rsidR="00B14113" w:rsidRPr="00C83507">
              <w:rPr>
                <w:rFonts w:ascii="Arial" w:hAnsi="Arial" w:cs="Arial"/>
                <w:color w:val="000000"/>
                <w:sz w:val="20"/>
                <w:szCs w:val="20"/>
              </w:rPr>
              <w:t xml:space="preserve">only </w:t>
            </w:r>
            <w:r w:rsidRPr="00C83507">
              <w:rPr>
                <w:rFonts w:ascii="Arial" w:hAnsi="Arial" w:cs="Arial"/>
                <w:color w:val="000000"/>
                <w:sz w:val="20"/>
                <w:szCs w:val="20"/>
              </w:rPr>
              <w:t xml:space="preserve">if both parts are False. For example, </w:t>
            </w:r>
            <w:r w:rsidR="00B14113">
              <w:rPr>
                <w:rFonts w:ascii="Arial" w:hAnsi="Arial" w:cs="Arial"/>
                <w:color w:val="000000"/>
                <w:sz w:val="20"/>
                <w:szCs w:val="20"/>
              </w:rPr>
              <w:t>suppose we want to</w:t>
            </w:r>
            <w:r w:rsidRPr="00C83507">
              <w:rPr>
                <w:rFonts w:ascii="Arial" w:hAnsi="Arial" w:cs="Arial"/>
                <w:color w:val="000000"/>
                <w:sz w:val="20"/>
                <w:szCs w:val="20"/>
              </w:rPr>
              <w:t xml:space="preserve"> evaluate the following two statements, then store </w:t>
            </w:r>
            <w:r w:rsidR="00B14113">
              <w:rPr>
                <w:rFonts w:ascii="Arial" w:hAnsi="Arial" w:cs="Arial"/>
                <w:color w:val="000000"/>
                <w:sz w:val="20"/>
                <w:szCs w:val="20"/>
              </w:rPr>
              <w:t>the</w:t>
            </w:r>
            <w:r w:rsidRPr="00C83507">
              <w:rPr>
                <w:rFonts w:ascii="Arial" w:hAnsi="Arial" w:cs="Arial"/>
                <w:color w:val="000000"/>
                <w:sz w:val="20"/>
                <w:szCs w:val="20"/>
              </w:rPr>
              <w:t xml:space="preserve"> verdict in the variable $a:</w:t>
            </w:r>
          </w:p>
          <w:p w:rsidR="00EA4E1C" w:rsidRPr="00C83507" w:rsidRDefault="00EA4E1C" w:rsidP="00EA4E1C">
            <w:pPr>
              <w:rPr>
                <w:rFonts w:ascii="Arial" w:hAnsi="Arial" w:cs="Arial"/>
                <w:color w:val="000000"/>
                <w:sz w:val="20"/>
                <w:szCs w:val="20"/>
              </w:rPr>
            </w:pPr>
          </w:p>
          <w:p w:rsidR="00EA4E1C" w:rsidRPr="00C83507" w:rsidRDefault="00EA4E1C" w:rsidP="00EA4E1C">
            <w:pPr>
              <w:numPr>
                <w:ilvl w:val="0"/>
                <w:numId w:val="10"/>
              </w:numPr>
              <w:rPr>
                <w:rFonts w:ascii="Arial" w:hAnsi="Arial" w:cs="Arial"/>
                <w:color w:val="000000"/>
                <w:sz w:val="20"/>
                <w:szCs w:val="20"/>
              </w:rPr>
            </w:pPr>
            <w:r w:rsidRPr="00C83507">
              <w:rPr>
                <w:rFonts w:ascii="Arial" w:hAnsi="Arial" w:cs="Arial"/>
                <w:color w:val="000000"/>
                <w:sz w:val="20"/>
                <w:szCs w:val="20"/>
              </w:rPr>
              <w:t>23 is less than 12</w:t>
            </w:r>
          </w:p>
          <w:p w:rsidR="00EA4E1C" w:rsidRPr="00C83507" w:rsidRDefault="00EA4E1C" w:rsidP="00EA4E1C">
            <w:pPr>
              <w:numPr>
                <w:ilvl w:val="0"/>
                <w:numId w:val="10"/>
              </w:numPr>
              <w:rPr>
                <w:rFonts w:ascii="Arial" w:hAnsi="Arial" w:cs="Arial"/>
                <w:color w:val="000000"/>
                <w:sz w:val="20"/>
                <w:szCs w:val="20"/>
              </w:rPr>
            </w:pPr>
            <w:r w:rsidRPr="00C83507">
              <w:rPr>
                <w:rFonts w:ascii="Arial" w:hAnsi="Arial" w:cs="Arial"/>
                <w:color w:val="000000"/>
                <w:sz w:val="20"/>
                <w:szCs w:val="20"/>
              </w:rPr>
              <w:t>12 is greater than 40</w:t>
            </w:r>
          </w:p>
          <w:p w:rsidR="00EA4E1C" w:rsidRPr="00C83507" w:rsidRDefault="00EA4E1C" w:rsidP="00EA4E1C">
            <w:pPr>
              <w:rPr>
                <w:rFonts w:ascii="Arial" w:hAnsi="Arial" w:cs="Arial"/>
                <w:color w:val="000000"/>
                <w:sz w:val="20"/>
                <w:szCs w:val="20"/>
              </w:rPr>
            </w:pPr>
          </w:p>
          <w:p w:rsidR="00EA4E1C" w:rsidRPr="00C83507" w:rsidRDefault="00EA4E1C" w:rsidP="00EA4E1C">
            <w:pPr>
              <w:rPr>
                <w:rFonts w:ascii="Arial" w:hAnsi="Arial" w:cs="Arial"/>
                <w:color w:val="000000"/>
                <w:sz w:val="20"/>
                <w:szCs w:val="20"/>
              </w:rPr>
            </w:pPr>
            <w:r w:rsidRPr="00C83507">
              <w:rPr>
                <w:rFonts w:ascii="Arial" w:hAnsi="Arial" w:cs="Arial"/>
                <w:color w:val="000000"/>
                <w:sz w:val="20"/>
                <w:szCs w:val="20"/>
              </w:rPr>
              <w:t>Here’s the command</w:t>
            </w:r>
            <w:r w:rsidR="00B14113">
              <w:rPr>
                <w:rFonts w:ascii="Arial" w:hAnsi="Arial" w:cs="Arial"/>
                <w:color w:val="000000"/>
                <w:sz w:val="20"/>
                <w:szCs w:val="20"/>
              </w:rPr>
              <w:t xml:space="preserve"> we’d use:</w:t>
            </w:r>
          </w:p>
          <w:p w:rsidR="00EA4E1C" w:rsidRPr="00C83507" w:rsidRDefault="00EA4E1C" w:rsidP="00EA4E1C">
            <w:pPr>
              <w:rPr>
                <w:rFonts w:ascii="Arial" w:hAnsi="Arial" w:cs="Arial"/>
                <w:color w:val="000000"/>
                <w:sz w:val="20"/>
                <w:szCs w:val="20"/>
              </w:rPr>
            </w:pPr>
          </w:p>
          <w:p w:rsidR="00EA4E1C" w:rsidRPr="00C83507" w:rsidRDefault="00EA4E1C" w:rsidP="00EA4E1C">
            <w:pPr>
              <w:rPr>
                <w:rFonts w:ascii="Courier New" w:hAnsi="Courier New" w:cs="Courier New"/>
                <w:color w:val="000000"/>
                <w:sz w:val="20"/>
                <w:szCs w:val="20"/>
              </w:rPr>
            </w:pPr>
            <w:r w:rsidRPr="00C83507">
              <w:rPr>
                <w:rFonts w:ascii="Courier New" w:hAnsi="Courier New" w:cs="Courier New"/>
                <w:color w:val="000000"/>
                <w:sz w:val="20"/>
                <w:szCs w:val="20"/>
              </w:rPr>
              <w:t>$a = 23 -lt 12 -or 12 -gt 40</w:t>
            </w:r>
          </w:p>
          <w:p w:rsidR="00EA4E1C" w:rsidRPr="00C83507" w:rsidRDefault="00EA4E1C" w:rsidP="00EA4E1C">
            <w:pPr>
              <w:rPr>
                <w:rFonts w:ascii="Arial" w:hAnsi="Arial" w:cs="Arial"/>
                <w:color w:val="000000"/>
                <w:sz w:val="20"/>
                <w:szCs w:val="20"/>
              </w:rPr>
            </w:pPr>
          </w:p>
          <w:p w:rsidR="00EA4E1C" w:rsidRPr="00C83507" w:rsidRDefault="00EA4E1C" w:rsidP="00EA4E1C">
            <w:pPr>
              <w:rPr>
                <w:rFonts w:ascii="Arial" w:hAnsi="Arial" w:cs="Arial"/>
                <w:color w:val="000000"/>
                <w:sz w:val="20"/>
                <w:szCs w:val="20"/>
              </w:rPr>
            </w:pPr>
            <w:r w:rsidRPr="00C83507">
              <w:rPr>
                <w:rFonts w:ascii="Arial" w:hAnsi="Arial" w:cs="Arial"/>
                <w:color w:val="000000"/>
                <w:sz w:val="20"/>
                <w:szCs w:val="20"/>
              </w:rPr>
              <w:t>As you might expect, if you run the command and then echo back the value of $a you’ll get the following</w:t>
            </w:r>
            <w:r w:rsidR="008C0134" w:rsidRPr="00C83507">
              <w:rPr>
                <w:rFonts w:ascii="Arial" w:hAnsi="Arial" w:cs="Arial"/>
                <w:color w:val="000000"/>
                <w:sz w:val="20"/>
                <w:szCs w:val="20"/>
              </w:rPr>
              <w:t>, seeing as how both expressions are False</w:t>
            </w:r>
            <w:r w:rsidRPr="00C83507">
              <w:rPr>
                <w:rFonts w:ascii="Arial" w:hAnsi="Arial" w:cs="Arial"/>
                <w:color w:val="000000"/>
                <w:sz w:val="20"/>
                <w:szCs w:val="20"/>
              </w:rPr>
              <w:t>:</w:t>
            </w:r>
          </w:p>
          <w:p w:rsidR="00EA4E1C" w:rsidRPr="00C83507" w:rsidRDefault="00EA4E1C" w:rsidP="00EA4E1C">
            <w:pPr>
              <w:rPr>
                <w:rFonts w:ascii="Arial" w:hAnsi="Arial" w:cs="Arial"/>
                <w:color w:val="000000"/>
                <w:sz w:val="20"/>
                <w:szCs w:val="20"/>
              </w:rPr>
            </w:pPr>
          </w:p>
          <w:p w:rsidR="00EA4E1C" w:rsidRPr="00C83507" w:rsidRDefault="00EA4E1C" w:rsidP="00EA4E1C">
            <w:pPr>
              <w:rPr>
                <w:rFonts w:ascii="Courier New" w:hAnsi="Courier New" w:cs="Courier New"/>
                <w:color w:val="000000"/>
                <w:sz w:val="20"/>
                <w:szCs w:val="20"/>
              </w:rPr>
            </w:pPr>
            <w:r w:rsidRPr="00C83507">
              <w:rPr>
                <w:rFonts w:ascii="Courier New" w:hAnsi="Courier New" w:cs="Courier New"/>
                <w:color w:val="000000"/>
                <w:sz w:val="20"/>
                <w:szCs w:val="20"/>
              </w:rPr>
              <w:t>False</w:t>
            </w:r>
          </w:p>
          <w:p w:rsidR="00B70115" w:rsidRPr="00C83507" w:rsidRDefault="00B70115" w:rsidP="00FC1A4C">
            <w:pPr>
              <w:rPr>
                <w:rFonts w:ascii="Arial" w:hAnsi="Arial" w:cs="Arial"/>
                <w:color w:val="000000"/>
                <w:sz w:val="20"/>
                <w:szCs w:val="20"/>
              </w:rPr>
            </w:pPr>
          </w:p>
        </w:tc>
      </w:tr>
      <w:tr w:rsidR="00FC1A4C" w:rsidRPr="00C83507" w:rsidTr="00234EEB">
        <w:tc>
          <w:tcPr>
            <w:tcW w:w="2718" w:type="dxa"/>
            <w:tcBorders>
              <w:bottom w:val="single" w:sz="4" w:space="0" w:color="auto"/>
            </w:tcBorders>
            <w:shd w:val="clear" w:color="auto" w:fill="auto"/>
          </w:tcPr>
          <w:p w:rsidR="00FC1A4C" w:rsidRPr="00C83507" w:rsidRDefault="007F0592" w:rsidP="00FC1A4C">
            <w:pPr>
              <w:rPr>
                <w:rFonts w:ascii="Arial" w:hAnsi="Arial" w:cs="Arial"/>
                <w:color w:val="000000"/>
                <w:sz w:val="20"/>
                <w:szCs w:val="20"/>
              </w:rPr>
            </w:pPr>
            <w:r w:rsidRPr="00C83507">
              <w:rPr>
                <w:rFonts w:ascii="Arial" w:hAnsi="Arial" w:cs="Arial"/>
                <w:color w:val="000000"/>
                <w:sz w:val="20"/>
                <w:szCs w:val="20"/>
              </w:rPr>
              <w:t>Subtraction operator (</w:t>
            </w:r>
            <w:r w:rsidR="00FC1A4C" w:rsidRPr="00C83507">
              <w:rPr>
                <w:rFonts w:ascii="Arial" w:hAnsi="Arial" w:cs="Arial"/>
                <w:color w:val="000000"/>
                <w:sz w:val="20"/>
                <w:szCs w:val="20"/>
              </w:rPr>
              <w:t>-</w:t>
            </w:r>
            <w:r w:rsidRPr="00C83507">
              <w:rPr>
                <w:rFonts w:ascii="Arial" w:hAnsi="Arial" w:cs="Arial"/>
                <w:color w:val="000000"/>
                <w:sz w:val="20"/>
                <w:szCs w:val="20"/>
              </w:rPr>
              <w:t>)</w:t>
            </w:r>
          </w:p>
        </w:tc>
        <w:tc>
          <w:tcPr>
            <w:tcW w:w="6138" w:type="dxa"/>
            <w:tcBorders>
              <w:bottom w:val="single" w:sz="4" w:space="0" w:color="auto"/>
            </w:tcBorders>
            <w:shd w:val="clear" w:color="auto" w:fill="auto"/>
          </w:tcPr>
          <w:p w:rsidR="005F2E9E" w:rsidRPr="00C83507" w:rsidRDefault="00232A4D" w:rsidP="00FC1A4C">
            <w:pPr>
              <w:rPr>
                <w:rFonts w:ascii="Arial" w:hAnsi="Arial" w:cs="Arial"/>
                <w:color w:val="000000"/>
                <w:sz w:val="20"/>
                <w:szCs w:val="20"/>
              </w:rPr>
            </w:pPr>
            <w:r w:rsidRPr="00C83507">
              <w:rPr>
                <w:rFonts w:ascii="Arial" w:hAnsi="Arial" w:cs="Arial"/>
                <w:b/>
                <w:color w:val="000000"/>
                <w:sz w:val="20"/>
                <w:szCs w:val="20"/>
              </w:rPr>
              <w:t xml:space="preserve">Definition: </w:t>
            </w:r>
            <w:r w:rsidR="005F2E9E" w:rsidRPr="00C83507">
              <w:rPr>
                <w:rFonts w:ascii="Arial" w:hAnsi="Arial" w:cs="Arial"/>
                <w:color w:val="000000"/>
                <w:sz w:val="20"/>
                <w:szCs w:val="20"/>
              </w:rPr>
              <w:t>Finds the difference between two numbers or indicates the negative value of a numeric expression.</w:t>
            </w:r>
          </w:p>
          <w:p w:rsidR="005F2E9E" w:rsidRPr="00C83507" w:rsidRDefault="005F2E9E" w:rsidP="00FC1A4C">
            <w:pPr>
              <w:rPr>
                <w:rFonts w:ascii="Arial" w:hAnsi="Arial" w:cs="Arial"/>
                <w:color w:val="000000"/>
                <w:sz w:val="20"/>
                <w:szCs w:val="20"/>
              </w:rPr>
            </w:pPr>
          </w:p>
          <w:p w:rsidR="00B231D4" w:rsidRPr="00C83507" w:rsidRDefault="00B231D4" w:rsidP="00FC1A4C">
            <w:pPr>
              <w:rPr>
                <w:rFonts w:ascii="Arial" w:hAnsi="Arial" w:cs="Arial"/>
                <w:color w:val="000000"/>
                <w:sz w:val="20"/>
                <w:szCs w:val="20"/>
              </w:rPr>
            </w:pPr>
            <w:r w:rsidRPr="00C83507">
              <w:rPr>
                <w:rFonts w:ascii="Arial" w:hAnsi="Arial" w:cs="Arial"/>
                <w:color w:val="000000"/>
                <w:sz w:val="20"/>
                <w:szCs w:val="20"/>
              </w:rPr>
              <w:t xml:space="preserve">Actually, no, we </w:t>
            </w:r>
            <w:r w:rsidRPr="00C83507">
              <w:rPr>
                <w:rFonts w:ascii="Arial" w:hAnsi="Arial" w:cs="Arial"/>
                <w:i/>
                <w:color w:val="000000"/>
                <w:sz w:val="20"/>
                <w:szCs w:val="20"/>
              </w:rPr>
              <w:t>don’t</w:t>
            </w:r>
            <w:r w:rsidRPr="00C83507">
              <w:rPr>
                <w:rFonts w:ascii="Arial" w:hAnsi="Arial" w:cs="Arial"/>
                <w:color w:val="000000"/>
                <w:sz w:val="20"/>
                <w:szCs w:val="20"/>
              </w:rPr>
              <w:t xml:space="preserve"> know what 22,018 minus 1,915 is. But Windows PowerShell can determine that difference for us; just use the minus sign (-) as the subtraction operator.</w:t>
            </w:r>
          </w:p>
          <w:p w:rsidR="00B231D4" w:rsidRPr="00C83507" w:rsidRDefault="00B231D4" w:rsidP="00FC1A4C">
            <w:pPr>
              <w:rPr>
                <w:rFonts w:ascii="Arial" w:hAnsi="Arial" w:cs="Arial"/>
                <w:color w:val="000000"/>
                <w:sz w:val="20"/>
                <w:szCs w:val="20"/>
              </w:rPr>
            </w:pPr>
          </w:p>
          <w:p w:rsidR="00FC1A4C" w:rsidRPr="00C83507" w:rsidRDefault="00FC1A4C" w:rsidP="00FC1A4C">
            <w:pPr>
              <w:rPr>
                <w:rFonts w:ascii="Courier New" w:hAnsi="Courier New" w:cs="Courier New"/>
                <w:color w:val="000000"/>
                <w:sz w:val="20"/>
                <w:szCs w:val="20"/>
              </w:rPr>
            </w:pPr>
            <w:r w:rsidRPr="00C83507">
              <w:rPr>
                <w:rFonts w:ascii="Courier New" w:hAnsi="Courier New" w:cs="Courier New"/>
                <w:color w:val="000000"/>
                <w:sz w:val="20"/>
                <w:szCs w:val="20"/>
              </w:rPr>
              <w:t>$a = 2</w:t>
            </w:r>
            <w:r w:rsidR="00B231D4" w:rsidRPr="00C83507">
              <w:rPr>
                <w:rFonts w:ascii="Courier New" w:hAnsi="Courier New" w:cs="Courier New"/>
                <w:color w:val="000000"/>
                <w:sz w:val="20"/>
                <w:szCs w:val="20"/>
              </w:rPr>
              <w:t>201</w:t>
            </w:r>
            <w:r w:rsidRPr="00C83507">
              <w:rPr>
                <w:rFonts w:ascii="Courier New" w:hAnsi="Courier New" w:cs="Courier New"/>
                <w:color w:val="000000"/>
                <w:sz w:val="20"/>
                <w:szCs w:val="20"/>
              </w:rPr>
              <w:t>8 - 1</w:t>
            </w:r>
            <w:r w:rsidR="00B231D4" w:rsidRPr="00C83507">
              <w:rPr>
                <w:rFonts w:ascii="Courier New" w:hAnsi="Courier New" w:cs="Courier New"/>
                <w:color w:val="000000"/>
                <w:sz w:val="20"/>
                <w:szCs w:val="20"/>
              </w:rPr>
              <w:t>915</w:t>
            </w:r>
          </w:p>
          <w:p w:rsidR="00B70115" w:rsidRPr="00C83507" w:rsidRDefault="00B70115" w:rsidP="00FC1A4C">
            <w:pPr>
              <w:rPr>
                <w:rFonts w:ascii="Arial" w:hAnsi="Arial" w:cs="Arial"/>
                <w:color w:val="000000"/>
                <w:sz w:val="20"/>
                <w:szCs w:val="20"/>
              </w:rPr>
            </w:pPr>
          </w:p>
          <w:p w:rsidR="00B231D4" w:rsidRPr="00C83507" w:rsidRDefault="00B231D4" w:rsidP="00FC1A4C">
            <w:pPr>
              <w:rPr>
                <w:rFonts w:ascii="Arial" w:hAnsi="Arial" w:cs="Arial"/>
                <w:color w:val="000000"/>
                <w:sz w:val="20"/>
                <w:szCs w:val="20"/>
              </w:rPr>
            </w:pPr>
            <w:r w:rsidRPr="00C83507">
              <w:rPr>
                <w:rFonts w:ascii="Arial" w:hAnsi="Arial" w:cs="Arial"/>
                <w:color w:val="000000"/>
                <w:sz w:val="20"/>
                <w:szCs w:val="20"/>
              </w:rPr>
              <w:t xml:space="preserve">Well, what do you know? We were right: the answer is </w:t>
            </w:r>
            <w:r w:rsidRPr="00C83507">
              <w:rPr>
                <w:rFonts w:ascii="Arial" w:hAnsi="Arial" w:cs="Arial"/>
                <w:i/>
                <w:color w:val="000000"/>
                <w:sz w:val="20"/>
                <w:szCs w:val="20"/>
              </w:rPr>
              <w:t>20103</w:t>
            </w:r>
            <w:r w:rsidRPr="00C83507">
              <w:rPr>
                <w:rFonts w:ascii="Arial" w:hAnsi="Arial" w:cs="Arial"/>
                <w:color w:val="000000"/>
                <w:sz w:val="20"/>
                <w:szCs w:val="20"/>
              </w:rPr>
              <w:t>.</w:t>
            </w:r>
          </w:p>
          <w:p w:rsidR="00B231D4" w:rsidRPr="00C83507" w:rsidRDefault="00B231D4" w:rsidP="00FC1A4C">
            <w:pPr>
              <w:rPr>
                <w:rFonts w:ascii="Arial" w:hAnsi="Arial" w:cs="Arial"/>
                <w:color w:val="000000"/>
                <w:sz w:val="20"/>
                <w:szCs w:val="20"/>
              </w:rPr>
            </w:pPr>
          </w:p>
        </w:tc>
      </w:tr>
      <w:tr w:rsidR="00FC1A4C" w:rsidRPr="00C83507" w:rsidTr="00234EEB">
        <w:tc>
          <w:tcPr>
            <w:tcW w:w="2718" w:type="dxa"/>
            <w:tcBorders>
              <w:bottom w:val="single" w:sz="4" w:space="0" w:color="auto"/>
            </w:tcBorders>
            <w:shd w:val="clear" w:color="auto" w:fill="auto"/>
          </w:tcPr>
          <w:p w:rsidR="00FC1A4C" w:rsidRPr="00C83507" w:rsidRDefault="007F0592" w:rsidP="00FC1A4C">
            <w:pPr>
              <w:rPr>
                <w:rFonts w:ascii="Arial" w:hAnsi="Arial" w:cs="Arial"/>
                <w:color w:val="000000"/>
                <w:sz w:val="20"/>
                <w:szCs w:val="20"/>
              </w:rPr>
            </w:pPr>
            <w:r w:rsidRPr="00C83507">
              <w:rPr>
                <w:rFonts w:ascii="Arial" w:hAnsi="Arial" w:cs="Arial"/>
                <w:color w:val="000000"/>
                <w:sz w:val="20"/>
                <w:szCs w:val="20"/>
              </w:rPr>
              <w:t>Xor operator (</w:t>
            </w:r>
            <w:r w:rsidR="00FC1A4C" w:rsidRPr="00C83507">
              <w:rPr>
                <w:rFonts w:ascii="Arial" w:hAnsi="Arial" w:cs="Arial"/>
                <w:color w:val="000000"/>
                <w:sz w:val="20"/>
                <w:szCs w:val="20"/>
              </w:rPr>
              <w:t>XOR</w:t>
            </w:r>
            <w:r w:rsidRPr="00C83507">
              <w:rPr>
                <w:rFonts w:ascii="Arial" w:hAnsi="Arial" w:cs="Arial"/>
                <w:color w:val="000000"/>
                <w:sz w:val="20"/>
                <w:szCs w:val="20"/>
              </w:rPr>
              <w:t>)</w:t>
            </w:r>
          </w:p>
        </w:tc>
        <w:tc>
          <w:tcPr>
            <w:tcW w:w="6138" w:type="dxa"/>
            <w:tcBorders>
              <w:bottom w:val="single" w:sz="4" w:space="0" w:color="auto"/>
            </w:tcBorders>
            <w:shd w:val="clear" w:color="auto" w:fill="auto"/>
          </w:tcPr>
          <w:p w:rsidR="005F2E9E" w:rsidRPr="00C83507" w:rsidRDefault="00232A4D" w:rsidP="005F2E9E">
            <w:pPr>
              <w:rPr>
                <w:rFonts w:ascii="Arial" w:hAnsi="Arial" w:cs="Arial"/>
                <w:color w:val="000000"/>
                <w:sz w:val="20"/>
                <w:szCs w:val="20"/>
              </w:rPr>
            </w:pPr>
            <w:r w:rsidRPr="00C83507">
              <w:rPr>
                <w:rFonts w:ascii="Arial" w:hAnsi="Arial" w:cs="Arial"/>
                <w:b/>
                <w:color w:val="000000"/>
                <w:sz w:val="20"/>
                <w:szCs w:val="20"/>
              </w:rPr>
              <w:t xml:space="preserve">Definition: </w:t>
            </w:r>
            <w:r w:rsidR="005F2E9E" w:rsidRPr="00C83507">
              <w:rPr>
                <w:rFonts w:ascii="Arial" w:hAnsi="Arial" w:cs="Arial"/>
                <w:color w:val="000000"/>
                <w:sz w:val="20"/>
                <w:szCs w:val="20"/>
              </w:rPr>
              <w:t>Performs a logical exclusion on two expressions.</w:t>
            </w:r>
          </w:p>
          <w:p w:rsidR="00FC1A4C" w:rsidRPr="00C83507" w:rsidRDefault="00FC1A4C" w:rsidP="00FC1A4C">
            <w:pPr>
              <w:rPr>
                <w:rFonts w:ascii="Arial" w:hAnsi="Arial" w:cs="Arial"/>
                <w:color w:val="000000"/>
                <w:sz w:val="20"/>
                <w:szCs w:val="20"/>
              </w:rPr>
            </w:pPr>
          </w:p>
          <w:p w:rsidR="00234EEB" w:rsidRPr="00C83507" w:rsidRDefault="008C0134" w:rsidP="00FC1A4C">
            <w:pPr>
              <w:rPr>
                <w:rFonts w:ascii="Arial" w:hAnsi="Arial" w:cs="Arial"/>
                <w:color w:val="000000"/>
                <w:sz w:val="20"/>
                <w:szCs w:val="20"/>
              </w:rPr>
            </w:pPr>
            <w:r w:rsidRPr="00C83507">
              <w:rPr>
                <w:rFonts w:ascii="Arial" w:hAnsi="Arial" w:cs="Arial"/>
                <w:color w:val="000000"/>
                <w:sz w:val="20"/>
                <w:szCs w:val="20"/>
              </w:rPr>
              <w:t>The XOR operator is a crazy one</w:t>
            </w:r>
            <w:r w:rsidR="00234EEB" w:rsidRPr="00C83507">
              <w:rPr>
                <w:rFonts w:ascii="Arial" w:hAnsi="Arial" w:cs="Arial"/>
                <w:color w:val="000000"/>
                <w:sz w:val="20"/>
                <w:szCs w:val="20"/>
              </w:rPr>
              <w:t xml:space="preserve">. XOR evaluates two expressions and returns True if the two are different; that is, if one expression is True and the other </w:t>
            </w:r>
            <w:r w:rsidRPr="00C83507">
              <w:rPr>
                <w:rFonts w:ascii="Arial" w:hAnsi="Arial" w:cs="Arial"/>
                <w:color w:val="000000"/>
                <w:sz w:val="20"/>
                <w:szCs w:val="20"/>
              </w:rPr>
              <w:t xml:space="preserve">expression </w:t>
            </w:r>
            <w:r w:rsidR="00234EEB" w:rsidRPr="00C83507">
              <w:rPr>
                <w:rFonts w:ascii="Arial" w:hAnsi="Arial" w:cs="Arial"/>
                <w:color w:val="000000"/>
                <w:sz w:val="20"/>
                <w:szCs w:val="20"/>
              </w:rPr>
              <w:t>is False. If both expression are true (or false</w:t>
            </w:r>
            <w:r w:rsidR="00B14113">
              <w:rPr>
                <w:rFonts w:ascii="Arial" w:hAnsi="Arial" w:cs="Arial"/>
                <w:color w:val="000000"/>
                <w:sz w:val="20"/>
                <w:szCs w:val="20"/>
              </w:rPr>
              <w:t>)</w:t>
            </w:r>
            <w:r w:rsidR="00234EEB" w:rsidRPr="00C83507">
              <w:rPr>
                <w:rFonts w:ascii="Arial" w:hAnsi="Arial" w:cs="Arial"/>
                <w:color w:val="000000"/>
                <w:sz w:val="20"/>
                <w:szCs w:val="20"/>
              </w:rPr>
              <w:t xml:space="preserve"> then XOR returns False.</w:t>
            </w:r>
          </w:p>
          <w:p w:rsidR="00234EEB" w:rsidRPr="00C83507" w:rsidRDefault="00234EEB" w:rsidP="00FC1A4C">
            <w:pPr>
              <w:rPr>
                <w:rFonts w:ascii="Arial" w:hAnsi="Arial" w:cs="Arial"/>
                <w:color w:val="000000"/>
                <w:sz w:val="20"/>
                <w:szCs w:val="20"/>
              </w:rPr>
            </w:pPr>
          </w:p>
          <w:p w:rsidR="00234EEB" w:rsidRPr="00C83507" w:rsidRDefault="00234EEB" w:rsidP="00FC1A4C">
            <w:pPr>
              <w:rPr>
                <w:rFonts w:ascii="Arial" w:hAnsi="Arial" w:cs="Arial"/>
                <w:color w:val="000000"/>
                <w:sz w:val="20"/>
                <w:szCs w:val="20"/>
              </w:rPr>
            </w:pPr>
            <w:r w:rsidRPr="00C83507">
              <w:rPr>
                <w:rFonts w:ascii="Arial" w:hAnsi="Arial" w:cs="Arial"/>
                <w:color w:val="000000"/>
                <w:sz w:val="20"/>
                <w:szCs w:val="20"/>
              </w:rPr>
              <w:t>We told you it was crazy.</w:t>
            </w:r>
          </w:p>
          <w:p w:rsidR="00234EEB" w:rsidRPr="00C83507" w:rsidRDefault="00234EEB" w:rsidP="00FC1A4C">
            <w:pPr>
              <w:rPr>
                <w:rFonts w:ascii="Arial" w:hAnsi="Arial" w:cs="Arial"/>
                <w:color w:val="000000"/>
                <w:sz w:val="20"/>
                <w:szCs w:val="20"/>
              </w:rPr>
            </w:pPr>
          </w:p>
          <w:p w:rsidR="00234EEB" w:rsidRPr="00C83507" w:rsidRDefault="00234EEB" w:rsidP="00234EEB">
            <w:pPr>
              <w:rPr>
                <w:rFonts w:ascii="Arial" w:hAnsi="Arial" w:cs="Arial"/>
                <w:color w:val="000000"/>
                <w:sz w:val="20"/>
                <w:szCs w:val="20"/>
              </w:rPr>
            </w:pPr>
            <w:r w:rsidRPr="00C83507">
              <w:rPr>
                <w:rFonts w:ascii="Arial" w:hAnsi="Arial" w:cs="Arial"/>
                <w:color w:val="000000"/>
                <w:sz w:val="20"/>
                <w:szCs w:val="20"/>
              </w:rPr>
              <w:t>Here’s an example. This command evaluates the following two statements, then stores its verdict in the variable $a:</w:t>
            </w:r>
          </w:p>
          <w:p w:rsidR="00234EEB" w:rsidRPr="00C83507" w:rsidRDefault="00234EEB" w:rsidP="00234EEB">
            <w:pPr>
              <w:rPr>
                <w:rFonts w:ascii="Arial" w:hAnsi="Arial" w:cs="Arial"/>
                <w:color w:val="000000"/>
                <w:sz w:val="20"/>
                <w:szCs w:val="20"/>
              </w:rPr>
            </w:pPr>
          </w:p>
          <w:p w:rsidR="00234EEB" w:rsidRPr="00C83507" w:rsidRDefault="00234EEB" w:rsidP="00234EEB">
            <w:pPr>
              <w:numPr>
                <w:ilvl w:val="0"/>
                <w:numId w:val="10"/>
              </w:numPr>
              <w:rPr>
                <w:rFonts w:ascii="Arial" w:hAnsi="Arial" w:cs="Arial"/>
                <w:color w:val="000000"/>
                <w:sz w:val="20"/>
                <w:szCs w:val="20"/>
              </w:rPr>
            </w:pPr>
            <w:r w:rsidRPr="00C83507">
              <w:rPr>
                <w:rFonts w:ascii="Arial" w:hAnsi="Arial" w:cs="Arial"/>
                <w:color w:val="000000"/>
                <w:sz w:val="20"/>
                <w:szCs w:val="20"/>
              </w:rPr>
              <w:t>23 is less than 12</w:t>
            </w:r>
          </w:p>
          <w:p w:rsidR="00234EEB" w:rsidRPr="00C83507" w:rsidRDefault="00234EEB" w:rsidP="00234EEB">
            <w:pPr>
              <w:numPr>
                <w:ilvl w:val="0"/>
                <w:numId w:val="10"/>
              </w:numPr>
              <w:rPr>
                <w:rFonts w:ascii="Arial" w:hAnsi="Arial" w:cs="Arial"/>
                <w:color w:val="000000"/>
                <w:sz w:val="20"/>
                <w:szCs w:val="20"/>
              </w:rPr>
            </w:pPr>
            <w:r w:rsidRPr="00C83507">
              <w:rPr>
                <w:rFonts w:ascii="Arial" w:hAnsi="Arial" w:cs="Arial"/>
                <w:color w:val="000000"/>
                <w:sz w:val="20"/>
                <w:szCs w:val="20"/>
              </w:rPr>
              <w:t>12 is greater than 40</w:t>
            </w:r>
          </w:p>
          <w:p w:rsidR="00234EEB" w:rsidRPr="00C83507" w:rsidRDefault="00234EEB" w:rsidP="00234EEB">
            <w:pPr>
              <w:rPr>
                <w:rFonts w:ascii="Arial" w:hAnsi="Arial" w:cs="Arial"/>
                <w:color w:val="000000"/>
                <w:sz w:val="20"/>
                <w:szCs w:val="20"/>
              </w:rPr>
            </w:pPr>
          </w:p>
          <w:p w:rsidR="00234EEB" w:rsidRPr="00C83507" w:rsidRDefault="00234EEB" w:rsidP="00234EEB">
            <w:pPr>
              <w:rPr>
                <w:rFonts w:ascii="Arial" w:hAnsi="Arial" w:cs="Arial"/>
                <w:color w:val="000000"/>
                <w:sz w:val="20"/>
                <w:szCs w:val="20"/>
              </w:rPr>
            </w:pPr>
            <w:r w:rsidRPr="00C83507">
              <w:rPr>
                <w:rFonts w:ascii="Arial" w:hAnsi="Arial" w:cs="Arial"/>
                <w:color w:val="000000"/>
                <w:sz w:val="20"/>
                <w:szCs w:val="20"/>
              </w:rPr>
              <w:t>Here’s the command</w:t>
            </w:r>
          </w:p>
          <w:p w:rsidR="00234EEB" w:rsidRPr="00C83507" w:rsidRDefault="00234EEB" w:rsidP="00234EEB">
            <w:pPr>
              <w:rPr>
                <w:rFonts w:ascii="Arial" w:hAnsi="Arial" w:cs="Arial"/>
                <w:color w:val="000000"/>
                <w:sz w:val="20"/>
                <w:szCs w:val="20"/>
              </w:rPr>
            </w:pPr>
          </w:p>
          <w:p w:rsidR="00234EEB" w:rsidRPr="00C83507" w:rsidRDefault="00234EEB" w:rsidP="00234EEB">
            <w:pPr>
              <w:rPr>
                <w:rFonts w:ascii="Courier New" w:hAnsi="Courier New" w:cs="Courier New"/>
                <w:color w:val="000000"/>
                <w:sz w:val="20"/>
                <w:szCs w:val="20"/>
              </w:rPr>
            </w:pPr>
            <w:r w:rsidRPr="00C83507">
              <w:rPr>
                <w:rFonts w:ascii="Courier New" w:hAnsi="Courier New" w:cs="Courier New"/>
                <w:color w:val="000000"/>
                <w:sz w:val="20"/>
                <w:szCs w:val="20"/>
              </w:rPr>
              <w:t>$a = 23 -gt 12 -xor 12 -lt 40</w:t>
            </w:r>
          </w:p>
          <w:p w:rsidR="00234EEB" w:rsidRPr="00C83507" w:rsidRDefault="00234EEB" w:rsidP="00234EEB">
            <w:pPr>
              <w:rPr>
                <w:rFonts w:ascii="Arial" w:hAnsi="Arial" w:cs="Arial"/>
                <w:color w:val="000000"/>
                <w:sz w:val="20"/>
                <w:szCs w:val="20"/>
              </w:rPr>
            </w:pPr>
          </w:p>
          <w:p w:rsidR="00234EEB" w:rsidRPr="00C83507" w:rsidRDefault="00234EEB" w:rsidP="00234EEB">
            <w:pPr>
              <w:rPr>
                <w:rFonts w:ascii="Arial" w:hAnsi="Arial" w:cs="Arial"/>
                <w:color w:val="000000"/>
                <w:sz w:val="20"/>
                <w:szCs w:val="20"/>
              </w:rPr>
            </w:pPr>
            <w:r w:rsidRPr="00C83507">
              <w:rPr>
                <w:rFonts w:ascii="Arial" w:hAnsi="Arial" w:cs="Arial"/>
                <w:color w:val="000000"/>
                <w:sz w:val="20"/>
                <w:szCs w:val="20"/>
              </w:rPr>
              <w:t>Because both expressions are true, if you run the command and then echo back the value of $a you’ll get the following:</w:t>
            </w:r>
          </w:p>
          <w:p w:rsidR="00234EEB" w:rsidRPr="00C83507" w:rsidRDefault="00234EEB" w:rsidP="00234EEB">
            <w:pPr>
              <w:rPr>
                <w:rFonts w:ascii="Arial" w:hAnsi="Arial" w:cs="Arial"/>
                <w:color w:val="000000"/>
                <w:sz w:val="20"/>
                <w:szCs w:val="20"/>
              </w:rPr>
            </w:pPr>
          </w:p>
          <w:p w:rsidR="00234EEB" w:rsidRPr="00C83507" w:rsidRDefault="00234EEB" w:rsidP="00234EEB">
            <w:pPr>
              <w:rPr>
                <w:rFonts w:ascii="Courier New" w:hAnsi="Courier New" w:cs="Courier New"/>
                <w:color w:val="000000"/>
                <w:sz w:val="20"/>
                <w:szCs w:val="20"/>
              </w:rPr>
            </w:pPr>
            <w:r w:rsidRPr="00C83507">
              <w:rPr>
                <w:rFonts w:ascii="Courier New" w:hAnsi="Courier New" w:cs="Courier New"/>
                <w:color w:val="000000"/>
                <w:sz w:val="20"/>
                <w:szCs w:val="20"/>
              </w:rPr>
              <w:t>False</w:t>
            </w:r>
          </w:p>
          <w:p w:rsidR="00234EEB" w:rsidRPr="00C83507" w:rsidRDefault="00234EEB" w:rsidP="00FC1A4C">
            <w:pPr>
              <w:rPr>
                <w:rFonts w:ascii="Arial" w:hAnsi="Arial" w:cs="Arial"/>
                <w:color w:val="000000"/>
                <w:sz w:val="20"/>
                <w:szCs w:val="20"/>
              </w:rPr>
            </w:pPr>
          </w:p>
        </w:tc>
      </w:tr>
    </w:tbl>
    <w:p w:rsidR="00FC1A4C" w:rsidRPr="00C83507" w:rsidRDefault="00FC1A4C" w:rsidP="008F5C15">
      <w:pPr>
        <w:rPr>
          <w:rFonts w:ascii="Arial" w:hAnsi="Arial" w:cs="Arial"/>
          <w:color w:val="000000"/>
          <w:sz w:val="20"/>
          <w:szCs w:val="20"/>
        </w:rPr>
      </w:pPr>
    </w:p>
    <w:p w:rsidR="00364334" w:rsidRPr="00C83507" w:rsidRDefault="00364334" w:rsidP="008F5C15">
      <w:pPr>
        <w:rPr>
          <w:rFonts w:ascii="Arial" w:hAnsi="Arial" w:cs="Arial"/>
          <w:color w:val="000000"/>
          <w:sz w:val="20"/>
          <w:szCs w:val="20"/>
        </w:rPr>
      </w:pPr>
    </w:p>
    <w:sectPr w:rsidR="00364334" w:rsidRPr="00C8350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B0FA7"/>
    <w:multiLevelType w:val="hybridMultilevel"/>
    <w:tmpl w:val="7EC27D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6A254A"/>
    <w:multiLevelType w:val="hybridMultilevel"/>
    <w:tmpl w:val="7EBA03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37015C"/>
    <w:multiLevelType w:val="hybridMultilevel"/>
    <w:tmpl w:val="9A6812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22B2953"/>
    <w:multiLevelType w:val="hybridMultilevel"/>
    <w:tmpl w:val="276E2A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F647A72"/>
    <w:multiLevelType w:val="hybridMultilevel"/>
    <w:tmpl w:val="63A896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35757CD"/>
    <w:multiLevelType w:val="hybridMultilevel"/>
    <w:tmpl w:val="362213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55E0B36"/>
    <w:multiLevelType w:val="hybridMultilevel"/>
    <w:tmpl w:val="9CD41B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14A7AF8"/>
    <w:multiLevelType w:val="hybridMultilevel"/>
    <w:tmpl w:val="B89817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1E82986"/>
    <w:multiLevelType w:val="hybridMultilevel"/>
    <w:tmpl w:val="8C1CA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47219D3"/>
    <w:multiLevelType w:val="hybridMultilevel"/>
    <w:tmpl w:val="BF4EA9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8B34BE2"/>
    <w:multiLevelType w:val="hybridMultilevel"/>
    <w:tmpl w:val="B18CBA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39D7151"/>
    <w:multiLevelType w:val="hybridMultilevel"/>
    <w:tmpl w:val="ECA86E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4816439"/>
    <w:multiLevelType w:val="hybridMultilevel"/>
    <w:tmpl w:val="3AF4EF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8485658"/>
    <w:multiLevelType w:val="hybridMultilevel"/>
    <w:tmpl w:val="897E0A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9D3079C"/>
    <w:multiLevelType w:val="hybridMultilevel"/>
    <w:tmpl w:val="2B7C95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0"/>
  </w:num>
  <w:num w:numId="3">
    <w:abstractNumId w:val="13"/>
  </w:num>
  <w:num w:numId="4">
    <w:abstractNumId w:val="1"/>
  </w:num>
  <w:num w:numId="5">
    <w:abstractNumId w:val="5"/>
  </w:num>
  <w:num w:numId="6">
    <w:abstractNumId w:val="0"/>
  </w:num>
  <w:num w:numId="7">
    <w:abstractNumId w:val="8"/>
  </w:num>
  <w:num w:numId="8">
    <w:abstractNumId w:val="11"/>
  </w:num>
  <w:num w:numId="9">
    <w:abstractNumId w:val="14"/>
  </w:num>
  <w:num w:numId="10">
    <w:abstractNumId w:val="2"/>
  </w:num>
  <w:num w:numId="11">
    <w:abstractNumId w:val="4"/>
  </w:num>
  <w:num w:numId="12">
    <w:abstractNumId w:val="9"/>
  </w:num>
  <w:num w:numId="13">
    <w:abstractNumId w:val="12"/>
  </w:num>
  <w:num w:numId="14">
    <w:abstractNumId w:val="3"/>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grammar="clean"/>
  <w:stylePaneFormatFilter w:val="3F01"/>
  <w:defaultTabStop w:val="720"/>
  <w:characterSpacingControl w:val="doNotCompress"/>
  <w:compat/>
  <w:rsids>
    <w:rsidRoot w:val="00250F8D"/>
    <w:rsid w:val="00000685"/>
    <w:rsid w:val="000028BC"/>
    <w:rsid w:val="000110B5"/>
    <w:rsid w:val="00014B74"/>
    <w:rsid w:val="00023D49"/>
    <w:rsid w:val="000249B3"/>
    <w:rsid w:val="00033A47"/>
    <w:rsid w:val="00036743"/>
    <w:rsid w:val="00042D77"/>
    <w:rsid w:val="00042DBF"/>
    <w:rsid w:val="00050BD0"/>
    <w:rsid w:val="00051D23"/>
    <w:rsid w:val="000529F2"/>
    <w:rsid w:val="00057142"/>
    <w:rsid w:val="00074427"/>
    <w:rsid w:val="00084EE7"/>
    <w:rsid w:val="00091147"/>
    <w:rsid w:val="0009614F"/>
    <w:rsid w:val="000A1F18"/>
    <w:rsid w:val="000B0342"/>
    <w:rsid w:val="000B46BB"/>
    <w:rsid w:val="000C3D34"/>
    <w:rsid w:val="000C65F8"/>
    <w:rsid w:val="000C6DFA"/>
    <w:rsid w:val="000D69B0"/>
    <w:rsid w:val="000E5FA5"/>
    <w:rsid w:val="000F0C2B"/>
    <w:rsid w:val="000F1388"/>
    <w:rsid w:val="000F595E"/>
    <w:rsid w:val="000F6C04"/>
    <w:rsid w:val="001025BF"/>
    <w:rsid w:val="001030B8"/>
    <w:rsid w:val="001064DE"/>
    <w:rsid w:val="00110A3F"/>
    <w:rsid w:val="00110F4A"/>
    <w:rsid w:val="001115C6"/>
    <w:rsid w:val="0011662F"/>
    <w:rsid w:val="00116F04"/>
    <w:rsid w:val="00121651"/>
    <w:rsid w:val="00123820"/>
    <w:rsid w:val="0013041F"/>
    <w:rsid w:val="00130A3E"/>
    <w:rsid w:val="00132E54"/>
    <w:rsid w:val="0013517B"/>
    <w:rsid w:val="001364A3"/>
    <w:rsid w:val="0014393F"/>
    <w:rsid w:val="001516A9"/>
    <w:rsid w:val="001614F4"/>
    <w:rsid w:val="001631E7"/>
    <w:rsid w:val="00171F65"/>
    <w:rsid w:val="0017442D"/>
    <w:rsid w:val="00175705"/>
    <w:rsid w:val="0018146C"/>
    <w:rsid w:val="00187DE5"/>
    <w:rsid w:val="001A064F"/>
    <w:rsid w:val="001A15A4"/>
    <w:rsid w:val="001A5CA0"/>
    <w:rsid w:val="001A70CA"/>
    <w:rsid w:val="001B11B7"/>
    <w:rsid w:val="001C0158"/>
    <w:rsid w:val="001C6704"/>
    <w:rsid w:val="001D5DE8"/>
    <w:rsid w:val="001E0D42"/>
    <w:rsid w:val="001E1289"/>
    <w:rsid w:val="001E638F"/>
    <w:rsid w:val="001E70B7"/>
    <w:rsid w:val="001F0D7E"/>
    <w:rsid w:val="00202E65"/>
    <w:rsid w:val="0021731B"/>
    <w:rsid w:val="00222AF5"/>
    <w:rsid w:val="002231C4"/>
    <w:rsid w:val="00226854"/>
    <w:rsid w:val="00227313"/>
    <w:rsid w:val="00232A4D"/>
    <w:rsid w:val="00234EEB"/>
    <w:rsid w:val="0023646A"/>
    <w:rsid w:val="00240EB8"/>
    <w:rsid w:val="0024587D"/>
    <w:rsid w:val="00247919"/>
    <w:rsid w:val="00250F8D"/>
    <w:rsid w:val="00255D2C"/>
    <w:rsid w:val="002749D5"/>
    <w:rsid w:val="00277503"/>
    <w:rsid w:val="002808E8"/>
    <w:rsid w:val="002A41C7"/>
    <w:rsid w:val="002A4C4F"/>
    <w:rsid w:val="002B3B96"/>
    <w:rsid w:val="002C4341"/>
    <w:rsid w:val="002E125A"/>
    <w:rsid w:val="002E3196"/>
    <w:rsid w:val="002F03DA"/>
    <w:rsid w:val="002F7887"/>
    <w:rsid w:val="00302D9E"/>
    <w:rsid w:val="0031101E"/>
    <w:rsid w:val="00314386"/>
    <w:rsid w:val="00316360"/>
    <w:rsid w:val="003220DF"/>
    <w:rsid w:val="0035016A"/>
    <w:rsid w:val="00350681"/>
    <w:rsid w:val="00351A9D"/>
    <w:rsid w:val="00364334"/>
    <w:rsid w:val="00370E83"/>
    <w:rsid w:val="00372AF3"/>
    <w:rsid w:val="00385549"/>
    <w:rsid w:val="00386876"/>
    <w:rsid w:val="00393D52"/>
    <w:rsid w:val="0039547F"/>
    <w:rsid w:val="003A03AF"/>
    <w:rsid w:val="003A26CF"/>
    <w:rsid w:val="003B18EF"/>
    <w:rsid w:val="003B3519"/>
    <w:rsid w:val="003B44A0"/>
    <w:rsid w:val="003B5D56"/>
    <w:rsid w:val="003B6807"/>
    <w:rsid w:val="003C213B"/>
    <w:rsid w:val="003C3B08"/>
    <w:rsid w:val="003C4A68"/>
    <w:rsid w:val="003C7A67"/>
    <w:rsid w:val="003D0AC5"/>
    <w:rsid w:val="003D11F7"/>
    <w:rsid w:val="003D12F3"/>
    <w:rsid w:val="003D7282"/>
    <w:rsid w:val="003E1CAE"/>
    <w:rsid w:val="003E36F7"/>
    <w:rsid w:val="003E53C1"/>
    <w:rsid w:val="003E73F1"/>
    <w:rsid w:val="003F6195"/>
    <w:rsid w:val="004013CA"/>
    <w:rsid w:val="004137AE"/>
    <w:rsid w:val="004168A7"/>
    <w:rsid w:val="0043044C"/>
    <w:rsid w:val="00432504"/>
    <w:rsid w:val="0043339C"/>
    <w:rsid w:val="00434E23"/>
    <w:rsid w:val="0043511D"/>
    <w:rsid w:val="00436E50"/>
    <w:rsid w:val="0044756D"/>
    <w:rsid w:val="0045416D"/>
    <w:rsid w:val="00464DAE"/>
    <w:rsid w:val="00466060"/>
    <w:rsid w:val="00466EFF"/>
    <w:rsid w:val="00471C2B"/>
    <w:rsid w:val="00474BFE"/>
    <w:rsid w:val="004911D6"/>
    <w:rsid w:val="0049138B"/>
    <w:rsid w:val="0049139A"/>
    <w:rsid w:val="00496AB1"/>
    <w:rsid w:val="00496BB8"/>
    <w:rsid w:val="004A4AF7"/>
    <w:rsid w:val="004B37C3"/>
    <w:rsid w:val="004B65DF"/>
    <w:rsid w:val="004D5C48"/>
    <w:rsid w:val="004F096E"/>
    <w:rsid w:val="004F2C1B"/>
    <w:rsid w:val="00511E21"/>
    <w:rsid w:val="00515390"/>
    <w:rsid w:val="00535091"/>
    <w:rsid w:val="00535EFA"/>
    <w:rsid w:val="00537A7C"/>
    <w:rsid w:val="005433CC"/>
    <w:rsid w:val="0055002A"/>
    <w:rsid w:val="00552A32"/>
    <w:rsid w:val="00560ED2"/>
    <w:rsid w:val="00574F0D"/>
    <w:rsid w:val="00586C45"/>
    <w:rsid w:val="005A51B3"/>
    <w:rsid w:val="005A643D"/>
    <w:rsid w:val="005B0F3B"/>
    <w:rsid w:val="005B44F7"/>
    <w:rsid w:val="005B6D97"/>
    <w:rsid w:val="005C3E96"/>
    <w:rsid w:val="005D1E90"/>
    <w:rsid w:val="005D4151"/>
    <w:rsid w:val="005D6682"/>
    <w:rsid w:val="005D6EFA"/>
    <w:rsid w:val="005E0B35"/>
    <w:rsid w:val="005E0CC0"/>
    <w:rsid w:val="005E1E52"/>
    <w:rsid w:val="005E4B64"/>
    <w:rsid w:val="005E59C8"/>
    <w:rsid w:val="005E7452"/>
    <w:rsid w:val="005F2E9E"/>
    <w:rsid w:val="005F34C4"/>
    <w:rsid w:val="005F4F95"/>
    <w:rsid w:val="005F6F82"/>
    <w:rsid w:val="00603681"/>
    <w:rsid w:val="0061096C"/>
    <w:rsid w:val="00625B39"/>
    <w:rsid w:val="0064032E"/>
    <w:rsid w:val="006469FA"/>
    <w:rsid w:val="00651DFB"/>
    <w:rsid w:val="0065353D"/>
    <w:rsid w:val="0065694A"/>
    <w:rsid w:val="006571C2"/>
    <w:rsid w:val="006631E8"/>
    <w:rsid w:val="00663DA6"/>
    <w:rsid w:val="00666477"/>
    <w:rsid w:val="006725D7"/>
    <w:rsid w:val="0067317F"/>
    <w:rsid w:val="0067342C"/>
    <w:rsid w:val="00673E78"/>
    <w:rsid w:val="00676491"/>
    <w:rsid w:val="00687D68"/>
    <w:rsid w:val="00693B65"/>
    <w:rsid w:val="00693D2E"/>
    <w:rsid w:val="006946FE"/>
    <w:rsid w:val="00694B29"/>
    <w:rsid w:val="006B2970"/>
    <w:rsid w:val="006B3F02"/>
    <w:rsid w:val="006C1FE2"/>
    <w:rsid w:val="006D333C"/>
    <w:rsid w:val="006D6EDF"/>
    <w:rsid w:val="006E1B44"/>
    <w:rsid w:val="006E4CA7"/>
    <w:rsid w:val="007257C4"/>
    <w:rsid w:val="007317D5"/>
    <w:rsid w:val="00732361"/>
    <w:rsid w:val="00745DD1"/>
    <w:rsid w:val="007470DE"/>
    <w:rsid w:val="00750C1F"/>
    <w:rsid w:val="00752498"/>
    <w:rsid w:val="0076147D"/>
    <w:rsid w:val="0076302F"/>
    <w:rsid w:val="0076683D"/>
    <w:rsid w:val="00766A30"/>
    <w:rsid w:val="00770AC9"/>
    <w:rsid w:val="00770B47"/>
    <w:rsid w:val="00775A2F"/>
    <w:rsid w:val="00782A1F"/>
    <w:rsid w:val="00791EA3"/>
    <w:rsid w:val="00797016"/>
    <w:rsid w:val="007A383A"/>
    <w:rsid w:val="007A5C5F"/>
    <w:rsid w:val="007B183E"/>
    <w:rsid w:val="007C316F"/>
    <w:rsid w:val="007C75E5"/>
    <w:rsid w:val="007C77EA"/>
    <w:rsid w:val="007D1834"/>
    <w:rsid w:val="007D57B5"/>
    <w:rsid w:val="007E1FD4"/>
    <w:rsid w:val="007E4B2D"/>
    <w:rsid w:val="007E7F85"/>
    <w:rsid w:val="007F0592"/>
    <w:rsid w:val="007F2063"/>
    <w:rsid w:val="00804044"/>
    <w:rsid w:val="00807AC6"/>
    <w:rsid w:val="0081323B"/>
    <w:rsid w:val="00815EF1"/>
    <w:rsid w:val="00817AF4"/>
    <w:rsid w:val="008211A2"/>
    <w:rsid w:val="0082191D"/>
    <w:rsid w:val="00821AC4"/>
    <w:rsid w:val="00830117"/>
    <w:rsid w:val="00831678"/>
    <w:rsid w:val="0085020F"/>
    <w:rsid w:val="0085213A"/>
    <w:rsid w:val="00855097"/>
    <w:rsid w:val="00855885"/>
    <w:rsid w:val="008678D9"/>
    <w:rsid w:val="00867AE0"/>
    <w:rsid w:val="00871AA7"/>
    <w:rsid w:val="00873C94"/>
    <w:rsid w:val="00874DA2"/>
    <w:rsid w:val="00874F22"/>
    <w:rsid w:val="00886881"/>
    <w:rsid w:val="008A4CD5"/>
    <w:rsid w:val="008A78C5"/>
    <w:rsid w:val="008B2A1A"/>
    <w:rsid w:val="008B3422"/>
    <w:rsid w:val="008C0134"/>
    <w:rsid w:val="008C6A8B"/>
    <w:rsid w:val="008D17E7"/>
    <w:rsid w:val="008D6C0C"/>
    <w:rsid w:val="008E1FDD"/>
    <w:rsid w:val="008E2F08"/>
    <w:rsid w:val="008E41F2"/>
    <w:rsid w:val="008E4748"/>
    <w:rsid w:val="008F24A1"/>
    <w:rsid w:val="008F5A4D"/>
    <w:rsid w:val="008F5C15"/>
    <w:rsid w:val="008F64FA"/>
    <w:rsid w:val="00901955"/>
    <w:rsid w:val="0090565B"/>
    <w:rsid w:val="00914D61"/>
    <w:rsid w:val="00924FCE"/>
    <w:rsid w:val="00926064"/>
    <w:rsid w:val="00933F79"/>
    <w:rsid w:val="009350A5"/>
    <w:rsid w:val="00936460"/>
    <w:rsid w:val="00941593"/>
    <w:rsid w:val="009425CB"/>
    <w:rsid w:val="00943C77"/>
    <w:rsid w:val="009457E4"/>
    <w:rsid w:val="00947E71"/>
    <w:rsid w:val="00951DE4"/>
    <w:rsid w:val="00964B3E"/>
    <w:rsid w:val="009661EA"/>
    <w:rsid w:val="00987B19"/>
    <w:rsid w:val="009A13E9"/>
    <w:rsid w:val="009A571D"/>
    <w:rsid w:val="009B4471"/>
    <w:rsid w:val="009B6B94"/>
    <w:rsid w:val="009B73B8"/>
    <w:rsid w:val="009C529A"/>
    <w:rsid w:val="009E1419"/>
    <w:rsid w:val="009E271C"/>
    <w:rsid w:val="009E6C1C"/>
    <w:rsid w:val="00A124E3"/>
    <w:rsid w:val="00A125F8"/>
    <w:rsid w:val="00A14662"/>
    <w:rsid w:val="00A2043B"/>
    <w:rsid w:val="00A2139A"/>
    <w:rsid w:val="00A251DB"/>
    <w:rsid w:val="00A4161D"/>
    <w:rsid w:val="00A41F97"/>
    <w:rsid w:val="00A476F8"/>
    <w:rsid w:val="00A53A99"/>
    <w:rsid w:val="00A5614F"/>
    <w:rsid w:val="00A6051F"/>
    <w:rsid w:val="00A64F9E"/>
    <w:rsid w:val="00A7040E"/>
    <w:rsid w:val="00A74554"/>
    <w:rsid w:val="00A841A7"/>
    <w:rsid w:val="00A8556C"/>
    <w:rsid w:val="00A87055"/>
    <w:rsid w:val="00A93994"/>
    <w:rsid w:val="00AB2253"/>
    <w:rsid w:val="00AB25B2"/>
    <w:rsid w:val="00AB5253"/>
    <w:rsid w:val="00AB7104"/>
    <w:rsid w:val="00AC08A4"/>
    <w:rsid w:val="00AC3118"/>
    <w:rsid w:val="00AC5BB2"/>
    <w:rsid w:val="00AD1709"/>
    <w:rsid w:val="00AD2043"/>
    <w:rsid w:val="00AD3CEE"/>
    <w:rsid w:val="00AE3E7A"/>
    <w:rsid w:val="00AE7B59"/>
    <w:rsid w:val="00AF0320"/>
    <w:rsid w:val="00AF1EAE"/>
    <w:rsid w:val="00AF3D28"/>
    <w:rsid w:val="00B00980"/>
    <w:rsid w:val="00B024BC"/>
    <w:rsid w:val="00B071CF"/>
    <w:rsid w:val="00B14113"/>
    <w:rsid w:val="00B155B0"/>
    <w:rsid w:val="00B231D4"/>
    <w:rsid w:val="00B35F19"/>
    <w:rsid w:val="00B361F0"/>
    <w:rsid w:val="00B36DA2"/>
    <w:rsid w:val="00B4565A"/>
    <w:rsid w:val="00B45CBF"/>
    <w:rsid w:val="00B70115"/>
    <w:rsid w:val="00B86D85"/>
    <w:rsid w:val="00B94A58"/>
    <w:rsid w:val="00B966EB"/>
    <w:rsid w:val="00BA3246"/>
    <w:rsid w:val="00BA4E59"/>
    <w:rsid w:val="00BA50B8"/>
    <w:rsid w:val="00BA5897"/>
    <w:rsid w:val="00BB2614"/>
    <w:rsid w:val="00BB6563"/>
    <w:rsid w:val="00BB6D1F"/>
    <w:rsid w:val="00BC2AAA"/>
    <w:rsid w:val="00BC7989"/>
    <w:rsid w:val="00BD3224"/>
    <w:rsid w:val="00BD4984"/>
    <w:rsid w:val="00BE023D"/>
    <w:rsid w:val="00BE169E"/>
    <w:rsid w:val="00BE278B"/>
    <w:rsid w:val="00BF3AA4"/>
    <w:rsid w:val="00BF64D9"/>
    <w:rsid w:val="00C01592"/>
    <w:rsid w:val="00C02113"/>
    <w:rsid w:val="00C02751"/>
    <w:rsid w:val="00C0710F"/>
    <w:rsid w:val="00C12CDE"/>
    <w:rsid w:val="00C15D0E"/>
    <w:rsid w:val="00C22CAE"/>
    <w:rsid w:val="00C31D88"/>
    <w:rsid w:val="00C31DCF"/>
    <w:rsid w:val="00C34353"/>
    <w:rsid w:val="00C344FF"/>
    <w:rsid w:val="00C34958"/>
    <w:rsid w:val="00C36C96"/>
    <w:rsid w:val="00C3753A"/>
    <w:rsid w:val="00C43F2B"/>
    <w:rsid w:val="00C4428B"/>
    <w:rsid w:val="00C44378"/>
    <w:rsid w:val="00C46DB7"/>
    <w:rsid w:val="00C5125B"/>
    <w:rsid w:val="00C559FA"/>
    <w:rsid w:val="00C5780B"/>
    <w:rsid w:val="00C60821"/>
    <w:rsid w:val="00C60DA7"/>
    <w:rsid w:val="00C643DE"/>
    <w:rsid w:val="00C644CD"/>
    <w:rsid w:val="00C713DC"/>
    <w:rsid w:val="00C73EDB"/>
    <w:rsid w:val="00C75B90"/>
    <w:rsid w:val="00C76005"/>
    <w:rsid w:val="00C766B5"/>
    <w:rsid w:val="00C7704D"/>
    <w:rsid w:val="00C771A0"/>
    <w:rsid w:val="00C83507"/>
    <w:rsid w:val="00C84AB3"/>
    <w:rsid w:val="00C866AD"/>
    <w:rsid w:val="00C86CC5"/>
    <w:rsid w:val="00C879DB"/>
    <w:rsid w:val="00CA557D"/>
    <w:rsid w:val="00CB1171"/>
    <w:rsid w:val="00CB4F87"/>
    <w:rsid w:val="00CD2A7A"/>
    <w:rsid w:val="00CD7824"/>
    <w:rsid w:val="00CE274D"/>
    <w:rsid w:val="00CE5768"/>
    <w:rsid w:val="00CE5E6B"/>
    <w:rsid w:val="00CF2397"/>
    <w:rsid w:val="00D00F70"/>
    <w:rsid w:val="00D04FBF"/>
    <w:rsid w:val="00D06AA5"/>
    <w:rsid w:val="00D072F6"/>
    <w:rsid w:val="00D10C22"/>
    <w:rsid w:val="00D13AF2"/>
    <w:rsid w:val="00D17899"/>
    <w:rsid w:val="00D2455C"/>
    <w:rsid w:val="00D30EDD"/>
    <w:rsid w:val="00D31F28"/>
    <w:rsid w:val="00D3495C"/>
    <w:rsid w:val="00D36606"/>
    <w:rsid w:val="00D41CF9"/>
    <w:rsid w:val="00D452D6"/>
    <w:rsid w:val="00D479F7"/>
    <w:rsid w:val="00D512BC"/>
    <w:rsid w:val="00D547EF"/>
    <w:rsid w:val="00D613A9"/>
    <w:rsid w:val="00D66CC8"/>
    <w:rsid w:val="00D67B38"/>
    <w:rsid w:val="00D70998"/>
    <w:rsid w:val="00D72C8C"/>
    <w:rsid w:val="00D76B69"/>
    <w:rsid w:val="00D80FA5"/>
    <w:rsid w:val="00DB1C44"/>
    <w:rsid w:val="00DB1D04"/>
    <w:rsid w:val="00DB2DFD"/>
    <w:rsid w:val="00DB490D"/>
    <w:rsid w:val="00DB5087"/>
    <w:rsid w:val="00DB5270"/>
    <w:rsid w:val="00DB55BD"/>
    <w:rsid w:val="00DB59A0"/>
    <w:rsid w:val="00DC129C"/>
    <w:rsid w:val="00DC36D7"/>
    <w:rsid w:val="00DE10CB"/>
    <w:rsid w:val="00DE71F0"/>
    <w:rsid w:val="00DF37A0"/>
    <w:rsid w:val="00DF406A"/>
    <w:rsid w:val="00E145C5"/>
    <w:rsid w:val="00E2017C"/>
    <w:rsid w:val="00E26434"/>
    <w:rsid w:val="00E30270"/>
    <w:rsid w:val="00E3187F"/>
    <w:rsid w:val="00E43B58"/>
    <w:rsid w:val="00E61BFC"/>
    <w:rsid w:val="00E70397"/>
    <w:rsid w:val="00E7051E"/>
    <w:rsid w:val="00E75D34"/>
    <w:rsid w:val="00E9181A"/>
    <w:rsid w:val="00E954A2"/>
    <w:rsid w:val="00E960EE"/>
    <w:rsid w:val="00E96380"/>
    <w:rsid w:val="00E974B6"/>
    <w:rsid w:val="00E978AD"/>
    <w:rsid w:val="00EA4445"/>
    <w:rsid w:val="00EA4E1C"/>
    <w:rsid w:val="00EA7B9C"/>
    <w:rsid w:val="00EC748B"/>
    <w:rsid w:val="00EC76D8"/>
    <w:rsid w:val="00ED17BE"/>
    <w:rsid w:val="00ED2C2F"/>
    <w:rsid w:val="00EE0C01"/>
    <w:rsid w:val="00EF2141"/>
    <w:rsid w:val="00EF3598"/>
    <w:rsid w:val="00EF3868"/>
    <w:rsid w:val="00EF542A"/>
    <w:rsid w:val="00F07CFB"/>
    <w:rsid w:val="00F10174"/>
    <w:rsid w:val="00F15C5F"/>
    <w:rsid w:val="00F25BF3"/>
    <w:rsid w:val="00F37DE0"/>
    <w:rsid w:val="00F37E61"/>
    <w:rsid w:val="00F41057"/>
    <w:rsid w:val="00F41D09"/>
    <w:rsid w:val="00F441EC"/>
    <w:rsid w:val="00F45C0D"/>
    <w:rsid w:val="00F53EC4"/>
    <w:rsid w:val="00F53FD7"/>
    <w:rsid w:val="00F7791E"/>
    <w:rsid w:val="00F829D3"/>
    <w:rsid w:val="00F90C30"/>
    <w:rsid w:val="00F97890"/>
    <w:rsid w:val="00FA357D"/>
    <w:rsid w:val="00FA47A9"/>
    <w:rsid w:val="00FB1DDB"/>
    <w:rsid w:val="00FB5F62"/>
    <w:rsid w:val="00FB7D92"/>
    <w:rsid w:val="00FC1A4C"/>
    <w:rsid w:val="00FD7D55"/>
    <w:rsid w:val="00FE3715"/>
    <w:rsid w:val="00FE4503"/>
    <w:rsid w:val="00FE4F2C"/>
    <w:rsid w:val="00FE5D91"/>
    <w:rsid w:val="00FE75DF"/>
    <w:rsid w:val="00FF6E26"/>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250F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3B3519"/>
    <w:rPr>
      <w:rFonts w:ascii="Tahoma" w:hAnsi="Tahoma" w:cs="Tahoma"/>
      <w:sz w:val="16"/>
      <w:szCs w:val="16"/>
    </w:rPr>
  </w:style>
  <w:style w:type="character" w:styleId="CommentReference">
    <w:name w:val="annotation reference"/>
    <w:basedOn w:val="DefaultParagraphFont"/>
    <w:semiHidden/>
    <w:rsid w:val="003B3519"/>
    <w:rPr>
      <w:sz w:val="16"/>
      <w:szCs w:val="16"/>
    </w:rPr>
  </w:style>
  <w:style w:type="paragraph" w:styleId="CommentText">
    <w:name w:val="annotation text"/>
    <w:basedOn w:val="Normal"/>
    <w:semiHidden/>
    <w:rsid w:val="003B3519"/>
    <w:rPr>
      <w:sz w:val="20"/>
      <w:szCs w:val="20"/>
    </w:rPr>
  </w:style>
  <w:style w:type="paragraph" w:styleId="CommentSubject">
    <w:name w:val="annotation subject"/>
    <w:basedOn w:val="CommentText"/>
    <w:next w:val="CommentText"/>
    <w:semiHidden/>
    <w:rsid w:val="003B3519"/>
    <w:rPr>
      <w:b/>
      <w:bCs/>
    </w:rPr>
  </w:style>
  <w:style w:type="character" w:styleId="Hyperlink">
    <w:name w:val="Hyperlink"/>
    <w:basedOn w:val="DefaultParagraphFont"/>
    <w:rsid w:val="006E4CA7"/>
    <w:rPr>
      <w:color w:val="0000FF"/>
      <w:u w:val="single"/>
    </w:rPr>
  </w:style>
</w:styles>
</file>

<file path=word/webSettings.xml><?xml version="1.0" encoding="utf-8"?>
<w:webSettings xmlns:r="http://schemas.openxmlformats.org/officeDocument/2006/relationships" xmlns:w="http://schemas.openxmlformats.org/wordprocessingml/2006/main">
  <w:divs>
    <w:div w:id="43679453">
      <w:bodyDiv w:val="1"/>
      <w:marLeft w:val="0"/>
      <w:marRight w:val="0"/>
      <w:marTop w:val="0"/>
      <w:marBottom w:val="0"/>
      <w:divBdr>
        <w:top w:val="none" w:sz="0" w:space="0" w:color="auto"/>
        <w:left w:val="none" w:sz="0" w:space="0" w:color="auto"/>
        <w:bottom w:val="none" w:sz="0" w:space="0" w:color="auto"/>
        <w:right w:val="none" w:sz="0" w:space="0" w:color="auto"/>
      </w:divBdr>
      <w:divsChild>
        <w:div w:id="1440098700">
          <w:marLeft w:val="0"/>
          <w:marRight w:val="0"/>
          <w:marTop w:val="0"/>
          <w:marBottom w:val="0"/>
          <w:divBdr>
            <w:top w:val="none" w:sz="0" w:space="0" w:color="auto"/>
            <w:left w:val="none" w:sz="0" w:space="0" w:color="auto"/>
            <w:bottom w:val="none" w:sz="0" w:space="0" w:color="auto"/>
            <w:right w:val="none" w:sz="0" w:space="0" w:color="auto"/>
          </w:divBdr>
        </w:div>
      </w:divsChild>
    </w:div>
    <w:div w:id="66807316">
      <w:bodyDiv w:val="1"/>
      <w:marLeft w:val="0"/>
      <w:marRight w:val="0"/>
      <w:marTop w:val="0"/>
      <w:marBottom w:val="0"/>
      <w:divBdr>
        <w:top w:val="none" w:sz="0" w:space="0" w:color="auto"/>
        <w:left w:val="none" w:sz="0" w:space="0" w:color="auto"/>
        <w:bottom w:val="none" w:sz="0" w:space="0" w:color="auto"/>
        <w:right w:val="none" w:sz="0" w:space="0" w:color="auto"/>
      </w:divBdr>
      <w:divsChild>
        <w:div w:id="810638773">
          <w:marLeft w:val="0"/>
          <w:marRight w:val="0"/>
          <w:marTop w:val="0"/>
          <w:marBottom w:val="0"/>
          <w:divBdr>
            <w:top w:val="none" w:sz="0" w:space="0" w:color="auto"/>
            <w:left w:val="none" w:sz="0" w:space="0" w:color="auto"/>
            <w:bottom w:val="none" w:sz="0" w:space="0" w:color="auto"/>
            <w:right w:val="none" w:sz="0" w:space="0" w:color="auto"/>
          </w:divBdr>
        </w:div>
      </w:divsChild>
    </w:div>
    <w:div w:id="79523654">
      <w:bodyDiv w:val="1"/>
      <w:marLeft w:val="0"/>
      <w:marRight w:val="0"/>
      <w:marTop w:val="0"/>
      <w:marBottom w:val="0"/>
      <w:divBdr>
        <w:top w:val="none" w:sz="0" w:space="0" w:color="auto"/>
        <w:left w:val="none" w:sz="0" w:space="0" w:color="auto"/>
        <w:bottom w:val="none" w:sz="0" w:space="0" w:color="auto"/>
        <w:right w:val="none" w:sz="0" w:space="0" w:color="auto"/>
      </w:divBdr>
      <w:divsChild>
        <w:div w:id="631516483">
          <w:marLeft w:val="0"/>
          <w:marRight w:val="0"/>
          <w:marTop w:val="0"/>
          <w:marBottom w:val="0"/>
          <w:divBdr>
            <w:top w:val="none" w:sz="0" w:space="0" w:color="auto"/>
            <w:left w:val="none" w:sz="0" w:space="0" w:color="auto"/>
            <w:bottom w:val="none" w:sz="0" w:space="0" w:color="auto"/>
            <w:right w:val="none" w:sz="0" w:space="0" w:color="auto"/>
          </w:divBdr>
        </w:div>
      </w:divsChild>
    </w:div>
    <w:div w:id="88280342">
      <w:bodyDiv w:val="1"/>
      <w:marLeft w:val="0"/>
      <w:marRight w:val="0"/>
      <w:marTop w:val="0"/>
      <w:marBottom w:val="0"/>
      <w:divBdr>
        <w:top w:val="none" w:sz="0" w:space="0" w:color="auto"/>
        <w:left w:val="none" w:sz="0" w:space="0" w:color="auto"/>
        <w:bottom w:val="none" w:sz="0" w:space="0" w:color="auto"/>
        <w:right w:val="none" w:sz="0" w:space="0" w:color="auto"/>
      </w:divBdr>
      <w:divsChild>
        <w:div w:id="282270452">
          <w:marLeft w:val="0"/>
          <w:marRight w:val="0"/>
          <w:marTop w:val="0"/>
          <w:marBottom w:val="0"/>
          <w:divBdr>
            <w:top w:val="none" w:sz="0" w:space="0" w:color="auto"/>
            <w:left w:val="none" w:sz="0" w:space="0" w:color="auto"/>
            <w:bottom w:val="none" w:sz="0" w:space="0" w:color="auto"/>
            <w:right w:val="none" w:sz="0" w:space="0" w:color="auto"/>
          </w:divBdr>
        </w:div>
      </w:divsChild>
    </w:div>
    <w:div w:id="106587843">
      <w:bodyDiv w:val="1"/>
      <w:marLeft w:val="0"/>
      <w:marRight w:val="0"/>
      <w:marTop w:val="0"/>
      <w:marBottom w:val="0"/>
      <w:divBdr>
        <w:top w:val="none" w:sz="0" w:space="0" w:color="auto"/>
        <w:left w:val="none" w:sz="0" w:space="0" w:color="auto"/>
        <w:bottom w:val="none" w:sz="0" w:space="0" w:color="auto"/>
        <w:right w:val="none" w:sz="0" w:space="0" w:color="auto"/>
      </w:divBdr>
      <w:divsChild>
        <w:div w:id="1489437236">
          <w:marLeft w:val="0"/>
          <w:marRight w:val="0"/>
          <w:marTop w:val="0"/>
          <w:marBottom w:val="0"/>
          <w:divBdr>
            <w:top w:val="none" w:sz="0" w:space="0" w:color="auto"/>
            <w:left w:val="none" w:sz="0" w:space="0" w:color="auto"/>
            <w:bottom w:val="none" w:sz="0" w:space="0" w:color="auto"/>
            <w:right w:val="none" w:sz="0" w:space="0" w:color="auto"/>
          </w:divBdr>
        </w:div>
      </w:divsChild>
    </w:div>
    <w:div w:id="110712333">
      <w:bodyDiv w:val="1"/>
      <w:marLeft w:val="0"/>
      <w:marRight w:val="0"/>
      <w:marTop w:val="0"/>
      <w:marBottom w:val="0"/>
      <w:divBdr>
        <w:top w:val="none" w:sz="0" w:space="0" w:color="auto"/>
        <w:left w:val="none" w:sz="0" w:space="0" w:color="auto"/>
        <w:bottom w:val="none" w:sz="0" w:space="0" w:color="auto"/>
        <w:right w:val="none" w:sz="0" w:space="0" w:color="auto"/>
      </w:divBdr>
      <w:divsChild>
        <w:div w:id="393505843">
          <w:marLeft w:val="0"/>
          <w:marRight w:val="0"/>
          <w:marTop w:val="0"/>
          <w:marBottom w:val="0"/>
          <w:divBdr>
            <w:top w:val="none" w:sz="0" w:space="0" w:color="auto"/>
            <w:left w:val="none" w:sz="0" w:space="0" w:color="auto"/>
            <w:bottom w:val="none" w:sz="0" w:space="0" w:color="auto"/>
            <w:right w:val="none" w:sz="0" w:space="0" w:color="auto"/>
          </w:divBdr>
        </w:div>
      </w:divsChild>
    </w:div>
    <w:div w:id="208762334">
      <w:bodyDiv w:val="1"/>
      <w:marLeft w:val="0"/>
      <w:marRight w:val="0"/>
      <w:marTop w:val="0"/>
      <w:marBottom w:val="0"/>
      <w:divBdr>
        <w:top w:val="none" w:sz="0" w:space="0" w:color="auto"/>
        <w:left w:val="none" w:sz="0" w:space="0" w:color="auto"/>
        <w:bottom w:val="none" w:sz="0" w:space="0" w:color="auto"/>
        <w:right w:val="none" w:sz="0" w:space="0" w:color="auto"/>
      </w:divBdr>
      <w:divsChild>
        <w:div w:id="476149558">
          <w:marLeft w:val="0"/>
          <w:marRight w:val="0"/>
          <w:marTop w:val="0"/>
          <w:marBottom w:val="0"/>
          <w:divBdr>
            <w:top w:val="none" w:sz="0" w:space="0" w:color="auto"/>
            <w:left w:val="none" w:sz="0" w:space="0" w:color="auto"/>
            <w:bottom w:val="none" w:sz="0" w:space="0" w:color="auto"/>
            <w:right w:val="none" w:sz="0" w:space="0" w:color="auto"/>
          </w:divBdr>
        </w:div>
      </w:divsChild>
    </w:div>
    <w:div w:id="225843941">
      <w:bodyDiv w:val="1"/>
      <w:marLeft w:val="0"/>
      <w:marRight w:val="0"/>
      <w:marTop w:val="0"/>
      <w:marBottom w:val="0"/>
      <w:divBdr>
        <w:top w:val="none" w:sz="0" w:space="0" w:color="auto"/>
        <w:left w:val="none" w:sz="0" w:space="0" w:color="auto"/>
        <w:bottom w:val="none" w:sz="0" w:space="0" w:color="auto"/>
        <w:right w:val="none" w:sz="0" w:space="0" w:color="auto"/>
      </w:divBdr>
      <w:divsChild>
        <w:div w:id="52969980">
          <w:marLeft w:val="0"/>
          <w:marRight w:val="0"/>
          <w:marTop w:val="0"/>
          <w:marBottom w:val="0"/>
          <w:divBdr>
            <w:top w:val="none" w:sz="0" w:space="0" w:color="auto"/>
            <w:left w:val="none" w:sz="0" w:space="0" w:color="auto"/>
            <w:bottom w:val="none" w:sz="0" w:space="0" w:color="auto"/>
            <w:right w:val="none" w:sz="0" w:space="0" w:color="auto"/>
          </w:divBdr>
        </w:div>
      </w:divsChild>
    </w:div>
    <w:div w:id="229002748">
      <w:bodyDiv w:val="1"/>
      <w:marLeft w:val="0"/>
      <w:marRight w:val="0"/>
      <w:marTop w:val="0"/>
      <w:marBottom w:val="0"/>
      <w:divBdr>
        <w:top w:val="none" w:sz="0" w:space="0" w:color="auto"/>
        <w:left w:val="none" w:sz="0" w:space="0" w:color="auto"/>
        <w:bottom w:val="none" w:sz="0" w:space="0" w:color="auto"/>
        <w:right w:val="none" w:sz="0" w:space="0" w:color="auto"/>
      </w:divBdr>
      <w:divsChild>
        <w:div w:id="184566659">
          <w:marLeft w:val="0"/>
          <w:marRight w:val="0"/>
          <w:marTop w:val="0"/>
          <w:marBottom w:val="0"/>
          <w:divBdr>
            <w:top w:val="none" w:sz="0" w:space="0" w:color="auto"/>
            <w:left w:val="none" w:sz="0" w:space="0" w:color="auto"/>
            <w:bottom w:val="none" w:sz="0" w:space="0" w:color="auto"/>
            <w:right w:val="none" w:sz="0" w:space="0" w:color="auto"/>
          </w:divBdr>
        </w:div>
      </w:divsChild>
    </w:div>
    <w:div w:id="268466473">
      <w:bodyDiv w:val="1"/>
      <w:marLeft w:val="0"/>
      <w:marRight w:val="0"/>
      <w:marTop w:val="0"/>
      <w:marBottom w:val="0"/>
      <w:divBdr>
        <w:top w:val="none" w:sz="0" w:space="0" w:color="auto"/>
        <w:left w:val="none" w:sz="0" w:space="0" w:color="auto"/>
        <w:bottom w:val="none" w:sz="0" w:space="0" w:color="auto"/>
        <w:right w:val="none" w:sz="0" w:space="0" w:color="auto"/>
      </w:divBdr>
      <w:divsChild>
        <w:div w:id="1066951958">
          <w:marLeft w:val="0"/>
          <w:marRight w:val="0"/>
          <w:marTop w:val="0"/>
          <w:marBottom w:val="0"/>
          <w:divBdr>
            <w:top w:val="none" w:sz="0" w:space="0" w:color="auto"/>
            <w:left w:val="none" w:sz="0" w:space="0" w:color="auto"/>
            <w:bottom w:val="none" w:sz="0" w:space="0" w:color="auto"/>
            <w:right w:val="none" w:sz="0" w:space="0" w:color="auto"/>
          </w:divBdr>
        </w:div>
      </w:divsChild>
    </w:div>
    <w:div w:id="281956548">
      <w:bodyDiv w:val="1"/>
      <w:marLeft w:val="0"/>
      <w:marRight w:val="0"/>
      <w:marTop w:val="0"/>
      <w:marBottom w:val="0"/>
      <w:divBdr>
        <w:top w:val="none" w:sz="0" w:space="0" w:color="auto"/>
        <w:left w:val="none" w:sz="0" w:space="0" w:color="auto"/>
        <w:bottom w:val="none" w:sz="0" w:space="0" w:color="auto"/>
        <w:right w:val="none" w:sz="0" w:space="0" w:color="auto"/>
      </w:divBdr>
      <w:divsChild>
        <w:div w:id="368264407">
          <w:marLeft w:val="0"/>
          <w:marRight w:val="0"/>
          <w:marTop w:val="0"/>
          <w:marBottom w:val="0"/>
          <w:divBdr>
            <w:top w:val="none" w:sz="0" w:space="0" w:color="auto"/>
            <w:left w:val="none" w:sz="0" w:space="0" w:color="auto"/>
            <w:bottom w:val="none" w:sz="0" w:space="0" w:color="auto"/>
            <w:right w:val="none" w:sz="0" w:space="0" w:color="auto"/>
          </w:divBdr>
        </w:div>
      </w:divsChild>
    </w:div>
    <w:div w:id="291860570">
      <w:bodyDiv w:val="1"/>
      <w:marLeft w:val="0"/>
      <w:marRight w:val="0"/>
      <w:marTop w:val="0"/>
      <w:marBottom w:val="0"/>
      <w:divBdr>
        <w:top w:val="none" w:sz="0" w:space="0" w:color="auto"/>
        <w:left w:val="none" w:sz="0" w:space="0" w:color="auto"/>
        <w:bottom w:val="none" w:sz="0" w:space="0" w:color="auto"/>
        <w:right w:val="none" w:sz="0" w:space="0" w:color="auto"/>
      </w:divBdr>
      <w:divsChild>
        <w:div w:id="805320071">
          <w:marLeft w:val="0"/>
          <w:marRight w:val="0"/>
          <w:marTop w:val="0"/>
          <w:marBottom w:val="0"/>
          <w:divBdr>
            <w:top w:val="none" w:sz="0" w:space="0" w:color="auto"/>
            <w:left w:val="none" w:sz="0" w:space="0" w:color="auto"/>
            <w:bottom w:val="none" w:sz="0" w:space="0" w:color="auto"/>
            <w:right w:val="none" w:sz="0" w:space="0" w:color="auto"/>
          </w:divBdr>
        </w:div>
      </w:divsChild>
    </w:div>
    <w:div w:id="312953279">
      <w:bodyDiv w:val="1"/>
      <w:marLeft w:val="0"/>
      <w:marRight w:val="0"/>
      <w:marTop w:val="0"/>
      <w:marBottom w:val="0"/>
      <w:divBdr>
        <w:top w:val="none" w:sz="0" w:space="0" w:color="auto"/>
        <w:left w:val="none" w:sz="0" w:space="0" w:color="auto"/>
        <w:bottom w:val="none" w:sz="0" w:space="0" w:color="auto"/>
        <w:right w:val="none" w:sz="0" w:space="0" w:color="auto"/>
      </w:divBdr>
      <w:divsChild>
        <w:div w:id="1032150073">
          <w:marLeft w:val="0"/>
          <w:marRight w:val="0"/>
          <w:marTop w:val="0"/>
          <w:marBottom w:val="0"/>
          <w:divBdr>
            <w:top w:val="none" w:sz="0" w:space="0" w:color="auto"/>
            <w:left w:val="none" w:sz="0" w:space="0" w:color="auto"/>
            <w:bottom w:val="none" w:sz="0" w:space="0" w:color="auto"/>
            <w:right w:val="none" w:sz="0" w:space="0" w:color="auto"/>
          </w:divBdr>
        </w:div>
      </w:divsChild>
    </w:div>
    <w:div w:id="314186111">
      <w:bodyDiv w:val="1"/>
      <w:marLeft w:val="0"/>
      <w:marRight w:val="0"/>
      <w:marTop w:val="0"/>
      <w:marBottom w:val="0"/>
      <w:divBdr>
        <w:top w:val="none" w:sz="0" w:space="0" w:color="auto"/>
        <w:left w:val="none" w:sz="0" w:space="0" w:color="auto"/>
        <w:bottom w:val="none" w:sz="0" w:space="0" w:color="auto"/>
        <w:right w:val="none" w:sz="0" w:space="0" w:color="auto"/>
      </w:divBdr>
      <w:divsChild>
        <w:div w:id="1266646622">
          <w:marLeft w:val="0"/>
          <w:marRight w:val="0"/>
          <w:marTop w:val="0"/>
          <w:marBottom w:val="0"/>
          <w:divBdr>
            <w:top w:val="none" w:sz="0" w:space="0" w:color="auto"/>
            <w:left w:val="none" w:sz="0" w:space="0" w:color="auto"/>
            <w:bottom w:val="none" w:sz="0" w:space="0" w:color="auto"/>
            <w:right w:val="none" w:sz="0" w:space="0" w:color="auto"/>
          </w:divBdr>
        </w:div>
      </w:divsChild>
    </w:div>
    <w:div w:id="326832736">
      <w:bodyDiv w:val="1"/>
      <w:marLeft w:val="0"/>
      <w:marRight w:val="0"/>
      <w:marTop w:val="0"/>
      <w:marBottom w:val="0"/>
      <w:divBdr>
        <w:top w:val="none" w:sz="0" w:space="0" w:color="auto"/>
        <w:left w:val="none" w:sz="0" w:space="0" w:color="auto"/>
        <w:bottom w:val="none" w:sz="0" w:space="0" w:color="auto"/>
        <w:right w:val="none" w:sz="0" w:space="0" w:color="auto"/>
      </w:divBdr>
      <w:divsChild>
        <w:div w:id="1329287428">
          <w:marLeft w:val="0"/>
          <w:marRight w:val="0"/>
          <w:marTop w:val="0"/>
          <w:marBottom w:val="0"/>
          <w:divBdr>
            <w:top w:val="none" w:sz="0" w:space="0" w:color="auto"/>
            <w:left w:val="none" w:sz="0" w:space="0" w:color="auto"/>
            <w:bottom w:val="none" w:sz="0" w:space="0" w:color="auto"/>
            <w:right w:val="none" w:sz="0" w:space="0" w:color="auto"/>
          </w:divBdr>
        </w:div>
      </w:divsChild>
    </w:div>
    <w:div w:id="404886168">
      <w:bodyDiv w:val="1"/>
      <w:marLeft w:val="0"/>
      <w:marRight w:val="0"/>
      <w:marTop w:val="0"/>
      <w:marBottom w:val="0"/>
      <w:divBdr>
        <w:top w:val="none" w:sz="0" w:space="0" w:color="auto"/>
        <w:left w:val="none" w:sz="0" w:space="0" w:color="auto"/>
        <w:bottom w:val="none" w:sz="0" w:space="0" w:color="auto"/>
        <w:right w:val="none" w:sz="0" w:space="0" w:color="auto"/>
      </w:divBdr>
      <w:divsChild>
        <w:div w:id="964964953">
          <w:marLeft w:val="0"/>
          <w:marRight w:val="0"/>
          <w:marTop w:val="0"/>
          <w:marBottom w:val="0"/>
          <w:divBdr>
            <w:top w:val="none" w:sz="0" w:space="0" w:color="auto"/>
            <w:left w:val="none" w:sz="0" w:space="0" w:color="auto"/>
            <w:bottom w:val="none" w:sz="0" w:space="0" w:color="auto"/>
            <w:right w:val="none" w:sz="0" w:space="0" w:color="auto"/>
          </w:divBdr>
        </w:div>
      </w:divsChild>
    </w:div>
    <w:div w:id="432631302">
      <w:bodyDiv w:val="1"/>
      <w:marLeft w:val="0"/>
      <w:marRight w:val="0"/>
      <w:marTop w:val="0"/>
      <w:marBottom w:val="0"/>
      <w:divBdr>
        <w:top w:val="none" w:sz="0" w:space="0" w:color="auto"/>
        <w:left w:val="none" w:sz="0" w:space="0" w:color="auto"/>
        <w:bottom w:val="none" w:sz="0" w:space="0" w:color="auto"/>
        <w:right w:val="none" w:sz="0" w:space="0" w:color="auto"/>
      </w:divBdr>
      <w:divsChild>
        <w:div w:id="2078933560">
          <w:marLeft w:val="0"/>
          <w:marRight w:val="0"/>
          <w:marTop w:val="0"/>
          <w:marBottom w:val="0"/>
          <w:divBdr>
            <w:top w:val="none" w:sz="0" w:space="0" w:color="auto"/>
            <w:left w:val="none" w:sz="0" w:space="0" w:color="auto"/>
            <w:bottom w:val="none" w:sz="0" w:space="0" w:color="auto"/>
            <w:right w:val="none" w:sz="0" w:space="0" w:color="auto"/>
          </w:divBdr>
        </w:div>
      </w:divsChild>
    </w:div>
    <w:div w:id="437262666">
      <w:bodyDiv w:val="1"/>
      <w:marLeft w:val="0"/>
      <w:marRight w:val="0"/>
      <w:marTop w:val="0"/>
      <w:marBottom w:val="0"/>
      <w:divBdr>
        <w:top w:val="none" w:sz="0" w:space="0" w:color="auto"/>
        <w:left w:val="none" w:sz="0" w:space="0" w:color="auto"/>
        <w:bottom w:val="none" w:sz="0" w:space="0" w:color="auto"/>
        <w:right w:val="none" w:sz="0" w:space="0" w:color="auto"/>
      </w:divBdr>
      <w:divsChild>
        <w:div w:id="1709793958">
          <w:marLeft w:val="0"/>
          <w:marRight w:val="0"/>
          <w:marTop w:val="0"/>
          <w:marBottom w:val="0"/>
          <w:divBdr>
            <w:top w:val="none" w:sz="0" w:space="0" w:color="auto"/>
            <w:left w:val="none" w:sz="0" w:space="0" w:color="auto"/>
            <w:bottom w:val="none" w:sz="0" w:space="0" w:color="auto"/>
            <w:right w:val="none" w:sz="0" w:space="0" w:color="auto"/>
          </w:divBdr>
        </w:div>
      </w:divsChild>
    </w:div>
    <w:div w:id="455024629">
      <w:bodyDiv w:val="1"/>
      <w:marLeft w:val="0"/>
      <w:marRight w:val="0"/>
      <w:marTop w:val="0"/>
      <w:marBottom w:val="0"/>
      <w:divBdr>
        <w:top w:val="none" w:sz="0" w:space="0" w:color="auto"/>
        <w:left w:val="none" w:sz="0" w:space="0" w:color="auto"/>
        <w:bottom w:val="none" w:sz="0" w:space="0" w:color="auto"/>
        <w:right w:val="none" w:sz="0" w:space="0" w:color="auto"/>
      </w:divBdr>
      <w:divsChild>
        <w:div w:id="897858768">
          <w:marLeft w:val="0"/>
          <w:marRight w:val="0"/>
          <w:marTop w:val="0"/>
          <w:marBottom w:val="0"/>
          <w:divBdr>
            <w:top w:val="none" w:sz="0" w:space="0" w:color="auto"/>
            <w:left w:val="none" w:sz="0" w:space="0" w:color="auto"/>
            <w:bottom w:val="none" w:sz="0" w:space="0" w:color="auto"/>
            <w:right w:val="none" w:sz="0" w:space="0" w:color="auto"/>
          </w:divBdr>
        </w:div>
      </w:divsChild>
    </w:div>
    <w:div w:id="494493070">
      <w:bodyDiv w:val="1"/>
      <w:marLeft w:val="0"/>
      <w:marRight w:val="0"/>
      <w:marTop w:val="0"/>
      <w:marBottom w:val="0"/>
      <w:divBdr>
        <w:top w:val="none" w:sz="0" w:space="0" w:color="auto"/>
        <w:left w:val="none" w:sz="0" w:space="0" w:color="auto"/>
        <w:bottom w:val="none" w:sz="0" w:space="0" w:color="auto"/>
        <w:right w:val="none" w:sz="0" w:space="0" w:color="auto"/>
      </w:divBdr>
      <w:divsChild>
        <w:div w:id="132912871">
          <w:marLeft w:val="0"/>
          <w:marRight w:val="0"/>
          <w:marTop w:val="0"/>
          <w:marBottom w:val="0"/>
          <w:divBdr>
            <w:top w:val="none" w:sz="0" w:space="0" w:color="auto"/>
            <w:left w:val="none" w:sz="0" w:space="0" w:color="auto"/>
            <w:bottom w:val="none" w:sz="0" w:space="0" w:color="auto"/>
            <w:right w:val="none" w:sz="0" w:space="0" w:color="auto"/>
          </w:divBdr>
        </w:div>
      </w:divsChild>
    </w:div>
    <w:div w:id="502210282">
      <w:bodyDiv w:val="1"/>
      <w:marLeft w:val="0"/>
      <w:marRight w:val="0"/>
      <w:marTop w:val="0"/>
      <w:marBottom w:val="0"/>
      <w:divBdr>
        <w:top w:val="none" w:sz="0" w:space="0" w:color="auto"/>
        <w:left w:val="none" w:sz="0" w:space="0" w:color="auto"/>
        <w:bottom w:val="none" w:sz="0" w:space="0" w:color="auto"/>
        <w:right w:val="none" w:sz="0" w:space="0" w:color="auto"/>
      </w:divBdr>
      <w:divsChild>
        <w:div w:id="1185748884">
          <w:marLeft w:val="0"/>
          <w:marRight w:val="0"/>
          <w:marTop w:val="0"/>
          <w:marBottom w:val="0"/>
          <w:divBdr>
            <w:top w:val="none" w:sz="0" w:space="0" w:color="auto"/>
            <w:left w:val="none" w:sz="0" w:space="0" w:color="auto"/>
            <w:bottom w:val="none" w:sz="0" w:space="0" w:color="auto"/>
            <w:right w:val="none" w:sz="0" w:space="0" w:color="auto"/>
          </w:divBdr>
        </w:div>
      </w:divsChild>
    </w:div>
    <w:div w:id="507260032">
      <w:bodyDiv w:val="1"/>
      <w:marLeft w:val="0"/>
      <w:marRight w:val="0"/>
      <w:marTop w:val="0"/>
      <w:marBottom w:val="0"/>
      <w:divBdr>
        <w:top w:val="none" w:sz="0" w:space="0" w:color="auto"/>
        <w:left w:val="none" w:sz="0" w:space="0" w:color="auto"/>
        <w:bottom w:val="none" w:sz="0" w:space="0" w:color="auto"/>
        <w:right w:val="none" w:sz="0" w:space="0" w:color="auto"/>
      </w:divBdr>
      <w:divsChild>
        <w:div w:id="1446651007">
          <w:marLeft w:val="0"/>
          <w:marRight w:val="0"/>
          <w:marTop w:val="0"/>
          <w:marBottom w:val="0"/>
          <w:divBdr>
            <w:top w:val="none" w:sz="0" w:space="0" w:color="auto"/>
            <w:left w:val="none" w:sz="0" w:space="0" w:color="auto"/>
            <w:bottom w:val="none" w:sz="0" w:space="0" w:color="auto"/>
            <w:right w:val="none" w:sz="0" w:space="0" w:color="auto"/>
          </w:divBdr>
        </w:div>
      </w:divsChild>
    </w:div>
    <w:div w:id="607129053">
      <w:bodyDiv w:val="1"/>
      <w:marLeft w:val="0"/>
      <w:marRight w:val="0"/>
      <w:marTop w:val="0"/>
      <w:marBottom w:val="0"/>
      <w:divBdr>
        <w:top w:val="none" w:sz="0" w:space="0" w:color="auto"/>
        <w:left w:val="none" w:sz="0" w:space="0" w:color="auto"/>
        <w:bottom w:val="none" w:sz="0" w:space="0" w:color="auto"/>
        <w:right w:val="none" w:sz="0" w:space="0" w:color="auto"/>
      </w:divBdr>
      <w:divsChild>
        <w:div w:id="677268172">
          <w:marLeft w:val="0"/>
          <w:marRight w:val="0"/>
          <w:marTop w:val="0"/>
          <w:marBottom w:val="0"/>
          <w:divBdr>
            <w:top w:val="none" w:sz="0" w:space="0" w:color="auto"/>
            <w:left w:val="none" w:sz="0" w:space="0" w:color="auto"/>
            <w:bottom w:val="none" w:sz="0" w:space="0" w:color="auto"/>
            <w:right w:val="none" w:sz="0" w:space="0" w:color="auto"/>
          </w:divBdr>
        </w:div>
      </w:divsChild>
    </w:div>
    <w:div w:id="618225270">
      <w:bodyDiv w:val="1"/>
      <w:marLeft w:val="0"/>
      <w:marRight w:val="0"/>
      <w:marTop w:val="0"/>
      <w:marBottom w:val="0"/>
      <w:divBdr>
        <w:top w:val="none" w:sz="0" w:space="0" w:color="auto"/>
        <w:left w:val="none" w:sz="0" w:space="0" w:color="auto"/>
        <w:bottom w:val="none" w:sz="0" w:space="0" w:color="auto"/>
        <w:right w:val="none" w:sz="0" w:space="0" w:color="auto"/>
      </w:divBdr>
      <w:divsChild>
        <w:div w:id="1367364925">
          <w:marLeft w:val="0"/>
          <w:marRight w:val="0"/>
          <w:marTop w:val="0"/>
          <w:marBottom w:val="0"/>
          <w:divBdr>
            <w:top w:val="none" w:sz="0" w:space="0" w:color="auto"/>
            <w:left w:val="none" w:sz="0" w:space="0" w:color="auto"/>
            <w:bottom w:val="none" w:sz="0" w:space="0" w:color="auto"/>
            <w:right w:val="none" w:sz="0" w:space="0" w:color="auto"/>
          </w:divBdr>
        </w:div>
      </w:divsChild>
    </w:div>
    <w:div w:id="619841708">
      <w:bodyDiv w:val="1"/>
      <w:marLeft w:val="0"/>
      <w:marRight w:val="0"/>
      <w:marTop w:val="0"/>
      <w:marBottom w:val="0"/>
      <w:divBdr>
        <w:top w:val="none" w:sz="0" w:space="0" w:color="auto"/>
        <w:left w:val="none" w:sz="0" w:space="0" w:color="auto"/>
        <w:bottom w:val="none" w:sz="0" w:space="0" w:color="auto"/>
        <w:right w:val="none" w:sz="0" w:space="0" w:color="auto"/>
      </w:divBdr>
      <w:divsChild>
        <w:div w:id="1173032682">
          <w:marLeft w:val="0"/>
          <w:marRight w:val="0"/>
          <w:marTop w:val="0"/>
          <w:marBottom w:val="0"/>
          <w:divBdr>
            <w:top w:val="none" w:sz="0" w:space="0" w:color="auto"/>
            <w:left w:val="none" w:sz="0" w:space="0" w:color="auto"/>
            <w:bottom w:val="none" w:sz="0" w:space="0" w:color="auto"/>
            <w:right w:val="none" w:sz="0" w:space="0" w:color="auto"/>
          </w:divBdr>
        </w:div>
      </w:divsChild>
    </w:div>
    <w:div w:id="632447625">
      <w:bodyDiv w:val="1"/>
      <w:marLeft w:val="0"/>
      <w:marRight w:val="0"/>
      <w:marTop w:val="0"/>
      <w:marBottom w:val="0"/>
      <w:divBdr>
        <w:top w:val="none" w:sz="0" w:space="0" w:color="auto"/>
        <w:left w:val="none" w:sz="0" w:space="0" w:color="auto"/>
        <w:bottom w:val="none" w:sz="0" w:space="0" w:color="auto"/>
        <w:right w:val="none" w:sz="0" w:space="0" w:color="auto"/>
      </w:divBdr>
      <w:divsChild>
        <w:div w:id="680664047">
          <w:marLeft w:val="0"/>
          <w:marRight w:val="0"/>
          <w:marTop w:val="0"/>
          <w:marBottom w:val="0"/>
          <w:divBdr>
            <w:top w:val="none" w:sz="0" w:space="0" w:color="auto"/>
            <w:left w:val="none" w:sz="0" w:space="0" w:color="auto"/>
            <w:bottom w:val="none" w:sz="0" w:space="0" w:color="auto"/>
            <w:right w:val="none" w:sz="0" w:space="0" w:color="auto"/>
          </w:divBdr>
        </w:div>
      </w:divsChild>
    </w:div>
    <w:div w:id="667249930">
      <w:bodyDiv w:val="1"/>
      <w:marLeft w:val="0"/>
      <w:marRight w:val="0"/>
      <w:marTop w:val="0"/>
      <w:marBottom w:val="0"/>
      <w:divBdr>
        <w:top w:val="none" w:sz="0" w:space="0" w:color="auto"/>
        <w:left w:val="none" w:sz="0" w:space="0" w:color="auto"/>
        <w:bottom w:val="none" w:sz="0" w:space="0" w:color="auto"/>
        <w:right w:val="none" w:sz="0" w:space="0" w:color="auto"/>
      </w:divBdr>
      <w:divsChild>
        <w:div w:id="89811726">
          <w:marLeft w:val="0"/>
          <w:marRight w:val="0"/>
          <w:marTop w:val="0"/>
          <w:marBottom w:val="0"/>
          <w:divBdr>
            <w:top w:val="none" w:sz="0" w:space="0" w:color="auto"/>
            <w:left w:val="none" w:sz="0" w:space="0" w:color="auto"/>
            <w:bottom w:val="none" w:sz="0" w:space="0" w:color="auto"/>
            <w:right w:val="none" w:sz="0" w:space="0" w:color="auto"/>
          </w:divBdr>
        </w:div>
      </w:divsChild>
    </w:div>
    <w:div w:id="690759318">
      <w:bodyDiv w:val="1"/>
      <w:marLeft w:val="0"/>
      <w:marRight w:val="0"/>
      <w:marTop w:val="0"/>
      <w:marBottom w:val="0"/>
      <w:divBdr>
        <w:top w:val="none" w:sz="0" w:space="0" w:color="auto"/>
        <w:left w:val="none" w:sz="0" w:space="0" w:color="auto"/>
        <w:bottom w:val="none" w:sz="0" w:space="0" w:color="auto"/>
        <w:right w:val="none" w:sz="0" w:space="0" w:color="auto"/>
      </w:divBdr>
      <w:divsChild>
        <w:div w:id="1660886476">
          <w:marLeft w:val="0"/>
          <w:marRight w:val="0"/>
          <w:marTop w:val="0"/>
          <w:marBottom w:val="0"/>
          <w:divBdr>
            <w:top w:val="none" w:sz="0" w:space="0" w:color="auto"/>
            <w:left w:val="none" w:sz="0" w:space="0" w:color="auto"/>
            <w:bottom w:val="none" w:sz="0" w:space="0" w:color="auto"/>
            <w:right w:val="none" w:sz="0" w:space="0" w:color="auto"/>
          </w:divBdr>
        </w:div>
      </w:divsChild>
    </w:div>
    <w:div w:id="706565408">
      <w:bodyDiv w:val="1"/>
      <w:marLeft w:val="0"/>
      <w:marRight w:val="0"/>
      <w:marTop w:val="0"/>
      <w:marBottom w:val="0"/>
      <w:divBdr>
        <w:top w:val="none" w:sz="0" w:space="0" w:color="auto"/>
        <w:left w:val="none" w:sz="0" w:space="0" w:color="auto"/>
        <w:bottom w:val="none" w:sz="0" w:space="0" w:color="auto"/>
        <w:right w:val="none" w:sz="0" w:space="0" w:color="auto"/>
      </w:divBdr>
      <w:divsChild>
        <w:div w:id="856501689">
          <w:marLeft w:val="0"/>
          <w:marRight w:val="0"/>
          <w:marTop w:val="0"/>
          <w:marBottom w:val="0"/>
          <w:divBdr>
            <w:top w:val="none" w:sz="0" w:space="0" w:color="auto"/>
            <w:left w:val="none" w:sz="0" w:space="0" w:color="auto"/>
            <w:bottom w:val="none" w:sz="0" w:space="0" w:color="auto"/>
            <w:right w:val="none" w:sz="0" w:space="0" w:color="auto"/>
          </w:divBdr>
        </w:div>
      </w:divsChild>
    </w:div>
    <w:div w:id="717245250">
      <w:bodyDiv w:val="1"/>
      <w:marLeft w:val="0"/>
      <w:marRight w:val="0"/>
      <w:marTop w:val="0"/>
      <w:marBottom w:val="0"/>
      <w:divBdr>
        <w:top w:val="none" w:sz="0" w:space="0" w:color="auto"/>
        <w:left w:val="none" w:sz="0" w:space="0" w:color="auto"/>
        <w:bottom w:val="none" w:sz="0" w:space="0" w:color="auto"/>
        <w:right w:val="none" w:sz="0" w:space="0" w:color="auto"/>
      </w:divBdr>
      <w:divsChild>
        <w:div w:id="315959790">
          <w:marLeft w:val="0"/>
          <w:marRight w:val="0"/>
          <w:marTop w:val="0"/>
          <w:marBottom w:val="0"/>
          <w:divBdr>
            <w:top w:val="none" w:sz="0" w:space="0" w:color="auto"/>
            <w:left w:val="none" w:sz="0" w:space="0" w:color="auto"/>
            <w:bottom w:val="none" w:sz="0" w:space="0" w:color="auto"/>
            <w:right w:val="none" w:sz="0" w:space="0" w:color="auto"/>
          </w:divBdr>
        </w:div>
      </w:divsChild>
    </w:div>
    <w:div w:id="740951877">
      <w:bodyDiv w:val="1"/>
      <w:marLeft w:val="0"/>
      <w:marRight w:val="0"/>
      <w:marTop w:val="0"/>
      <w:marBottom w:val="0"/>
      <w:divBdr>
        <w:top w:val="none" w:sz="0" w:space="0" w:color="auto"/>
        <w:left w:val="none" w:sz="0" w:space="0" w:color="auto"/>
        <w:bottom w:val="none" w:sz="0" w:space="0" w:color="auto"/>
        <w:right w:val="none" w:sz="0" w:space="0" w:color="auto"/>
      </w:divBdr>
      <w:divsChild>
        <w:div w:id="374278456">
          <w:marLeft w:val="0"/>
          <w:marRight w:val="0"/>
          <w:marTop w:val="0"/>
          <w:marBottom w:val="0"/>
          <w:divBdr>
            <w:top w:val="none" w:sz="0" w:space="0" w:color="auto"/>
            <w:left w:val="none" w:sz="0" w:space="0" w:color="auto"/>
            <w:bottom w:val="none" w:sz="0" w:space="0" w:color="auto"/>
            <w:right w:val="none" w:sz="0" w:space="0" w:color="auto"/>
          </w:divBdr>
        </w:div>
      </w:divsChild>
    </w:div>
    <w:div w:id="781996142">
      <w:bodyDiv w:val="1"/>
      <w:marLeft w:val="0"/>
      <w:marRight w:val="0"/>
      <w:marTop w:val="0"/>
      <w:marBottom w:val="0"/>
      <w:divBdr>
        <w:top w:val="none" w:sz="0" w:space="0" w:color="auto"/>
        <w:left w:val="none" w:sz="0" w:space="0" w:color="auto"/>
        <w:bottom w:val="none" w:sz="0" w:space="0" w:color="auto"/>
        <w:right w:val="none" w:sz="0" w:space="0" w:color="auto"/>
      </w:divBdr>
      <w:divsChild>
        <w:div w:id="584921319">
          <w:marLeft w:val="0"/>
          <w:marRight w:val="0"/>
          <w:marTop w:val="0"/>
          <w:marBottom w:val="0"/>
          <w:divBdr>
            <w:top w:val="none" w:sz="0" w:space="0" w:color="auto"/>
            <w:left w:val="none" w:sz="0" w:space="0" w:color="auto"/>
            <w:bottom w:val="none" w:sz="0" w:space="0" w:color="auto"/>
            <w:right w:val="none" w:sz="0" w:space="0" w:color="auto"/>
          </w:divBdr>
        </w:div>
      </w:divsChild>
    </w:div>
    <w:div w:id="796416912">
      <w:bodyDiv w:val="1"/>
      <w:marLeft w:val="0"/>
      <w:marRight w:val="0"/>
      <w:marTop w:val="0"/>
      <w:marBottom w:val="0"/>
      <w:divBdr>
        <w:top w:val="none" w:sz="0" w:space="0" w:color="auto"/>
        <w:left w:val="none" w:sz="0" w:space="0" w:color="auto"/>
        <w:bottom w:val="none" w:sz="0" w:space="0" w:color="auto"/>
        <w:right w:val="none" w:sz="0" w:space="0" w:color="auto"/>
      </w:divBdr>
      <w:divsChild>
        <w:div w:id="1761826643">
          <w:marLeft w:val="0"/>
          <w:marRight w:val="0"/>
          <w:marTop w:val="0"/>
          <w:marBottom w:val="0"/>
          <w:divBdr>
            <w:top w:val="none" w:sz="0" w:space="0" w:color="auto"/>
            <w:left w:val="none" w:sz="0" w:space="0" w:color="auto"/>
            <w:bottom w:val="none" w:sz="0" w:space="0" w:color="auto"/>
            <w:right w:val="none" w:sz="0" w:space="0" w:color="auto"/>
          </w:divBdr>
        </w:div>
      </w:divsChild>
    </w:div>
    <w:div w:id="816650613">
      <w:bodyDiv w:val="1"/>
      <w:marLeft w:val="0"/>
      <w:marRight w:val="0"/>
      <w:marTop w:val="0"/>
      <w:marBottom w:val="0"/>
      <w:divBdr>
        <w:top w:val="none" w:sz="0" w:space="0" w:color="auto"/>
        <w:left w:val="none" w:sz="0" w:space="0" w:color="auto"/>
        <w:bottom w:val="none" w:sz="0" w:space="0" w:color="auto"/>
        <w:right w:val="none" w:sz="0" w:space="0" w:color="auto"/>
      </w:divBdr>
      <w:divsChild>
        <w:div w:id="1247492628">
          <w:marLeft w:val="0"/>
          <w:marRight w:val="0"/>
          <w:marTop w:val="0"/>
          <w:marBottom w:val="0"/>
          <w:divBdr>
            <w:top w:val="none" w:sz="0" w:space="0" w:color="auto"/>
            <w:left w:val="none" w:sz="0" w:space="0" w:color="auto"/>
            <w:bottom w:val="none" w:sz="0" w:space="0" w:color="auto"/>
            <w:right w:val="none" w:sz="0" w:space="0" w:color="auto"/>
          </w:divBdr>
        </w:div>
      </w:divsChild>
    </w:div>
    <w:div w:id="856233453">
      <w:bodyDiv w:val="1"/>
      <w:marLeft w:val="0"/>
      <w:marRight w:val="0"/>
      <w:marTop w:val="0"/>
      <w:marBottom w:val="0"/>
      <w:divBdr>
        <w:top w:val="none" w:sz="0" w:space="0" w:color="auto"/>
        <w:left w:val="none" w:sz="0" w:space="0" w:color="auto"/>
        <w:bottom w:val="none" w:sz="0" w:space="0" w:color="auto"/>
        <w:right w:val="none" w:sz="0" w:space="0" w:color="auto"/>
      </w:divBdr>
      <w:divsChild>
        <w:div w:id="1948928707">
          <w:marLeft w:val="0"/>
          <w:marRight w:val="0"/>
          <w:marTop w:val="0"/>
          <w:marBottom w:val="0"/>
          <w:divBdr>
            <w:top w:val="none" w:sz="0" w:space="0" w:color="auto"/>
            <w:left w:val="none" w:sz="0" w:space="0" w:color="auto"/>
            <w:bottom w:val="none" w:sz="0" w:space="0" w:color="auto"/>
            <w:right w:val="none" w:sz="0" w:space="0" w:color="auto"/>
          </w:divBdr>
        </w:div>
      </w:divsChild>
    </w:div>
    <w:div w:id="881988305">
      <w:bodyDiv w:val="1"/>
      <w:marLeft w:val="0"/>
      <w:marRight w:val="0"/>
      <w:marTop w:val="0"/>
      <w:marBottom w:val="0"/>
      <w:divBdr>
        <w:top w:val="none" w:sz="0" w:space="0" w:color="auto"/>
        <w:left w:val="none" w:sz="0" w:space="0" w:color="auto"/>
        <w:bottom w:val="none" w:sz="0" w:space="0" w:color="auto"/>
        <w:right w:val="none" w:sz="0" w:space="0" w:color="auto"/>
      </w:divBdr>
      <w:divsChild>
        <w:div w:id="189417118">
          <w:marLeft w:val="0"/>
          <w:marRight w:val="0"/>
          <w:marTop w:val="0"/>
          <w:marBottom w:val="0"/>
          <w:divBdr>
            <w:top w:val="none" w:sz="0" w:space="0" w:color="auto"/>
            <w:left w:val="none" w:sz="0" w:space="0" w:color="auto"/>
            <w:bottom w:val="none" w:sz="0" w:space="0" w:color="auto"/>
            <w:right w:val="none" w:sz="0" w:space="0" w:color="auto"/>
          </w:divBdr>
        </w:div>
      </w:divsChild>
    </w:div>
    <w:div w:id="1011448026">
      <w:bodyDiv w:val="1"/>
      <w:marLeft w:val="0"/>
      <w:marRight w:val="0"/>
      <w:marTop w:val="0"/>
      <w:marBottom w:val="0"/>
      <w:divBdr>
        <w:top w:val="none" w:sz="0" w:space="0" w:color="auto"/>
        <w:left w:val="none" w:sz="0" w:space="0" w:color="auto"/>
        <w:bottom w:val="none" w:sz="0" w:space="0" w:color="auto"/>
        <w:right w:val="none" w:sz="0" w:space="0" w:color="auto"/>
      </w:divBdr>
      <w:divsChild>
        <w:div w:id="642194666">
          <w:marLeft w:val="0"/>
          <w:marRight w:val="0"/>
          <w:marTop w:val="0"/>
          <w:marBottom w:val="0"/>
          <w:divBdr>
            <w:top w:val="none" w:sz="0" w:space="0" w:color="auto"/>
            <w:left w:val="none" w:sz="0" w:space="0" w:color="auto"/>
            <w:bottom w:val="none" w:sz="0" w:space="0" w:color="auto"/>
            <w:right w:val="none" w:sz="0" w:space="0" w:color="auto"/>
          </w:divBdr>
        </w:div>
      </w:divsChild>
    </w:div>
    <w:div w:id="1028873085">
      <w:bodyDiv w:val="1"/>
      <w:marLeft w:val="0"/>
      <w:marRight w:val="0"/>
      <w:marTop w:val="0"/>
      <w:marBottom w:val="0"/>
      <w:divBdr>
        <w:top w:val="none" w:sz="0" w:space="0" w:color="auto"/>
        <w:left w:val="none" w:sz="0" w:space="0" w:color="auto"/>
        <w:bottom w:val="none" w:sz="0" w:space="0" w:color="auto"/>
        <w:right w:val="none" w:sz="0" w:space="0" w:color="auto"/>
      </w:divBdr>
      <w:divsChild>
        <w:div w:id="1701542999">
          <w:marLeft w:val="0"/>
          <w:marRight w:val="0"/>
          <w:marTop w:val="0"/>
          <w:marBottom w:val="0"/>
          <w:divBdr>
            <w:top w:val="none" w:sz="0" w:space="0" w:color="auto"/>
            <w:left w:val="none" w:sz="0" w:space="0" w:color="auto"/>
            <w:bottom w:val="none" w:sz="0" w:space="0" w:color="auto"/>
            <w:right w:val="none" w:sz="0" w:space="0" w:color="auto"/>
          </w:divBdr>
        </w:div>
      </w:divsChild>
    </w:div>
    <w:div w:id="1041591642">
      <w:bodyDiv w:val="1"/>
      <w:marLeft w:val="0"/>
      <w:marRight w:val="0"/>
      <w:marTop w:val="0"/>
      <w:marBottom w:val="0"/>
      <w:divBdr>
        <w:top w:val="none" w:sz="0" w:space="0" w:color="auto"/>
        <w:left w:val="none" w:sz="0" w:space="0" w:color="auto"/>
        <w:bottom w:val="none" w:sz="0" w:space="0" w:color="auto"/>
        <w:right w:val="none" w:sz="0" w:space="0" w:color="auto"/>
      </w:divBdr>
      <w:divsChild>
        <w:div w:id="1155414829">
          <w:marLeft w:val="0"/>
          <w:marRight w:val="0"/>
          <w:marTop w:val="0"/>
          <w:marBottom w:val="0"/>
          <w:divBdr>
            <w:top w:val="none" w:sz="0" w:space="0" w:color="auto"/>
            <w:left w:val="none" w:sz="0" w:space="0" w:color="auto"/>
            <w:bottom w:val="none" w:sz="0" w:space="0" w:color="auto"/>
            <w:right w:val="none" w:sz="0" w:space="0" w:color="auto"/>
          </w:divBdr>
        </w:div>
      </w:divsChild>
    </w:div>
    <w:div w:id="1060984182">
      <w:bodyDiv w:val="1"/>
      <w:marLeft w:val="0"/>
      <w:marRight w:val="0"/>
      <w:marTop w:val="0"/>
      <w:marBottom w:val="0"/>
      <w:divBdr>
        <w:top w:val="none" w:sz="0" w:space="0" w:color="auto"/>
        <w:left w:val="none" w:sz="0" w:space="0" w:color="auto"/>
        <w:bottom w:val="none" w:sz="0" w:space="0" w:color="auto"/>
        <w:right w:val="none" w:sz="0" w:space="0" w:color="auto"/>
      </w:divBdr>
      <w:divsChild>
        <w:div w:id="459997522">
          <w:marLeft w:val="0"/>
          <w:marRight w:val="0"/>
          <w:marTop w:val="0"/>
          <w:marBottom w:val="0"/>
          <w:divBdr>
            <w:top w:val="none" w:sz="0" w:space="0" w:color="auto"/>
            <w:left w:val="none" w:sz="0" w:space="0" w:color="auto"/>
            <w:bottom w:val="none" w:sz="0" w:space="0" w:color="auto"/>
            <w:right w:val="none" w:sz="0" w:space="0" w:color="auto"/>
          </w:divBdr>
        </w:div>
      </w:divsChild>
    </w:div>
    <w:div w:id="1171456697">
      <w:bodyDiv w:val="1"/>
      <w:marLeft w:val="0"/>
      <w:marRight w:val="0"/>
      <w:marTop w:val="0"/>
      <w:marBottom w:val="0"/>
      <w:divBdr>
        <w:top w:val="none" w:sz="0" w:space="0" w:color="auto"/>
        <w:left w:val="none" w:sz="0" w:space="0" w:color="auto"/>
        <w:bottom w:val="none" w:sz="0" w:space="0" w:color="auto"/>
        <w:right w:val="none" w:sz="0" w:space="0" w:color="auto"/>
      </w:divBdr>
      <w:divsChild>
        <w:div w:id="1998537538">
          <w:marLeft w:val="0"/>
          <w:marRight w:val="0"/>
          <w:marTop w:val="0"/>
          <w:marBottom w:val="0"/>
          <w:divBdr>
            <w:top w:val="none" w:sz="0" w:space="0" w:color="auto"/>
            <w:left w:val="none" w:sz="0" w:space="0" w:color="auto"/>
            <w:bottom w:val="none" w:sz="0" w:space="0" w:color="auto"/>
            <w:right w:val="none" w:sz="0" w:space="0" w:color="auto"/>
          </w:divBdr>
        </w:div>
      </w:divsChild>
    </w:div>
    <w:div w:id="1186477648">
      <w:bodyDiv w:val="1"/>
      <w:marLeft w:val="0"/>
      <w:marRight w:val="0"/>
      <w:marTop w:val="0"/>
      <w:marBottom w:val="0"/>
      <w:divBdr>
        <w:top w:val="none" w:sz="0" w:space="0" w:color="auto"/>
        <w:left w:val="none" w:sz="0" w:space="0" w:color="auto"/>
        <w:bottom w:val="none" w:sz="0" w:space="0" w:color="auto"/>
        <w:right w:val="none" w:sz="0" w:space="0" w:color="auto"/>
      </w:divBdr>
      <w:divsChild>
        <w:div w:id="1056009836">
          <w:marLeft w:val="0"/>
          <w:marRight w:val="0"/>
          <w:marTop w:val="0"/>
          <w:marBottom w:val="0"/>
          <w:divBdr>
            <w:top w:val="none" w:sz="0" w:space="0" w:color="auto"/>
            <w:left w:val="none" w:sz="0" w:space="0" w:color="auto"/>
            <w:bottom w:val="none" w:sz="0" w:space="0" w:color="auto"/>
            <w:right w:val="none" w:sz="0" w:space="0" w:color="auto"/>
          </w:divBdr>
        </w:div>
      </w:divsChild>
    </w:div>
    <w:div w:id="1193960379">
      <w:bodyDiv w:val="1"/>
      <w:marLeft w:val="0"/>
      <w:marRight w:val="0"/>
      <w:marTop w:val="0"/>
      <w:marBottom w:val="0"/>
      <w:divBdr>
        <w:top w:val="none" w:sz="0" w:space="0" w:color="auto"/>
        <w:left w:val="none" w:sz="0" w:space="0" w:color="auto"/>
        <w:bottom w:val="none" w:sz="0" w:space="0" w:color="auto"/>
        <w:right w:val="none" w:sz="0" w:space="0" w:color="auto"/>
      </w:divBdr>
      <w:divsChild>
        <w:div w:id="917207357">
          <w:marLeft w:val="0"/>
          <w:marRight w:val="0"/>
          <w:marTop w:val="0"/>
          <w:marBottom w:val="0"/>
          <w:divBdr>
            <w:top w:val="none" w:sz="0" w:space="0" w:color="auto"/>
            <w:left w:val="none" w:sz="0" w:space="0" w:color="auto"/>
            <w:bottom w:val="none" w:sz="0" w:space="0" w:color="auto"/>
            <w:right w:val="none" w:sz="0" w:space="0" w:color="auto"/>
          </w:divBdr>
        </w:div>
      </w:divsChild>
    </w:div>
    <w:div w:id="1314412325">
      <w:bodyDiv w:val="1"/>
      <w:marLeft w:val="0"/>
      <w:marRight w:val="0"/>
      <w:marTop w:val="0"/>
      <w:marBottom w:val="0"/>
      <w:divBdr>
        <w:top w:val="none" w:sz="0" w:space="0" w:color="auto"/>
        <w:left w:val="none" w:sz="0" w:space="0" w:color="auto"/>
        <w:bottom w:val="none" w:sz="0" w:space="0" w:color="auto"/>
        <w:right w:val="none" w:sz="0" w:space="0" w:color="auto"/>
      </w:divBdr>
      <w:divsChild>
        <w:div w:id="458112613">
          <w:marLeft w:val="0"/>
          <w:marRight w:val="0"/>
          <w:marTop w:val="0"/>
          <w:marBottom w:val="0"/>
          <w:divBdr>
            <w:top w:val="none" w:sz="0" w:space="0" w:color="auto"/>
            <w:left w:val="none" w:sz="0" w:space="0" w:color="auto"/>
            <w:bottom w:val="none" w:sz="0" w:space="0" w:color="auto"/>
            <w:right w:val="none" w:sz="0" w:space="0" w:color="auto"/>
          </w:divBdr>
        </w:div>
      </w:divsChild>
    </w:div>
    <w:div w:id="1318418805">
      <w:bodyDiv w:val="1"/>
      <w:marLeft w:val="0"/>
      <w:marRight w:val="0"/>
      <w:marTop w:val="0"/>
      <w:marBottom w:val="0"/>
      <w:divBdr>
        <w:top w:val="none" w:sz="0" w:space="0" w:color="auto"/>
        <w:left w:val="none" w:sz="0" w:space="0" w:color="auto"/>
        <w:bottom w:val="none" w:sz="0" w:space="0" w:color="auto"/>
        <w:right w:val="none" w:sz="0" w:space="0" w:color="auto"/>
      </w:divBdr>
      <w:divsChild>
        <w:div w:id="1046487898">
          <w:marLeft w:val="0"/>
          <w:marRight w:val="0"/>
          <w:marTop w:val="0"/>
          <w:marBottom w:val="0"/>
          <w:divBdr>
            <w:top w:val="none" w:sz="0" w:space="0" w:color="auto"/>
            <w:left w:val="none" w:sz="0" w:space="0" w:color="auto"/>
            <w:bottom w:val="none" w:sz="0" w:space="0" w:color="auto"/>
            <w:right w:val="none" w:sz="0" w:space="0" w:color="auto"/>
          </w:divBdr>
        </w:div>
      </w:divsChild>
    </w:div>
    <w:div w:id="1324580777">
      <w:bodyDiv w:val="1"/>
      <w:marLeft w:val="0"/>
      <w:marRight w:val="0"/>
      <w:marTop w:val="0"/>
      <w:marBottom w:val="0"/>
      <w:divBdr>
        <w:top w:val="none" w:sz="0" w:space="0" w:color="auto"/>
        <w:left w:val="none" w:sz="0" w:space="0" w:color="auto"/>
        <w:bottom w:val="none" w:sz="0" w:space="0" w:color="auto"/>
        <w:right w:val="none" w:sz="0" w:space="0" w:color="auto"/>
      </w:divBdr>
      <w:divsChild>
        <w:div w:id="1300841409">
          <w:marLeft w:val="0"/>
          <w:marRight w:val="0"/>
          <w:marTop w:val="0"/>
          <w:marBottom w:val="0"/>
          <w:divBdr>
            <w:top w:val="none" w:sz="0" w:space="0" w:color="auto"/>
            <w:left w:val="none" w:sz="0" w:space="0" w:color="auto"/>
            <w:bottom w:val="none" w:sz="0" w:space="0" w:color="auto"/>
            <w:right w:val="none" w:sz="0" w:space="0" w:color="auto"/>
          </w:divBdr>
        </w:div>
      </w:divsChild>
    </w:div>
    <w:div w:id="1353651064">
      <w:bodyDiv w:val="1"/>
      <w:marLeft w:val="0"/>
      <w:marRight w:val="0"/>
      <w:marTop w:val="0"/>
      <w:marBottom w:val="0"/>
      <w:divBdr>
        <w:top w:val="none" w:sz="0" w:space="0" w:color="auto"/>
        <w:left w:val="none" w:sz="0" w:space="0" w:color="auto"/>
        <w:bottom w:val="none" w:sz="0" w:space="0" w:color="auto"/>
        <w:right w:val="none" w:sz="0" w:space="0" w:color="auto"/>
      </w:divBdr>
      <w:divsChild>
        <w:div w:id="1434134890">
          <w:marLeft w:val="0"/>
          <w:marRight w:val="0"/>
          <w:marTop w:val="0"/>
          <w:marBottom w:val="0"/>
          <w:divBdr>
            <w:top w:val="none" w:sz="0" w:space="0" w:color="auto"/>
            <w:left w:val="none" w:sz="0" w:space="0" w:color="auto"/>
            <w:bottom w:val="none" w:sz="0" w:space="0" w:color="auto"/>
            <w:right w:val="none" w:sz="0" w:space="0" w:color="auto"/>
          </w:divBdr>
        </w:div>
      </w:divsChild>
    </w:div>
    <w:div w:id="1367756827">
      <w:bodyDiv w:val="1"/>
      <w:marLeft w:val="0"/>
      <w:marRight w:val="0"/>
      <w:marTop w:val="0"/>
      <w:marBottom w:val="0"/>
      <w:divBdr>
        <w:top w:val="none" w:sz="0" w:space="0" w:color="auto"/>
        <w:left w:val="none" w:sz="0" w:space="0" w:color="auto"/>
        <w:bottom w:val="none" w:sz="0" w:space="0" w:color="auto"/>
        <w:right w:val="none" w:sz="0" w:space="0" w:color="auto"/>
      </w:divBdr>
      <w:divsChild>
        <w:div w:id="1639260074">
          <w:marLeft w:val="0"/>
          <w:marRight w:val="0"/>
          <w:marTop w:val="0"/>
          <w:marBottom w:val="0"/>
          <w:divBdr>
            <w:top w:val="none" w:sz="0" w:space="0" w:color="auto"/>
            <w:left w:val="none" w:sz="0" w:space="0" w:color="auto"/>
            <w:bottom w:val="none" w:sz="0" w:space="0" w:color="auto"/>
            <w:right w:val="none" w:sz="0" w:space="0" w:color="auto"/>
          </w:divBdr>
        </w:div>
      </w:divsChild>
    </w:div>
    <w:div w:id="1369528778">
      <w:bodyDiv w:val="1"/>
      <w:marLeft w:val="0"/>
      <w:marRight w:val="0"/>
      <w:marTop w:val="0"/>
      <w:marBottom w:val="0"/>
      <w:divBdr>
        <w:top w:val="none" w:sz="0" w:space="0" w:color="auto"/>
        <w:left w:val="none" w:sz="0" w:space="0" w:color="auto"/>
        <w:bottom w:val="none" w:sz="0" w:space="0" w:color="auto"/>
        <w:right w:val="none" w:sz="0" w:space="0" w:color="auto"/>
      </w:divBdr>
      <w:divsChild>
        <w:div w:id="209809598">
          <w:marLeft w:val="0"/>
          <w:marRight w:val="0"/>
          <w:marTop w:val="0"/>
          <w:marBottom w:val="0"/>
          <w:divBdr>
            <w:top w:val="none" w:sz="0" w:space="0" w:color="auto"/>
            <w:left w:val="none" w:sz="0" w:space="0" w:color="auto"/>
            <w:bottom w:val="none" w:sz="0" w:space="0" w:color="auto"/>
            <w:right w:val="none" w:sz="0" w:space="0" w:color="auto"/>
          </w:divBdr>
        </w:div>
      </w:divsChild>
    </w:div>
    <w:div w:id="1371881431">
      <w:bodyDiv w:val="1"/>
      <w:marLeft w:val="0"/>
      <w:marRight w:val="0"/>
      <w:marTop w:val="0"/>
      <w:marBottom w:val="0"/>
      <w:divBdr>
        <w:top w:val="none" w:sz="0" w:space="0" w:color="auto"/>
        <w:left w:val="none" w:sz="0" w:space="0" w:color="auto"/>
        <w:bottom w:val="none" w:sz="0" w:space="0" w:color="auto"/>
        <w:right w:val="none" w:sz="0" w:space="0" w:color="auto"/>
      </w:divBdr>
      <w:divsChild>
        <w:div w:id="316765788">
          <w:marLeft w:val="0"/>
          <w:marRight w:val="0"/>
          <w:marTop w:val="0"/>
          <w:marBottom w:val="0"/>
          <w:divBdr>
            <w:top w:val="none" w:sz="0" w:space="0" w:color="auto"/>
            <w:left w:val="none" w:sz="0" w:space="0" w:color="auto"/>
            <w:bottom w:val="none" w:sz="0" w:space="0" w:color="auto"/>
            <w:right w:val="none" w:sz="0" w:space="0" w:color="auto"/>
          </w:divBdr>
        </w:div>
      </w:divsChild>
    </w:div>
    <w:div w:id="1420326976">
      <w:bodyDiv w:val="1"/>
      <w:marLeft w:val="0"/>
      <w:marRight w:val="0"/>
      <w:marTop w:val="0"/>
      <w:marBottom w:val="0"/>
      <w:divBdr>
        <w:top w:val="none" w:sz="0" w:space="0" w:color="auto"/>
        <w:left w:val="none" w:sz="0" w:space="0" w:color="auto"/>
        <w:bottom w:val="none" w:sz="0" w:space="0" w:color="auto"/>
        <w:right w:val="none" w:sz="0" w:space="0" w:color="auto"/>
      </w:divBdr>
      <w:divsChild>
        <w:div w:id="323975589">
          <w:marLeft w:val="0"/>
          <w:marRight w:val="0"/>
          <w:marTop w:val="0"/>
          <w:marBottom w:val="0"/>
          <w:divBdr>
            <w:top w:val="none" w:sz="0" w:space="0" w:color="auto"/>
            <w:left w:val="none" w:sz="0" w:space="0" w:color="auto"/>
            <w:bottom w:val="none" w:sz="0" w:space="0" w:color="auto"/>
            <w:right w:val="none" w:sz="0" w:space="0" w:color="auto"/>
          </w:divBdr>
        </w:div>
      </w:divsChild>
    </w:div>
    <w:div w:id="1424447250">
      <w:bodyDiv w:val="1"/>
      <w:marLeft w:val="0"/>
      <w:marRight w:val="0"/>
      <w:marTop w:val="0"/>
      <w:marBottom w:val="0"/>
      <w:divBdr>
        <w:top w:val="none" w:sz="0" w:space="0" w:color="auto"/>
        <w:left w:val="none" w:sz="0" w:space="0" w:color="auto"/>
        <w:bottom w:val="none" w:sz="0" w:space="0" w:color="auto"/>
        <w:right w:val="none" w:sz="0" w:space="0" w:color="auto"/>
      </w:divBdr>
      <w:divsChild>
        <w:div w:id="177617783">
          <w:marLeft w:val="0"/>
          <w:marRight w:val="0"/>
          <w:marTop w:val="0"/>
          <w:marBottom w:val="0"/>
          <w:divBdr>
            <w:top w:val="none" w:sz="0" w:space="0" w:color="auto"/>
            <w:left w:val="none" w:sz="0" w:space="0" w:color="auto"/>
            <w:bottom w:val="none" w:sz="0" w:space="0" w:color="auto"/>
            <w:right w:val="none" w:sz="0" w:space="0" w:color="auto"/>
          </w:divBdr>
        </w:div>
      </w:divsChild>
    </w:div>
    <w:div w:id="1446003917">
      <w:bodyDiv w:val="1"/>
      <w:marLeft w:val="0"/>
      <w:marRight w:val="0"/>
      <w:marTop w:val="0"/>
      <w:marBottom w:val="0"/>
      <w:divBdr>
        <w:top w:val="none" w:sz="0" w:space="0" w:color="auto"/>
        <w:left w:val="none" w:sz="0" w:space="0" w:color="auto"/>
        <w:bottom w:val="none" w:sz="0" w:space="0" w:color="auto"/>
        <w:right w:val="none" w:sz="0" w:space="0" w:color="auto"/>
      </w:divBdr>
      <w:divsChild>
        <w:div w:id="279606142">
          <w:marLeft w:val="0"/>
          <w:marRight w:val="0"/>
          <w:marTop w:val="0"/>
          <w:marBottom w:val="0"/>
          <w:divBdr>
            <w:top w:val="none" w:sz="0" w:space="0" w:color="auto"/>
            <w:left w:val="none" w:sz="0" w:space="0" w:color="auto"/>
            <w:bottom w:val="none" w:sz="0" w:space="0" w:color="auto"/>
            <w:right w:val="none" w:sz="0" w:space="0" w:color="auto"/>
          </w:divBdr>
        </w:div>
      </w:divsChild>
    </w:div>
    <w:div w:id="1571499648">
      <w:bodyDiv w:val="1"/>
      <w:marLeft w:val="0"/>
      <w:marRight w:val="0"/>
      <w:marTop w:val="0"/>
      <w:marBottom w:val="0"/>
      <w:divBdr>
        <w:top w:val="none" w:sz="0" w:space="0" w:color="auto"/>
        <w:left w:val="none" w:sz="0" w:space="0" w:color="auto"/>
        <w:bottom w:val="none" w:sz="0" w:space="0" w:color="auto"/>
        <w:right w:val="none" w:sz="0" w:space="0" w:color="auto"/>
      </w:divBdr>
      <w:divsChild>
        <w:div w:id="983970575">
          <w:marLeft w:val="0"/>
          <w:marRight w:val="0"/>
          <w:marTop w:val="0"/>
          <w:marBottom w:val="0"/>
          <w:divBdr>
            <w:top w:val="none" w:sz="0" w:space="0" w:color="auto"/>
            <w:left w:val="none" w:sz="0" w:space="0" w:color="auto"/>
            <w:bottom w:val="none" w:sz="0" w:space="0" w:color="auto"/>
            <w:right w:val="none" w:sz="0" w:space="0" w:color="auto"/>
          </w:divBdr>
        </w:div>
      </w:divsChild>
    </w:div>
    <w:div w:id="1601376110">
      <w:bodyDiv w:val="1"/>
      <w:marLeft w:val="0"/>
      <w:marRight w:val="0"/>
      <w:marTop w:val="0"/>
      <w:marBottom w:val="0"/>
      <w:divBdr>
        <w:top w:val="none" w:sz="0" w:space="0" w:color="auto"/>
        <w:left w:val="none" w:sz="0" w:space="0" w:color="auto"/>
        <w:bottom w:val="none" w:sz="0" w:space="0" w:color="auto"/>
        <w:right w:val="none" w:sz="0" w:space="0" w:color="auto"/>
      </w:divBdr>
      <w:divsChild>
        <w:div w:id="1406223584">
          <w:marLeft w:val="0"/>
          <w:marRight w:val="0"/>
          <w:marTop w:val="0"/>
          <w:marBottom w:val="0"/>
          <w:divBdr>
            <w:top w:val="none" w:sz="0" w:space="0" w:color="auto"/>
            <w:left w:val="none" w:sz="0" w:space="0" w:color="auto"/>
            <w:bottom w:val="none" w:sz="0" w:space="0" w:color="auto"/>
            <w:right w:val="none" w:sz="0" w:space="0" w:color="auto"/>
          </w:divBdr>
        </w:div>
      </w:divsChild>
    </w:div>
    <w:div w:id="1613050172">
      <w:bodyDiv w:val="1"/>
      <w:marLeft w:val="0"/>
      <w:marRight w:val="0"/>
      <w:marTop w:val="0"/>
      <w:marBottom w:val="0"/>
      <w:divBdr>
        <w:top w:val="none" w:sz="0" w:space="0" w:color="auto"/>
        <w:left w:val="none" w:sz="0" w:space="0" w:color="auto"/>
        <w:bottom w:val="none" w:sz="0" w:space="0" w:color="auto"/>
        <w:right w:val="none" w:sz="0" w:space="0" w:color="auto"/>
      </w:divBdr>
      <w:divsChild>
        <w:div w:id="1091120947">
          <w:marLeft w:val="0"/>
          <w:marRight w:val="0"/>
          <w:marTop w:val="0"/>
          <w:marBottom w:val="0"/>
          <w:divBdr>
            <w:top w:val="none" w:sz="0" w:space="0" w:color="auto"/>
            <w:left w:val="none" w:sz="0" w:space="0" w:color="auto"/>
            <w:bottom w:val="none" w:sz="0" w:space="0" w:color="auto"/>
            <w:right w:val="none" w:sz="0" w:space="0" w:color="auto"/>
          </w:divBdr>
        </w:div>
      </w:divsChild>
    </w:div>
    <w:div w:id="1614360604">
      <w:bodyDiv w:val="1"/>
      <w:marLeft w:val="0"/>
      <w:marRight w:val="0"/>
      <w:marTop w:val="0"/>
      <w:marBottom w:val="0"/>
      <w:divBdr>
        <w:top w:val="none" w:sz="0" w:space="0" w:color="auto"/>
        <w:left w:val="none" w:sz="0" w:space="0" w:color="auto"/>
        <w:bottom w:val="none" w:sz="0" w:space="0" w:color="auto"/>
        <w:right w:val="none" w:sz="0" w:space="0" w:color="auto"/>
      </w:divBdr>
      <w:divsChild>
        <w:div w:id="725490626">
          <w:marLeft w:val="0"/>
          <w:marRight w:val="0"/>
          <w:marTop w:val="0"/>
          <w:marBottom w:val="0"/>
          <w:divBdr>
            <w:top w:val="none" w:sz="0" w:space="0" w:color="auto"/>
            <w:left w:val="none" w:sz="0" w:space="0" w:color="auto"/>
            <w:bottom w:val="none" w:sz="0" w:space="0" w:color="auto"/>
            <w:right w:val="none" w:sz="0" w:space="0" w:color="auto"/>
          </w:divBdr>
        </w:div>
      </w:divsChild>
    </w:div>
    <w:div w:id="1621566131">
      <w:bodyDiv w:val="1"/>
      <w:marLeft w:val="0"/>
      <w:marRight w:val="0"/>
      <w:marTop w:val="0"/>
      <w:marBottom w:val="0"/>
      <w:divBdr>
        <w:top w:val="none" w:sz="0" w:space="0" w:color="auto"/>
        <w:left w:val="none" w:sz="0" w:space="0" w:color="auto"/>
        <w:bottom w:val="none" w:sz="0" w:space="0" w:color="auto"/>
        <w:right w:val="none" w:sz="0" w:space="0" w:color="auto"/>
      </w:divBdr>
      <w:divsChild>
        <w:div w:id="1009525214">
          <w:marLeft w:val="0"/>
          <w:marRight w:val="0"/>
          <w:marTop w:val="0"/>
          <w:marBottom w:val="0"/>
          <w:divBdr>
            <w:top w:val="none" w:sz="0" w:space="0" w:color="auto"/>
            <w:left w:val="none" w:sz="0" w:space="0" w:color="auto"/>
            <w:bottom w:val="none" w:sz="0" w:space="0" w:color="auto"/>
            <w:right w:val="none" w:sz="0" w:space="0" w:color="auto"/>
          </w:divBdr>
        </w:div>
      </w:divsChild>
    </w:div>
    <w:div w:id="1626958538">
      <w:bodyDiv w:val="1"/>
      <w:marLeft w:val="0"/>
      <w:marRight w:val="0"/>
      <w:marTop w:val="0"/>
      <w:marBottom w:val="0"/>
      <w:divBdr>
        <w:top w:val="none" w:sz="0" w:space="0" w:color="auto"/>
        <w:left w:val="none" w:sz="0" w:space="0" w:color="auto"/>
        <w:bottom w:val="none" w:sz="0" w:space="0" w:color="auto"/>
        <w:right w:val="none" w:sz="0" w:space="0" w:color="auto"/>
      </w:divBdr>
      <w:divsChild>
        <w:div w:id="763108510">
          <w:marLeft w:val="0"/>
          <w:marRight w:val="0"/>
          <w:marTop w:val="0"/>
          <w:marBottom w:val="0"/>
          <w:divBdr>
            <w:top w:val="none" w:sz="0" w:space="0" w:color="auto"/>
            <w:left w:val="none" w:sz="0" w:space="0" w:color="auto"/>
            <w:bottom w:val="none" w:sz="0" w:space="0" w:color="auto"/>
            <w:right w:val="none" w:sz="0" w:space="0" w:color="auto"/>
          </w:divBdr>
        </w:div>
      </w:divsChild>
    </w:div>
    <w:div w:id="1648558268">
      <w:bodyDiv w:val="1"/>
      <w:marLeft w:val="0"/>
      <w:marRight w:val="0"/>
      <w:marTop w:val="0"/>
      <w:marBottom w:val="0"/>
      <w:divBdr>
        <w:top w:val="none" w:sz="0" w:space="0" w:color="auto"/>
        <w:left w:val="none" w:sz="0" w:space="0" w:color="auto"/>
        <w:bottom w:val="none" w:sz="0" w:space="0" w:color="auto"/>
        <w:right w:val="none" w:sz="0" w:space="0" w:color="auto"/>
      </w:divBdr>
      <w:divsChild>
        <w:div w:id="1295521205">
          <w:marLeft w:val="0"/>
          <w:marRight w:val="0"/>
          <w:marTop w:val="0"/>
          <w:marBottom w:val="0"/>
          <w:divBdr>
            <w:top w:val="none" w:sz="0" w:space="0" w:color="auto"/>
            <w:left w:val="none" w:sz="0" w:space="0" w:color="auto"/>
            <w:bottom w:val="none" w:sz="0" w:space="0" w:color="auto"/>
            <w:right w:val="none" w:sz="0" w:space="0" w:color="auto"/>
          </w:divBdr>
        </w:div>
      </w:divsChild>
    </w:div>
    <w:div w:id="1651055730">
      <w:bodyDiv w:val="1"/>
      <w:marLeft w:val="0"/>
      <w:marRight w:val="0"/>
      <w:marTop w:val="0"/>
      <w:marBottom w:val="0"/>
      <w:divBdr>
        <w:top w:val="none" w:sz="0" w:space="0" w:color="auto"/>
        <w:left w:val="none" w:sz="0" w:space="0" w:color="auto"/>
        <w:bottom w:val="none" w:sz="0" w:space="0" w:color="auto"/>
        <w:right w:val="none" w:sz="0" w:space="0" w:color="auto"/>
      </w:divBdr>
      <w:divsChild>
        <w:div w:id="786194611">
          <w:marLeft w:val="0"/>
          <w:marRight w:val="0"/>
          <w:marTop w:val="0"/>
          <w:marBottom w:val="0"/>
          <w:divBdr>
            <w:top w:val="none" w:sz="0" w:space="0" w:color="auto"/>
            <w:left w:val="none" w:sz="0" w:space="0" w:color="auto"/>
            <w:bottom w:val="none" w:sz="0" w:space="0" w:color="auto"/>
            <w:right w:val="none" w:sz="0" w:space="0" w:color="auto"/>
          </w:divBdr>
        </w:div>
      </w:divsChild>
    </w:div>
    <w:div w:id="1678116933">
      <w:bodyDiv w:val="1"/>
      <w:marLeft w:val="0"/>
      <w:marRight w:val="0"/>
      <w:marTop w:val="0"/>
      <w:marBottom w:val="0"/>
      <w:divBdr>
        <w:top w:val="none" w:sz="0" w:space="0" w:color="auto"/>
        <w:left w:val="none" w:sz="0" w:space="0" w:color="auto"/>
        <w:bottom w:val="none" w:sz="0" w:space="0" w:color="auto"/>
        <w:right w:val="none" w:sz="0" w:space="0" w:color="auto"/>
      </w:divBdr>
      <w:divsChild>
        <w:div w:id="44987583">
          <w:marLeft w:val="0"/>
          <w:marRight w:val="0"/>
          <w:marTop w:val="0"/>
          <w:marBottom w:val="0"/>
          <w:divBdr>
            <w:top w:val="none" w:sz="0" w:space="0" w:color="auto"/>
            <w:left w:val="none" w:sz="0" w:space="0" w:color="auto"/>
            <w:bottom w:val="none" w:sz="0" w:space="0" w:color="auto"/>
            <w:right w:val="none" w:sz="0" w:space="0" w:color="auto"/>
          </w:divBdr>
        </w:div>
      </w:divsChild>
    </w:div>
    <w:div w:id="1691636896">
      <w:bodyDiv w:val="1"/>
      <w:marLeft w:val="0"/>
      <w:marRight w:val="0"/>
      <w:marTop w:val="0"/>
      <w:marBottom w:val="0"/>
      <w:divBdr>
        <w:top w:val="none" w:sz="0" w:space="0" w:color="auto"/>
        <w:left w:val="none" w:sz="0" w:space="0" w:color="auto"/>
        <w:bottom w:val="none" w:sz="0" w:space="0" w:color="auto"/>
        <w:right w:val="none" w:sz="0" w:space="0" w:color="auto"/>
      </w:divBdr>
      <w:divsChild>
        <w:div w:id="2020152387">
          <w:marLeft w:val="0"/>
          <w:marRight w:val="0"/>
          <w:marTop w:val="0"/>
          <w:marBottom w:val="0"/>
          <w:divBdr>
            <w:top w:val="none" w:sz="0" w:space="0" w:color="auto"/>
            <w:left w:val="none" w:sz="0" w:space="0" w:color="auto"/>
            <w:bottom w:val="none" w:sz="0" w:space="0" w:color="auto"/>
            <w:right w:val="none" w:sz="0" w:space="0" w:color="auto"/>
          </w:divBdr>
        </w:div>
      </w:divsChild>
    </w:div>
    <w:div w:id="1698190591">
      <w:bodyDiv w:val="1"/>
      <w:marLeft w:val="0"/>
      <w:marRight w:val="0"/>
      <w:marTop w:val="0"/>
      <w:marBottom w:val="0"/>
      <w:divBdr>
        <w:top w:val="none" w:sz="0" w:space="0" w:color="auto"/>
        <w:left w:val="none" w:sz="0" w:space="0" w:color="auto"/>
        <w:bottom w:val="none" w:sz="0" w:space="0" w:color="auto"/>
        <w:right w:val="none" w:sz="0" w:space="0" w:color="auto"/>
      </w:divBdr>
      <w:divsChild>
        <w:div w:id="1058674495">
          <w:marLeft w:val="0"/>
          <w:marRight w:val="0"/>
          <w:marTop w:val="0"/>
          <w:marBottom w:val="0"/>
          <w:divBdr>
            <w:top w:val="none" w:sz="0" w:space="0" w:color="auto"/>
            <w:left w:val="none" w:sz="0" w:space="0" w:color="auto"/>
            <w:bottom w:val="none" w:sz="0" w:space="0" w:color="auto"/>
            <w:right w:val="none" w:sz="0" w:space="0" w:color="auto"/>
          </w:divBdr>
        </w:div>
      </w:divsChild>
    </w:div>
    <w:div w:id="1700007972">
      <w:bodyDiv w:val="1"/>
      <w:marLeft w:val="0"/>
      <w:marRight w:val="0"/>
      <w:marTop w:val="0"/>
      <w:marBottom w:val="0"/>
      <w:divBdr>
        <w:top w:val="none" w:sz="0" w:space="0" w:color="auto"/>
        <w:left w:val="none" w:sz="0" w:space="0" w:color="auto"/>
        <w:bottom w:val="none" w:sz="0" w:space="0" w:color="auto"/>
        <w:right w:val="none" w:sz="0" w:space="0" w:color="auto"/>
      </w:divBdr>
      <w:divsChild>
        <w:div w:id="2094661918">
          <w:marLeft w:val="0"/>
          <w:marRight w:val="0"/>
          <w:marTop w:val="0"/>
          <w:marBottom w:val="0"/>
          <w:divBdr>
            <w:top w:val="none" w:sz="0" w:space="0" w:color="auto"/>
            <w:left w:val="none" w:sz="0" w:space="0" w:color="auto"/>
            <w:bottom w:val="none" w:sz="0" w:space="0" w:color="auto"/>
            <w:right w:val="none" w:sz="0" w:space="0" w:color="auto"/>
          </w:divBdr>
        </w:div>
      </w:divsChild>
    </w:div>
    <w:div w:id="1729693439">
      <w:bodyDiv w:val="1"/>
      <w:marLeft w:val="0"/>
      <w:marRight w:val="0"/>
      <w:marTop w:val="0"/>
      <w:marBottom w:val="0"/>
      <w:divBdr>
        <w:top w:val="none" w:sz="0" w:space="0" w:color="auto"/>
        <w:left w:val="none" w:sz="0" w:space="0" w:color="auto"/>
        <w:bottom w:val="none" w:sz="0" w:space="0" w:color="auto"/>
        <w:right w:val="none" w:sz="0" w:space="0" w:color="auto"/>
      </w:divBdr>
      <w:divsChild>
        <w:div w:id="2052801657">
          <w:marLeft w:val="0"/>
          <w:marRight w:val="0"/>
          <w:marTop w:val="0"/>
          <w:marBottom w:val="0"/>
          <w:divBdr>
            <w:top w:val="none" w:sz="0" w:space="0" w:color="auto"/>
            <w:left w:val="none" w:sz="0" w:space="0" w:color="auto"/>
            <w:bottom w:val="none" w:sz="0" w:space="0" w:color="auto"/>
            <w:right w:val="none" w:sz="0" w:space="0" w:color="auto"/>
          </w:divBdr>
        </w:div>
      </w:divsChild>
    </w:div>
    <w:div w:id="1759517511">
      <w:bodyDiv w:val="1"/>
      <w:marLeft w:val="0"/>
      <w:marRight w:val="0"/>
      <w:marTop w:val="0"/>
      <w:marBottom w:val="0"/>
      <w:divBdr>
        <w:top w:val="none" w:sz="0" w:space="0" w:color="auto"/>
        <w:left w:val="none" w:sz="0" w:space="0" w:color="auto"/>
        <w:bottom w:val="none" w:sz="0" w:space="0" w:color="auto"/>
        <w:right w:val="none" w:sz="0" w:space="0" w:color="auto"/>
      </w:divBdr>
      <w:divsChild>
        <w:div w:id="1036076490">
          <w:marLeft w:val="0"/>
          <w:marRight w:val="0"/>
          <w:marTop w:val="0"/>
          <w:marBottom w:val="0"/>
          <w:divBdr>
            <w:top w:val="none" w:sz="0" w:space="0" w:color="auto"/>
            <w:left w:val="none" w:sz="0" w:space="0" w:color="auto"/>
            <w:bottom w:val="none" w:sz="0" w:space="0" w:color="auto"/>
            <w:right w:val="none" w:sz="0" w:space="0" w:color="auto"/>
          </w:divBdr>
        </w:div>
      </w:divsChild>
    </w:div>
    <w:div w:id="1780710820">
      <w:bodyDiv w:val="1"/>
      <w:marLeft w:val="0"/>
      <w:marRight w:val="0"/>
      <w:marTop w:val="0"/>
      <w:marBottom w:val="0"/>
      <w:divBdr>
        <w:top w:val="none" w:sz="0" w:space="0" w:color="auto"/>
        <w:left w:val="none" w:sz="0" w:space="0" w:color="auto"/>
        <w:bottom w:val="none" w:sz="0" w:space="0" w:color="auto"/>
        <w:right w:val="none" w:sz="0" w:space="0" w:color="auto"/>
      </w:divBdr>
      <w:divsChild>
        <w:div w:id="796022079">
          <w:marLeft w:val="0"/>
          <w:marRight w:val="0"/>
          <w:marTop w:val="0"/>
          <w:marBottom w:val="0"/>
          <w:divBdr>
            <w:top w:val="none" w:sz="0" w:space="0" w:color="auto"/>
            <w:left w:val="none" w:sz="0" w:space="0" w:color="auto"/>
            <w:bottom w:val="none" w:sz="0" w:space="0" w:color="auto"/>
            <w:right w:val="none" w:sz="0" w:space="0" w:color="auto"/>
          </w:divBdr>
        </w:div>
      </w:divsChild>
    </w:div>
    <w:div w:id="1805394183">
      <w:bodyDiv w:val="1"/>
      <w:marLeft w:val="0"/>
      <w:marRight w:val="0"/>
      <w:marTop w:val="0"/>
      <w:marBottom w:val="0"/>
      <w:divBdr>
        <w:top w:val="none" w:sz="0" w:space="0" w:color="auto"/>
        <w:left w:val="none" w:sz="0" w:space="0" w:color="auto"/>
        <w:bottom w:val="none" w:sz="0" w:space="0" w:color="auto"/>
        <w:right w:val="none" w:sz="0" w:space="0" w:color="auto"/>
      </w:divBdr>
      <w:divsChild>
        <w:div w:id="1257401274">
          <w:marLeft w:val="0"/>
          <w:marRight w:val="0"/>
          <w:marTop w:val="0"/>
          <w:marBottom w:val="0"/>
          <w:divBdr>
            <w:top w:val="none" w:sz="0" w:space="0" w:color="auto"/>
            <w:left w:val="none" w:sz="0" w:space="0" w:color="auto"/>
            <w:bottom w:val="none" w:sz="0" w:space="0" w:color="auto"/>
            <w:right w:val="none" w:sz="0" w:space="0" w:color="auto"/>
          </w:divBdr>
        </w:div>
      </w:divsChild>
    </w:div>
    <w:div w:id="1867677365">
      <w:bodyDiv w:val="1"/>
      <w:marLeft w:val="0"/>
      <w:marRight w:val="0"/>
      <w:marTop w:val="0"/>
      <w:marBottom w:val="0"/>
      <w:divBdr>
        <w:top w:val="none" w:sz="0" w:space="0" w:color="auto"/>
        <w:left w:val="none" w:sz="0" w:space="0" w:color="auto"/>
        <w:bottom w:val="none" w:sz="0" w:space="0" w:color="auto"/>
        <w:right w:val="none" w:sz="0" w:space="0" w:color="auto"/>
      </w:divBdr>
      <w:divsChild>
        <w:div w:id="474029334">
          <w:marLeft w:val="0"/>
          <w:marRight w:val="0"/>
          <w:marTop w:val="0"/>
          <w:marBottom w:val="0"/>
          <w:divBdr>
            <w:top w:val="none" w:sz="0" w:space="0" w:color="auto"/>
            <w:left w:val="none" w:sz="0" w:space="0" w:color="auto"/>
            <w:bottom w:val="none" w:sz="0" w:space="0" w:color="auto"/>
            <w:right w:val="none" w:sz="0" w:space="0" w:color="auto"/>
          </w:divBdr>
        </w:div>
      </w:divsChild>
    </w:div>
    <w:div w:id="1890192270">
      <w:bodyDiv w:val="1"/>
      <w:marLeft w:val="0"/>
      <w:marRight w:val="0"/>
      <w:marTop w:val="0"/>
      <w:marBottom w:val="0"/>
      <w:divBdr>
        <w:top w:val="none" w:sz="0" w:space="0" w:color="auto"/>
        <w:left w:val="none" w:sz="0" w:space="0" w:color="auto"/>
        <w:bottom w:val="none" w:sz="0" w:space="0" w:color="auto"/>
        <w:right w:val="none" w:sz="0" w:space="0" w:color="auto"/>
      </w:divBdr>
      <w:divsChild>
        <w:div w:id="1511212940">
          <w:marLeft w:val="0"/>
          <w:marRight w:val="0"/>
          <w:marTop w:val="0"/>
          <w:marBottom w:val="0"/>
          <w:divBdr>
            <w:top w:val="none" w:sz="0" w:space="0" w:color="auto"/>
            <w:left w:val="none" w:sz="0" w:space="0" w:color="auto"/>
            <w:bottom w:val="none" w:sz="0" w:space="0" w:color="auto"/>
            <w:right w:val="none" w:sz="0" w:space="0" w:color="auto"/>
          </w:divBdr>
        </w:div>
      </w:divsChild>
    </w:div>
    <w:div w:id="1929264792">
      <w:bodyDiv w:val="1"/>
      <w:marLeft w:val="0"/>
      <w:marRight w:val="0"/>
      <w:marTop w:val="0"/>
      <w:marBottom w:val="0"/>
      <w:divBdr>
        <w:top w:val="none" w:sz="0" w:space="0" w:color="auto"/>
        <w:left w:val="none" w:sz="0" w:space="0" w:color="auto"/>
        <w:bottom w:val="none" w:sz="0" w:space="0" w:color="auto"/>
        <w:right w:val="none" w:sz="0" w:space="0" w:color="auto"/>
      </w:divBdr>
      <w:divsChild>
        <w:div w:id="1535731529">
          <w:marLeft w:val="0"/>
          <w:marRight w:val="0"/>
          <w:marTop w:val="0"/>
          <w:marBottom w:val="0"/>
          <w:divBdr>
            <w:top w:val="none" w:sz="0" w:space="0" w:color="auto"/>
            <w:left w:val="none" w:sz="0" w:space="0" w:color="auto"/>
            <w:bottom w:val="none" w:sz="0" w:space="0" w:color="auto"/>
            <w:right w:val="none" w:sz="0" w:space="0" w:color="auto"/>
          </w:divBdr>
        </w:div>
      </w:divsChild>
    </w:div>
    <w:div w:id="1960453968">
      <w:bodyDiv w:val="1"/>
      <w:marLeft w:val="0"/>
      <w:marRight w:val="0"/>
      <w:marTop w:val="0"/>
      <w:marBottom w:val="0"/>
      <w:divBdr>
        <w:top w:val="none" w:sz="0" w:space="0" w:color="auto"/>
        <w:left w:val="none" w:sz="0" w:space="0" w:color="auto"/>
        <w:bottom w:val="none" w:sz="0" w:space="0" w:color="auto"/>
        <w:right w:val="none" w:sz="0" w:space="0" w:color="auto"/>
      </w:divBdr>
      <w:divsChild>
        <w:div w:id="399523167">
          <w:marLeft w:val="0"/>
          <w:marRight w:val="0"/>
          <w:marTop w:val="0"/>
          <w:marBottom w:val="0"/>
          <w:divBdr>
            <w:top w:val="none" w:sz="0" w:space="0" w:color="auto"/>
            <w:left w:val="none" w:sz="0" w:space="0" w:color="auto"/>
            <w:bottom w:val="none" w:sz="0" w:space="0" w:color="auto"/>
            <w:right w:val="none" w:sz="0" w:space="0" w:color="auto"/>
          </w:divBdr>
        </w:div>
      </w:divsChild>
    </w:div>
    <w:div w:id="2006744664">
      <w:bodyDiv w:val="1"/>
      <w:marLeft w:val="0"/>
      <w:marRight w:val="0"/>
      <w:marTop w:val="0"/>
      <w:marBottom w:val="0"/>
      <w:divBdr>
        <w:top w:val="none" w:sz="0" w:space="0" w:color="auto"/>
        <w:left w:val="none" w:sz="0" w:space="0" w:color="auto"/>
        <w:bottom w:val="none" w:sz="0" w:space="0" w:color="auto"/>
        <w:right w:val="none" w:sz="0" w:space="0" w:color="auto"/>
      </w:divBdr>
      <w:divsChild>
        <w:div w:id="1206672734">
          <w:marLeft w:val="0"/>
          <w:marRight w:val="0"/>
          <w:marTop w:val="0"/>
          <w:marBottom w:val="0"/>
          <w:divBdr>
            <w:top w:val="none" w:sz="0" w:space="0" w:color="auto"/>
            <w:left w:val="none" w:sz="0" w:space="0" w:color="auto"/>
            <w:bottom w:val="none" w:sz="0" w:space="0" w:color="auto"/>
            <w:right w:val="none" w:sz="0" w:space="0" w:color="auto"/>
          </w:divBdr>
        </w:div>
      </w:divsChild>
    </w:div>
    <w:div w:id="2061787617">
      <w:bodyDiv w:val="1"/>
      <w:marLeft w:val="0"/>
      <w:marRight w:val="0"/>
      <w:marTop w:val="0"/>
      <w:marBottom w:val="0"/>
      <w:divBdr>
        <w:top w:val="none" w:sz="0" w:space="0" w:color="auto"/>
        <w:left w:val="none" w:sz="0" w:space="0" w:color="auto"/>
        <w:bottom w:val="none" w:sz="0" w:space="0" w:color="auto"/>
        <w:right w:val="none" w:sz="0" w:space="0" w:color="auto"/>
      </w:divBdr>
      <w:divsChild>
        <w:div w:id="1882859759">
          <w:marLeft w:val="0"/>
          <w:marRight w:val="0"/>
          <w:marTop w:val="0"/>
          <w:marBottom w:val="0"/>
          <w:divBdr>
            <w:top w:val="none" w:sz="0" w:space="0" w:color="auto"/>
            <w:left w:val="none" w:sz="0" w:space="0" w:color="auto"/>
            <w:bottom w:val="none" w:sz="0" w:space="0" w:color="auto"/>
            <w:right w:val="none" w:sz="0" w:space="0" w:color="auto"/>
          </w:divBdr>
        </w:div>
      </w:divsChild>
    </w:div>
    <w:div w:id="2066832413">
      <w:bodyDiv w:val="1"/>
      <w:marLeft w:val="0"/>
      <w:marRight w:val="0"/>
      <w:marTop w:val="0"/>
      <w:marBottom w:val="0"/>
      <w:divBdr>
        <w:top w:val="none" w:sz="0" w:space="0" w:color="auto"/>
        <w:left w:val="none" w:sz="0" w:space="0" w:color="auto"/>
        <w:bottom w:val="none" w:sz="0" w:space="0" w:color="auto"/>
        <w:right w:val="none" w:sz="0" w:space="0" w:color="auto"/>
      </w:divBdr>
      <w:divsChild>
        <w:div w:id="1200164358">
          <w:marLeft w:val="0"/>
          <w:marRight w:val="0"/>
          <w:marTop w:val="0"/>
          <w:marBottom w:val="0"/>
          <w:divBdr>
            <w:top w:val="none" w:sz="0" w:space="0" w:color="auto"/>
            <w:left w:val="none" w:sz="0" w:space="0" w:color="auto"/>
            <w:bottom w:val="none" w:sz="0" w:space="0" w:color="auto"/>
            <w:right w:val="none" w:sz="0" w:space="0" w:color="auto"/>
          </w:divBdr>
        </w:div>
      </w:divsChild>
    </w:div>
    <w:div w:id="2080472472">
      <w:bodyDiv w:val="1"/>
      <w:marLeft w:val="0"/>
      <w:marRight w:val="0"/>
      <w:marTop w:val="0"/>
      <w:marBottom w:val="0"/>
      <w:divBdr>
        <w:top w:val="none" w:sz="0" w:space="0" w:color="auto"/>
        <w:left w:val="none" w:sz="0" w:space="0" w:color="auto"/>
        <w:bottom w:val="none" w:sz="0" w:space="0" w:color="auto"/>
        <w:right w:val="none" w:sz="0" w:space="0" w:color="auto"/>
      </w:divBdr>
      <w:divsChild>
        <w:div w:id="1908951659">
          <w:marLeft w:val="0"/>
          <w:marRight w:val="0"/>
          <w:marTop w:val="0"/>
          <w:marBottom w:val="0"/>
          <w:divBdr>
            <w:top w:val="none" w:sz="0" w:space="0" w:color="auto"/>
            <w:left w:val="none" w:sz="0" w:space="0" w:color="auto"/>
            <w:bottom w:val="none" w:sz="0" w:space="0" w:color="auto"/>
            <w:right w:val="none" w:sz="0" w:space="0" w:color="auto"/>
          </w:divBdr>
        </w:div>
      </w:divsChild>
    </w:div>
    <w:div w:id="2099015918">
      <w:bodyDiv w:val="1"/>
      <w:marLeft w:val="0"/>
      <w:marRight w:val="0"/>
      <w:marTop w:val="0"/>
      <w:marBottom w:val="0"/>
      <w:divBdr>
        <w:top w:val="none" w:sz="0" w:space="0" w:color="auto"/>
        <w:left w:val="none" w:sz="0" w:space="0" w:color="auto"/>
        <w:bottom w:val="none" w:sz="0" w:space="0" w:color="auto"/>
        <w:right w:val="none" w:sz="0" w:space="0" w:color="auto"/>
      </w:divBdr>
      <w:divsChild>
        <w:div w:id="569389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sdn2.microsoft.com/en-us/library/x83z1d9f.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ow001.blogspot.com/2006/03/vbscript-hosting-in-msh-inputbox-in.html" TargetMode="External"/><Relationship Id="rId5" Type="http://schemas.openxmlformats.org/officeDocument/2006/relationships/hyperlink" Target="http://mow001.blogspot.com/2006/04/access-adsi-winnt-provider-from-monad.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17254</Words>
  <Characters>108707</Characters>
  <Application>Microsoft Office Word</Application>
  <DocSecurity>0</DocSecurity>
  <Lines>905</Lines>
  <Paragraphs>251</Paragraphs>
  <ScaleCrop>false</ScaleCrop>
  <HeadingPairs>
    <vt:vector size="2" baseType="variant">
      <vt:variant>
        <vt:lpstr>Title</vt:lpstr>
      </vt:variant>
      <vt:variant>
        <vt:i4>1</vt:i4>
      </vt:variant>
    </vt:vector>
  </HeadingPairs>
  <TitlesOfParts>
    <vt:vector size="1" baseType="lpstr">
      <vt:lpstr>VBScript Function</vt:lpstr>
    </vt:vector>
  </TitlesOfParts>
  <Company>Microsoft Corporation</Company>
  <LinksUpToDate>false</LinksUpToDate>
  <CharactersWithSpaces>125710</CharactersWithSpaces>
  <SharedDoc>false</SharedDoc>
  <HLinks>
    <vt:vector size="18" baseType="variant">
      <vt:variant>
        <vt:i4>3080313</vt:i4>
      </vt:variant>
      <vt:variant>
        <vt:i4>6</vt:i4>
      </vt:variant>
      <vt:variant>
        <vt:i4>0</vt:i4>
      </vt:variant>
      <vt:variant>
        <vt:i4>5</vt:i4>
      </vt:variant>
      <vt:variant>
        <vt:lpwstr>http://msdn2.microsoft.com/en-us/library/x83z1d9f.aspx</vt:lpwstr>
      </vt:variant>
      <vt:variant>
        <vt:lpwstr/>
      </vt:variant>
      <vt:variant>
        <vt:i4>7143456</vt:i4>
      </vt:variant>
      <vt:variant>
        <vt:i4>3</vt:i4>
      </vt:variant>
      <vt:variant>
        <vt:i4>0</vt:i4>
      </vt:variant>
      <vt:variant>
        <vt:i4>5</vt:i4>
      </vt:variant>
      <vt:variant>
        <vt:lpwstr>http://mow001.blogspot.com/2006/03/vbscript-hosting-in-msh-inputbox-in.html</vt:lpwstr>
      </vt:variant>
      <vt:variant>
        <vt:lpwstr/>
      </vt:variant>
      <vt:variant>
        <vt:i4>4718595</vt:i4>
      </vt:variant>
      <vt:variant>
        <vt:i4>0</vt:i4>
      </vt:variant>
      <vt:variant>
        <vt:i4>0</vt:i4>
      </vt:variant>
      <vt:variant>
        <vt:i4>5</vt:i4>
      </vt:variant>
      <vt:variant>
        <vt:lpwstr>http://mow001.blogspot.com/2006/04/access-adsi-winnt-provider-from-monad.html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VBScript Function</dc:title>
  <dc:creator>Greg Stemp</dc:creator>
  <cp:lastModifiedBy>Frank Koch (BERN)</cp:lastModifiedBy>
  <cp:revision>2</cp:revision>
  <dcterms:created xsi:type="dcterms:W3CDTF">2007-03-18T11:37:00Z</dcterms:created>
  <dcterms:modified xsi:type="dcterms:W3CDTF">2007-03-18T11:37:00Z</dcterms:modified>
</cp:coreProperties>
</file>